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D7408" w14:textId="2C89705F" w:rsidR="002E2C10" w:rsidRPr="001E23F0" w:rsidRDefault="002E2C10" w:rsidP="002E2C10">
      <w:pPr>
        <w:jc w:val="right"/>
        <w:rPr>
          <w:rFonts w:ascii="Times New Roman" w:hAnsi="Times New Roman" w:cs="Times New Roman"/>
          <w:sz w:val="24"/>
          <w:szCs w:val="24"/>
        </w:rPr>
      </w:pPr>
      <w:r w:rsidRPr="001E23F0">
        <w:rPr>
          <w:rFonts w:ascii="Times New Roman" w:hAnsi="Times New Roman" w:cs="Times New Roman"/>
          <w:sz w:val="24"/>
          <w:szCs w:val="24"/>
        </w:rPr>
        <w:t>EELNÕU</w:t>
      </w:r>
    </w:p>
    <w:p w14:paraId="5C294E57" w14:textId="30C60783" w:rsidR="002E2C10" w:rsidRPr="001E23F0" w:rsidRDefault="00E47012" w:rsidP="21F1A12B">
      <w:pPr>
        <w:jc w:val="right"/>
        <w:rPr>
          <w:rFonts w:ascii="Times New Roman" w:hAnsi="Times New Roman" w:cs="Times New Roman"/>
          <w:sz w:val="24"/>
          <w:szCs w:val="24"/>
        </w:rPr>
      </w:pPr>
      <w:r>
        <w:rPr>
          <w:rFonts w:ascii="Times New Roman" w:hAnsi="Times New Roman" w:cs="Times New Roman"/>
          <w:sz w:val="24"/>
          <w:szCs w:val="24"/>
        </w:rPr>
        <w:t>17</w:t>
      </w:r>
      <w:r w:rsidR="21F1A12B" w:rsidRPr="21F1A12B">
        <w:rPr>
          <w:rFonts w:ascii="Times New Roman" w:hAnsi="Times New Roman" w:cs="Times New Roman"/>
          <w:sz w:val="24"/>
          <w:szCs w:val="24"/>
        </w:rPr>
        <w:t>.0</w:t>
      </w:r>
      <w:r>
        <w:rPr>
          <w:rFonts w:ascii="Times New Roman" w:hAnsi="Times New Roman" w:cs="Times New Roman"/>
          <w:sz w:val="24"/>
          <w:szCs w:val="24"/>
        </w:rPr>
        <w:t>6</w:t>
      </w:r>
      <w:r w:rsidR="21F1A12B" w:rsidRPr="21F1A12B">
        <w:rPr>
          <w:rFonts w:ascii="Times New Roman" w:hAnsi="Times New Roman" w:cs="Times New Roman"/>
          <w:sz w:val="24"/>
          <w:szCs w:val="24"/>
        </w:rPr>
        <w:t>.2025</w:t>
      </w:r>
    </w:p>
    <w:p w14:paraId="26533463" w14:textId="77777777" w:rsidR="002E2C10" w:rsidRPr="001E23F0" w:rsidRDefault="002E2C10" w:rsidP="002E2C10">
      <w:pPr>
        <w:rPr>
          <w:rFonts w:ascii="Times New Roman" w:hAnsi="Times New Roman" w:cs="Times New Roman"/>
          <w:b/>
          <w:bCs/>
          <w:sz w:val="32"/>
          <w:szCs w:val="32"/>
        </w:rPr>
      </w:pPr>
    </w:p>
    <w:p w14:paraId="604AB6FB" w14:textId="749C2C0F" w:rsidR="00A055A9" w:rsidRPr="001E23F0" w:rsidRDefault="00A055A9" w:rsidP="006F0298">
      <w:pPr>
        <w:jc w:val="center"/>
        <w:rPr>
          <w:rFonts w:ascii="Times New Roman" w:hAnsi="Times New Roman" w:cs="Times New Roman"/>
          <w:b/>
          <w:bCs/>
          <w:sz w:val="32"/>
          <w:szCs w:val="32"/>
        </w:rPr>
      </w:pPr>
      <w:r w:rsidRPr="001E23F0">
        <w:rPr>
          <w:rFonts w:ascii="Times New Roman" w:hAnsi="Times New Roman" w:cs="Times New Roman"/>
          <w:b/>
          <w:bCs/>
          <w:sz w:val="32"/>
          <w:szCs w:val="32"/>
        </w:rPr>
        <w:t>Välismaalasele rahvusvahelise kaitse andmise seadus</w:t>
      </w:r>
      <w:r w:rsidRPr="001E23F0">
        <w:rPr>
          <w:rFonts w:ascii="Times New Roman" w:hAnsi="Times New Roman" w:cs="Times New Roman"/>
          <w:b/>
          <w:bCs/>
          <w:sz w:val="32"/>
          <w:szCs w:val="32"/>
          <w:vertAlign w:val="superscript"/>
        </w:rPr>
        <w:t>1</w:t>
      </w:r>
    </w:p>
    <w:p w14:paraId="67B53C23" w14:textId="77777777" w:rsidR="00A055A9" w:rsidRPr="001E23F0" w:rsidRDefault="00A055A9" w:rsidP="00E51686">
      <w:pPr>
        <w:rPr>
          <w:rFonts w:ascii="Times New Roman" w:hAnsi="Times New Roman" w:cs="Times New Roman"/>
          <w:b/>
          <w:bCs/>
          <w:sz w:val="24"/>
          <w:szCs w:val="24"/>
        </w:rPr>
      </w:pPr>
    </w:p>
    <w:p w14:paraId="6D55D99F" w14:textId="77777777" w:rsidR="004948B2" w:rsidRPr="001E23F0" w:rsidRDefault="00E51686" w:rsidP="006F0298">
      <w:pPr>
        <w:jc w:val="center"/>
        <w:rPr>
          <w:rFonts w:ascii="Times New Roman" w:hAnsi="Times New Roman" w:cs="Times New Roman"/>
          <w:b/>
          <w:bCs/>
          <w:sz w:val="24"/>
          <w:szCs w:val="24"/>
        </w:rPr>
      </w:pPr>
      <w:r w:rsidRPr="001E23F0">
        <w:rPr>
          <w:rFonts w:ascii="Times New Roman" w:hAnsi="Times New Roman" w:cs="Times New Roman"/>
          <w:b/>
          <w:bCs/>
          <w:sz w:val="24"/>
          <w:szCs w:val="24"/>
        </w:rPr>
        <w:t>1. peatükk</w:t>
      </w:r>
    </w:p>
    <w:p w14:paraId="5FA9941E" w14:textId="07D09026" w:rsidR="00E51686" w:rsidRPr="001E23F0" w:rsidRDefault="00E51686" w:rsidP="004948B2">
      <w:pPr>
        <w:jc w:val="center"/>
        <w:rPr>
          <w:rFonts w:ascii="Times New Roman" w:hAnsi="Times New Roman" w:cs="Times New Roman"/>
          <w:b/>
          <w:bCs/>
          <w:sz w:val="24"/>
          <w:szCs w:val="24"/>
        </w:rPr>
      </w:pPr>
      <w:commentRangeStart w:id="0"/>
      <w:r w:rsidRPr="0D50FB03">
        <w:rPr>
          <w:rFonts w:ascii="Times New Roman" w:hAnsi="Times New Roman" w:cs="Times New Roman"/>
          <w:b/>
          <w:bCs/>
          <w:sz w:val="24"/>
          <w:szCs w:val="24"/>
        </w:rPr>
        <w:t>ÜLDSÄTTED</w:t>
      </w:r>
      <w:bookmarkStart w:id="1" w:name="ptk1"/>
      <w:bookmarkEnd w:id="1"/>
      <w:commentRangeEnd w:id="0"/>
      <w:r>
        <w:commentReference w:id="0"/>
      </w:r>
    </w:p>
    <w:p w14:paraId="0EBF3414" w14:textId="77777777" w:rsidR="006F0298" w:rsidRPr="001E23F0" w:rsidRDefault="006F0298" w:rsidP="004948B2">
      <w:pPr>
        <w:jc w:val="center"/>
        <w:rPr>
          <w:rFonts w:ascii="Times New Roman" w:hAnsi="Times New Roman" w:cs="Times New Roman"/>
          <w:b/>
          <w:bCs/>
          <w:sz w:val="24"/>
          <w:szCs w:val="24"/>
        </w:rPr>
      </w:pPr>
    </w:p>
    <w:p w14:paraId="7208DD81" w14:textId="5EF0E733" w:rsidR="004948B2" w:rsidRPr="001E23F0" w:rsidRDefault="004948B2" w:rsidP="004948B2">
      <w:pPr>
        <w:jc w:val="center"/>
        <w:rPr>
          <w:rFonts w:ascii="Times New Roman" w:hAnsi="Times New Roman" w:cs="Times New Roman"/>
          <w:b/>
          <w:bCs/>
          <w:sz w:val="24"/>
          <w:szCs w:val="24"/>
        </w:rPr>
      </w:pPr>
      <w:r w:rsidRPr="001E23F0">
        <w:rPr>
          <w:rFonts w:ascii="Times New Roman" w:hAnsi="Times New Roman" w:cs="Times New Roman"/>
          <w:b/>
          <w:bCs/>
          <w:sz w:val="24"/>
          <w:szCs w:val="24"/>
        </w:rPr>
        <w:t>1. jagu</w:t>
      </w:r>
    </w:p>
    <w:p w14:paraId="15F1873E" w14:textId="6CE8C986" w:rsidR="004948B2" w:rsidRPr="001E23F0" w:rsidRDefault="004948B2" w:rsidP="006F0298">
      <w:pPr>
        <w:jc w:val="center"/>
        <w:rPr>
          <w:rFonts w:ascii="Times New Roman" w:hAnsi="Times New Roman" w:cs="Times New Roman"/>
          <w:b/>
          <w:bCs/>
          <w:sz w:val="24"/>
          <w:szCs w:val="24"/>
        </w:rPr>
      </w:pPr>
      <w:r w:rsidRPr="001E23F0">
        <w:rPr>
          <w:rFonts w:ascii="Times New Roman" w:hAnsi="Times New Roman" w:cs="Times New Roman"/>
          <w:b/>
          <w:bCs/>
          <w:sz w:val="24"/>
          <w:szCs w:val="24"/>
        </w:rPr>
        <w:t>Seaduse reguleerimisala</w:t>
      </w:r>
    </w:p>
    <w:p w14:paraId="26506847" w14:textId="77777777" w:rsidR="006F0298" w:rsidRPr="001E23F0" w:rsidRDefault="006F0298" w:rsidP="006F0298">
      <w:pPr>
        <w:rPr>
          <w:rFonts w:ascii="Times New Roman" w:hAnsi="Times New Roman" w:cs="Times New Roman"/>
          <w:b/>
          <w:bCs/>
          <w:sz w:val="24"/>
          <w:szCs w:val="24"/>
        </w:rPr>
      </w:pPr>
    </w:p>
    <w:p w14:paraId="07A43E89" w14:textId="1E4CC4DC" w:rsidR="00E51686" w:rsidRPr="001E23F0" w:rsidRDefault="00E51686" w:rsidP="00E51686">
      <w:pPr>
        <w:rPr>
          <w:rFonts w:ascii="Times New Roman" w:hAnsi="Times New Roman" w:cs="Times New Roman"/>
          <w:b/>
          <w:bCs/>
          <w:sz w:val="24"/>
          <w:szCs w:val="24"/>
        </w:rPr>
      </w:pPr>
      <w:bookmarkStart w:id="2" w:name="_Hlk194998873"/>
      <w:r w:rsidRPr="001E23F0">
        <w:rPr>
          <w:rFonts w:ascii="Times New Roman" w:hAnsi="Times New Roman" w:cs="Times New Roman"/>
          <w:b/>
          <w:bCs/>
          <w:sz w:val="24"/>
          <w:szCs w:val="24"/>
        </w:rPr>
        <w:t>§ 1.</w:t>
      </w:r>
      <w:bookmarkStart w:id="3" w:name="para1"/>
      <w:r w:rsidRPr="001E23F0">
        <w:rPr>
          <w:rFonts w:ascii="Times New Roman" w:hAnsi="Times New Roman" w:cs="Times New Roman"/>
          <w:b/>
          <w:bCs/>
          <w:sz w:val="24"/>
          <w:szCs w:val="24"/>
        </w:rPr>
        <w:t> </w:t>
      </w:r>
      <w:bookmarkEnd w:id="3"/>
      <w:r w:rsidRPr="001E23F0">
        <w:rPr>
          <w:rFonts w:ascii="Times New Roman" w:hAnsi="Times New Roman" w:cs="Times New Roman"/>
          <w:b/>
          <w:bCs/>
          <w:sz w:val="24"/>
          <w:szCs w:val="24"/>
        </w:rPr>
        <w:t>Seaduse reguleerimisala</w:t>
      </w:r>
    </w:p>
    <w:bookmarkEnd w:id="2"/>
    <w:p w14:paraId="593A0B1A" w14:textId="77777777" w:rsidR="006F0298" w:rsidRPr="001E23F0" w:rsidRDefault="006F0298" w:rsidP="00E51686">
      <w:pPr>
        <w:rPr>
          <w:rFonts w:ascii="Times New Roman" w:hAnsi="Times New Roman" w:cs="Times New Roman"/>
          <w:b/>
          <w:bCs/>
          <w:sz w:val="24"/>
          <w:szCs w:val="24"/>
        </w:rPr>
      </w:pPr>
    </w:p>
    <w:p w14:paraId="6982B122" w14:textId="238DFDB1" w:rsidR="00E51686" w:rsidRPr="001E23F0" w:rsidRDefault="00E51686" w:rsidP="00040CE5">
      <w:pPr>
        <w:jc w:val="both"/>
        <w:rPr>
          <w:rFonts w:ascii="Times New Roman" w:hAnsi="Times New Roman" w:cs="Times New Roman"/>
          <w:sz w:val="24"/>
          <w:szCs w:val="24"/>
        </w:rPr>
      </w:pPr>
      <w:bookmarkStart w:id="4" w:name="para1lg1"/>
      <w:r w:rsidRPr="001E23F0">
        <w:rPr>
          <w:rFonts w:ascii="Times New Roman" w:hAnsi="Times New Roman" w:cs="Times New Roman"/>
          <w:sz w:val="24"/>
          <w:szCs w:val="24"/>
        </w:rPr>
        <w:t xml:space="preserve">(1) Käesolev seadus </w:t>
      </w:r>
      <w:bookmarkStart w:id="5" w:name="_Hlk194996198"/>
      <w:r w:rsidRPr="001E23F0">
        <w:rPr>
          <w:rFonts w:ascii="Times New Roman" w:hAnsi="Times New Roman" w:cs="Times New Roman"/>
          <w:sz w:val="24"/>
          <w:szCs w:val="24"/>
        </w:rPr>
        <w:t>reguleerib välismaalasele rahvusvahelise kaitse andmise aluseid, rahvusvahelist kaitset taotleva välismaalase ja rahvusvahelise kaitse saanud välismaalase õiguslikku seisundit,</w:t>
      </w:r>
      <w:r w:rsidR="005D38A2" w:rsidRPr="001E23F0">
        <w:rPr>
          <w:rFonts w:ascii="Times New Roman" w:hAnsi="Times New Roman" w:cs="Times New Roman"/>
          <w:sz w:val="24"/>
          <w:szCs w:val="24"/>
        </w:rPr>
        <w:t xml:space="preserve"> rahvusvahelist kaitset taotlenud välismaalase</w:t>
      </w:r>
      <w:r w:rsidR="0008216F" w:rsidRPr="001E23F0">
        <w:rPr>
          <w:rFonts w:ascii="Times New Roman" w:hAnsi="Times New Roman" w:cs="Times New Roman"/>
          <w:sz w:val="24"/>
          <w:szCs w:val="24"/>
        </w:rPr>
        <w:t>le</w:t>
      </w:r>
      <w:r w:rsidR="005D38A2" w:rsidRPr="001E23F0">
        <w:rPr>
          <w:rFonts w:ascii="Times New Roman" w:hAnsi="Times New Roman" w:cs="Times New Roman"/>
          <w:sz w:val="24"/>
          <w:szCs w:val="24"/>
        </w:rPr>
        <w:t xml:space="preserve"> taustakontrolli </w:t>
      </w:r>
      <w:r w:rsidR="0008216F" w:rsidRPr="001E23F0">
        <w:rPr>
          <w:rFonts w:ascii="Times New Roman" w:hAnsi="Times New Roman" w:cs="Times New Roman"/>
          <w:sz w:val="24"/>
          <w:szCs w:val="24"/>
        </w:rPr>
        <w:t>tegemist</w:t>
      </w:r>
      <w:r w:rsidR="005D38A2" w:rsidRPr="001E23F0">
        <w:rPr>
          <w:rFonts w:ascii="Times New Roman" w:hAnsi="Times New Roman" w:cs="Times New Roman"/>
          <w:sz w:val="24"/>
          <w:szCs w:val="24"/>
        </w:rPr>
        <w:t>,</w:t>
      </w:r>
      <w:r w:rsidR="007A108B" w:rsidRPr="001E23F0">
        <w:rPr>
          <w:rFonts w:ascii="Times New Roman" w:hAnsi="Times New Roman" w:cs="Times New Roman"/>
          <w:sz w:val="24"/>
          <w:szCs w:val="24"/>
        </w:rPr>
        <w:t xml:space="preserve"> välismaalasele ajutise kaitse andmise aluseid,</w:t>
      </w:r>
      <w:r w:rsidR="003E0C19" w:rsidRPr="001E23F0">
        <w:rPr>
          <w:rFonts w:ascii="Times New Roman" w:hAnsi="Times New Roman" w:cs="Times New Roman"/>
          <w:sz w:val="24"/>
          <w:szCs w:val="24"/>
        </w:rPr>
        <w:t xml:space="preserve"> rahvusvahelise kaitse taotleja</w:t>
      </w:r>
      <w:r w:rsidR="00430900" w:rsidRPr="001E23F0">
        <w:rPr>
          <w:rFonts w:ascii="Times New Roman" w:hAnsi="Times New Roman" w:cs="Times New Roman"/>
          <w:sz w:val="24"/>
          <w:szCs w:val="24"/>
        </w:rPr>
        <w:t xml:space="preserve"> (edaspidi ka </w:t>
      </w:r>
      <w:r w:rsidR="00430900" w:rsidRPr="001E23F0">
        <w:rPr>
          <w:rFonts w:ascii="Times New Roman" w:hAnsi="Times New Roman" w:cs="Times New Roman"/>
          <w:i/>
          <w:iCs/>
          <w:sz w:val="24"/>
          <w:szCs w:val="24"/>
        </w:rPr>
        <w:t>taotleja</w:t>
      </w:r>
      <w:r w:rsidR="00430900" w:rsidRPr="001E23F0">
        <w:rPr>
          <w:rFonts w:ascii="Times New Roman" w:hAnsi="Times New Roman" w:cs="Times New Roman"/>
          <w:sz w:val="24"/>
          <w:szCs w:val="24"/>
        </w:rPr>
        <w:t>)</w:t>
      </w:r>
      <w:r w:rsidR="003E0C19" w:rsidRPr="001E23F0">
        <w:rPr>
          <w:rFonts w:ascii="Times New Roman" w:hAnsi="Times New Roman" w:cs="Times New Roman"/>
          <w:sz w:val="24"/>
          <w:szCs w:val="24"/>
        </w:rPr>
        <w:t xml:space="preserve"> ja saaja</w:t>
      </w:r>
      <w:r w:rsidR="00372E25" w:rsidRPr="001E23F0">
        <w:rPr>
          <w:rFonts w:ascii="Times New Roman" w:hAnsi="Times New Roman" w:cs="Times New Roman"/>
          <w:sz w:val="24"/>
          <w:szCs w:val="24"/>
        </w:rPr>
        <w:t xml:space="preserve"> ning ajutise kaitse saaja Eestisse</w:t>
      </w:r>
      <w:r w:rsidR="003E0C19" w:rsidRPr="001E23F0">
        <w:rPr>
          <w:rFonts w:ascii="Times New Roman" w:hAnsi="Times New Roman" w:cs="Times New Roman"/>
          <w:sz w:val="24"/>
          <w:szCs w:val="24"/>
        </w:rPr>
        <w:t xml:space="preserve"> vastuvõtmist,</w:t>
      </w:r>
      <w:r w:rsidRPr="001E23F0">
        <w:rPr>
          <w:rFonts w:ascii="Times New Roman" w:hAnsi="Times New Roman" w:cs="Times New Roman"/>
          <w:sz w:val="24"/>
          <w:szCs w:val="24"/>
        </w:rPr>
        <w:t xml:space="preserve"> välismaalase vastutavale Euroopa Liidu liikmesriigile üleandmist</w:t>
      </w:r>
      <w:r w:rsidR="007A108B" w:rsidRPr="001E23F0">
        <w:rPr>
          <w:rFonts w:ascii="Times New Roman" w:hAnsi="Times New Roman" w:cs="Times New Roman"/>
          <w:sz w:val="24"/>
          <w:szCs w:val="24"/>
        </w:rPr>
        <w:t>, Eesti osalemist Euroopa Liidu solidaarsusmehhanismis, rahvusvahelise kaitse saanud välismaalase Eestisse ümbe</w:t>
      </w:r>
      <w:r w:rsidR="00054CE6" w:rsidRPr="001E23F0">
        <w:rPr>
          <w:rFonts w:ascii="Times New Roman" w:hAnsi="Times New Roman" w:cs="Times New Roman"/>
          <w:sz w:val="24"/>
          <w:szCs w:val="24"/>
        </w:rPr>
        <w:t>r</w:t>
      </w:r>
      <w:r w:rsidR="007A108B" w:rsidRPr="001E23F0">
        <w:rPr>
          <w:rFonts w:ascii="Times New Roman" w:hAnsi="Times New Roman" w:cs="Times New Roman"/>
          <w:sz w:val="24"/>
          <w:szCs w:val="24"/>
        </w:rPr>
        <w:t xml:space="preserve">asustamise aluseid </w:t>
      </w:r>
      <w:r w:rsidRPr="001E23F0">
        <w:rPr>
          <w:rFonts w:ascii="Times New Roman" w:hAnsi="Times New Roman" w:cs="Times New Roman"/>
          <w:sz w:val="24"/>
          <w:szCs w:val="24"/>
        </w:rPr>
        <w:t xml:space="preserve">ning Eestis ajutise viibimise, elamise ja töötamise õiguslikke aluseid </w:t>
      </w:r>
      <w:bookmarkEnd w:id="5"/>
      <w:r w:rsidRPr="001E23F0">
        <w:rPr>
          <w:rFonts w:ascii="Times New Roman" w:hAnsi="Times New Roman" w:cs="Times New Roman"/>
          <w:sz w:val="24"/>
          <w:szCs w:val="24"/>
        </w:rPr>
        <w:t>ulatuses, mis ei ole reguleeritud järgmiste Euroopa Liidu õigusaktidega:</w:t>
      </w:r>
    </w:p>
    <w:p w14:paraId="3F4B88E1" w14:textId="724CA7D2" w:rsidR="003F6EDA" w:rsidRPr="001E23F0" w:rsidRDefault="00E51686" w:rsidP="00040CE5">
      <w:pPr>
        <w:jc w:val="both"/>
        <w:rPr>
          <w:rFonts w:ascii="Times New Roman" w:hAnsi="Times New Roman" w:cs="Times New Roman"/>
          <w:sz w:val="24"/>
          <w:szCs w:val="24"/>
        </w:rPr>
      </w:pPr>
      <w:bookmarkStart w:id="6" w:name="_Hlk189567305"/>
      <w:r w:rsidRPr="0D50FB03">
        <w:rPr>
          <w:rFonts w:ascii="Times New Roman" w:hAnsi="Times New Roman" w:cs="Times New Roman"/>
          <w:sz w:val="24"/>
          <w:szCs w:val="24"/>
        </w:rPr>
        <w:t>1)</w:t>
      </w:r>
      <w:r w:rsidR="000F00D3" w:rsidRPr="0D50FB03">
        <w:rPr>
          <w:rFonts w:ascii="Times New Roman" w:hAnsi="Times New Roman" w:cs="Times New Roman"/>
          <w:sz w:val="24"/>
          <w:szCs w:val="24"/>
        </w:rPr>
        <w:t xml:space="preserve"> </w:t>
      </w:r>
      <w:r w:rsidR="003F6EDA" w:rsidRPr="0D50FB03">
        <w:rPr>
          <w:rFonts w:ascii="Times New Roman" w:hAnsi="Times New Roman" w:cs="Times New Roman"/>
          <w:sz w:val="24"/>
          <w:szCs w:val="24"/>
        </w:rPr>
        <w:t xml:space="preserve">Euroopa Parlamendi ja nõukogu määrus (EL) 2024/1347, mis käsitleb nõudeid, millele kolmandate riikide kodanikud ja kodakondsuseta isikud peavad vastama, et kvalifitseeruda rahvusvahelise kaitse saajaks, ning nõudeid pagulaste või täiendava kaitse saamise kriteeriumidele vastavate isikute ühetaolisele seisundile ja antava kaitse sisule, millega muudetakse nõukogu direktiivi 2003/109/EÜ ja tunnistatakse kehtetuks Euroopa Parlamendi ja nõukogu direktiiv 2011/95/EL (ELT L, 2024/1347, 22.05.2024) </w:t>
      </w:r>
      <w:commentRangeStart w:id="7"/>
      <w:r w:rsidR="003F6EDA" w:rsidRPr="0D50FB03">
        <w:rPr>
          <w:rFonts w:ascii="Times New Roman" w:hAnsi="Times New Roman" w:cs="Times New Roman"/>
          <w:sz w:val="24"/>
          <w:szCs w:val="24"/>
        </w:rPr>
        <w:t xml:space="preserve">(edaspidi </w:t>
      </w:r>
      <w:r w:rsidR="00CB6BB1" w:rsidRPr="0D50FB03">
        <w:rPr>
          <w:rFonts w:ascii="Times New Roman" w:hAnsi="Times New Roman" w:cs="Times New Roman"/>
          <w:i/>
          <w:iCs/>
          <w:sz w:val="24"/>
          <w:szCs w:val="24"/>
        </w:rPr>
        <w:t>Euroopa</w:t>
      </w:r>
      <w:r w:rsidR="00CB6BB1" w:rsidRPr="0D50FB03">
        <w:rPr>
          <w:rFonts w:ascii="Times New Roman" w:hAnsi="Times New Roman" w:cs="Times New Roman"/>
          <w:sz w:val="24"/>
          <w:szCs w:val="24"/>
        </w:rPr>
        <w:t xml:space="preserve"> </w:t>
      </w:r>
      <w:r w:rsidR="00CB6BB1" w:rsidRPr="0D50FB03">
        <w:rPr>
          <w:rFonts w:ascii="Times New Roman" w:hAnsi="Times New Roman" w:cs="Times New Roman"/>
          <w:i/>
          <w:iCs/>
          <w:sz w:val="24"/>
          <w:szCs w:val="24"/>
        </w:rPr>
        <w:t>Parlamendi ja nõukogu määrus (EL) 2024/1347</w:t>
      </w:r>
      <w:r w:rsidR="00CB6BB1" w:rsidRPr="0D50FB03">
        <w:rPr>
          <w:rFonts w:ascii="Times New Roman" w:hAnsi="Times New Roman" w:cs="Times New Roman"/>
          <w:sz w:val="24"/>
          <w:szCs w:val="24"/>
        </w:rPr>
        <w:t xml:space="preserve"> </w:t>
      </w:r>
      <w:r w:rsidR="00A509BF" w:rsidRPr="0D50FB03">
        <w:rPr>
          <w:rFonts w:ascii="Times New Roman" w:hAnsi="Times New Roman" w:cs="Times New Roman"/>
          <w:i/>
          <w:iCs/>
          <w:sz w:val="24"/>
          <w:szCs w:val="24"/>
        </w:rPr>
        <w:t>(</w:t>
      </w:r>
      <w:r w:rsidR="003F6EDA" w:rsidRPr="0D50FB03">
        <w:rPr>
          <w:rFonts w:ascii="Times New Roman" w:hAnsi="Times New Roman" w:cs="Times New Roman"/>
          <w:i/>
          <w:iCs/>
          <w:sz w:val="24"/>
          <w:szCs w:val="24"/>
        </w:rPr>
        <w:t>kvalifikatsioonitingimuste</w:t>
      </w:r>
      <w:r w:rsidR="00A563DA" w:rsidRPr="0D50FB03">
        <w:rPr>
          <w:rFonts w:ascii="Times New Roman" w:hAnsi="Times New Roman" w:cs="Times New Roman"/>
          <w:i/>
          <w:iCs/>
          <w:sz w:val="24"/>
          <w:szCs w:val="24"/>
        </w:rPr>
        <w:t xml:space="preserve"> kohta</w:t>
      </w:r>
      <w:r w:rsidR="00A509BF" w:rsidRPr="0D50FB03">
        <w:rPr>
          <w:rFonts w:ascii="Times New Roman" w:hAnsi="Times New Roman" w:cs="Times New Roman"/>
          <w:i/>
          <w:iCs/>
          <w:sz w:val="24"/>
          <w:szCs w:val="24"/>
        </w:rPr>
        <w:t>)</w:t>
      </w:r>
      <w:r w:rsidR="00A509BF" w:rsidRPr="0D50FB03">
        <w:rPr>
          <w:rFonts w:ascii="Times New Roman" w:hAnsi="Times New Roman" w:cs="Times New Roman"/>
          <w:sz w:val="24"/>
          <w:szCs w:val="24"/>
        </w:rPr>
        <w:t>)</w:t>
      </w:r>
      <w:r w:rsidR="003F6EDA" w:rsidRPr="0D50FB03">
        <w:rPr>
          <w:rFonts w:ascii="Times New Roman" w:hAnsi="Times New Roman" w:cs="Times New Roman"/>
          <w:sz w:val="24"/>
          <w:szCs w:val="24"/>
        </w:rPr>
        <w:t>;</w:t>
      </w:r>
      <w:commentRangeEnd w:id="7"/>
      <w:r>
        <w:commentReference w:id="7"/>
      </w:r>
      <w:r w:rsidR="003F6EDA" w:rsidRPr="0D50FB03">
        <w:rPr>
          <w:rFonts w:ascii="Times New Roman" w:hAnsi="Times New Roman" w:cs="Times New Roman"/>
          <w:sz w:val="24"/>
          <w:szCs w:val="24"/>
        </w:rPr>
        <w:t xml:space="preserve"> </w:t>
      </w:r>
    </w:p>
    <w:p w14:paraId="22DF112B" w14:textId="7F866D7D" w:rsidR="003F6EDA" w:rsidRPr="001E23F0" w:rsidRDefault="008E257B" w:rsidP="00040CE5">
      <w:pPr>
        <w:jc w:val="both"/>
        <w:rPr>
          <w:rFonts w:ascii="Times New Roman" w:hAnsi="Times New Roman" w:cs="Times New Roman"/>
          <w:sz w:val="24"/>
          <w:szCs w:val="24"/>
        </w:rPr>
      </w:pPr>
      <w:r w:rsidRPr="001E23F0">
        <w:rPr>
          <w:rFonts w:ascii="Times New Roman" w:hAnsi="Times New Roman" w:cs="Times New Roman"/>
          <w:sz w:val="24"/>
          <w:szCs w:val="24"/>
        </w:rPr>
        <w:t>2</w:t>
      </w:r>
      <w:r w:rsidR="003F6EDA" w:rsidRPr="001E23F0">
        <w:rPr>
          <w:rFonts w:ascii="Times New Roman" w:hAnsi="Times New Roman" w:cs="Times New Roman"/>
          <w:sz w:val="24"/>
          <w:szCs w:val="24"/>
        </w:rPr>
        <w:t>) Euroopa Parlamendi ja nõukogu määrus (EL) 2024/1348, millega luuakse rahvusvahelise kaitse ühine menetlus liidus ja tunnistatakse kehtetuks direktiiv 2013/32/EL (ELT L, 2024/1348, 22.05.2024) (edaspidi</w:t>
      </w:r>
      <w:r w:rsidR="00CB6BB1" w:rsidRPr="001E23F0">
        <w:rPr>
          <w:rFonts w:ascii="Times New Roman" w:hAnsi="Times New Roman" w:cs="Times New Roman"/>
          <w:sz w:val="24"/>
          <w:szCs w:val="24"/>
        </w:rPr>
        <w:t xml:space="preserve"> </w:t>
      </w:r>
      <w:r w:rsidR="00CB6BB1" w:rsidRPr="001E23F0">
        <w:rPr>
          <w:rFonts w:ascii="Times New Roman" w:hAnsi="Times New Roman" w:cs="Times New Roman"/>
          <w:i/>
          <w:iCs/>
          <w:sz w:val="24"/>
          <w:szCs w:val="24"/>
        </w:rPr>
        <w:t>Euroopa Parlamendi ja nõukogu määrus (EL) 2024/1348</w:t>
      </w:r>
      <w:r w:rsidR="003F6EDA" w:rsidRPr="001E23F0">
        <w:rPr>
          <w:rFonts w:ascii="Times New Roman" w:hAnsi="Times New Roman" w:cs="Times New Roman"/>
          <w:sz w:val="24"/>
          <w:szCs w:val="24"/>
        </w:rPr>
        <w:t xml:space="preserve"> </w:t>
      </w:r>
      <w:r w:rsidR="00A509BF" w:rsidRPr="001E23F0">
        <w:rPr>
          <w:rFonts w:ascii="Times New Roman" w:hAnsi="Times New Roman" w:cs="Times New Roman"/>
          <w:i/>
          <w:iCs/>
          <w:sz w:val="24"/>
          <w:szCs w:val="24"/>
        </w:rPr>
        <w:t>(</w:t>
      </w:r>
      <w:r w:rsidR="003F6EDA" w:rsidRPr="001E23F0">
        <w:rPr>
          <w:rFonts w:ascii="Times New Roman" w:hAnsi="Times New Roman" w:cs="Times New Roman"/>
          <w:i/>
          <w:iCs/>
          <w:sz w:val="24"/>
          <w:szCs w:val="24"/>
        </w:rPr>
        <w:t>menetlus</w:t>
      </w:r>
      <w:r w:rsidR="00654A4F" w:rsidRPr="001E23F0">
        <w:rPr>
          <w:rFonts w:ascii="Times New Roman" w:hAnsi="Times New Roman" w:cs="Times New Roman"/>
          <w:i/>
          <w:iCs/>
          <w:sz w:val="24"/>
          <w:szCs w:val="24"/>
        </w:rPr>
        <w:t>e</w:t>
      </w:r>
      <w:r w:rsidR="00A563DA" w:rsidRPr="001E23F0">
        <w:rPr>
          <w:rFonts w:ascii="Times New Roman" w:hAnsi="Times New Roman" w:cs="Times New Roman"/>
          <w:i/>
          <w:iCs/>
          <w:sz w:val="24"/>
          <w:szCs w:val="24"/>
        </w:rPr>
        <w:t xml:space="preserve"> kohta</w:t>
      </w:r>
      <w:r w:rsidR="00A509BF" w:rsidRPr="001E23F0">
        <w:rPr>
          <w:rFonts w:ascii="Times New Roman" w:hAnsi="Times New Roman" w:cs="Times New Roman"/>
          <w:i/>
          <w:iCs/>
          <w:sz w:val="24"/>
          <w:szCs w:val="24"/>
        </w:rPr>
        <w:t>)</w:t>
      </w:r>
      <w:r w:rsidR="003F6EDA" w:rsidRPr="001E23F0">
        <w:rPr>
          <w:rFonts w:ascii="Times New Roman" w:hAnsi="Times New Roman" w:cs="Times New Roman"/>
          <w:sz w:val="24"/>
          <w:szCs w:val="24"/>
        </w:rPr>
        <w:t>);</w:t>
      </w:r>
    </w:p>
    <w:p w14:paraId="02447935" w14:textId="6323586F" w:rsidR="003F6EDA" w:rsidRPr="001E23F0" w:rsidRDefault="008E257B" w:rsidP="00040CE5">
      <w:pPr>
        <w:jc w:val="both"/>
        <w:rPr>
          <w:rFonts w:ascii="Times New Roman" w:hAnsi="Times New Roman" w:cs="Times New Roman"/>
          <w:sz w:val="24"/>
          <w:szCs w:val="24"/>
        </w:rPr>
      </w:pPr>
      <w:r w:rsidRPr="001E23F0">
        <w:rPr>
          <w:rFonts w:ascii="Times New Roman" w:hAnsi="Times New Roman" w:cs="Times New Roman"/>
          <w:sz w:val="24"/>
          <w:szCs w:val="24"/>
        </w:rPr>
        <w:t>3</w:t>
      </w:r>
      <w:r w:rsidR="003F6EDA" w:rsidRPr="001E23F0">
        <w:rPr>
          <w:rFonts w:ascii="Times New Roman" w:hAnsi="Times New Roman" w:cs="Times New Roman"/>
          <w:sz w:val="24"/>
          <w:szCs w:val="24"/>
        </w:rPr>
        <w:t>) Euroopa Parlamendi ja nõukogu määrus (EL) 2024/1350, millega luuakse liidu ümberasustamise ja humanitaarsetel põhjustel vastuvõtmise raamistik ning muudetakse määrust (EL) 2021/1147 (ELT L, 2024/1350, 22.05.2024) (edaspidi</w:t>
      </w:r>
      <w:r w:rsidR="00CB6BB1" w:rsidRPr="001E23F0">
        <w:rPr>
          <w:rFonts w:ascii="Times New Roman" w:hAnsi="Times New Roman" w:cs="Times New Roman"/>
          <w:sz w:val="24"/>
          <w:szCs w:val="24"/>
        </w:rPr>
        <w:t xml:space="preserve"> </w:t>
      </w:r>
      <w:r w:rsidR="00CB6BB1" w:rsidRPr="001E23F0">
        <w:rPr>
          <w:rFonts w:ascii="Times New Roman" w:hAnsi="Times New Roman" w:cs="Times New Roman"/>
          <w:i/>
          <w:iCs/>
          <w:sz w:val="24"/>
          <w:szCs w:val="24"/>
        </w:rPr>
        <w:t>Euroopa Parlamendi ja nõukogu määrus (EL) 2024/1350</w:t>
      </w:r>
      <w:r w:rsidR="003F6EDA" w:rsidRPr="001E23F0">
        <w:rPr>
          <w:rFonts w:ascii="Times New Roman" w:hAnsi="Times New Roman" w:cs="Times New Roman"/>
          <w:sz w:val="24"/>
          <w:szCs w:val="24"/>
        </w:rPr>
        <w:t xml:space="preserve"> </w:t>
      </w:r>
      <w:r w:rsidR="00A509BF" w:rsidRPr="001E23F0">
        <w:rPr>
          <w:rFonts w:ascii="Times New Roman" w:hAnsi="Times New Roman" w:cs="Times New Roman"/>
          <w:i/>
          <w:iCs/>
          <w:sz w:val="24"/>
          <w:szCs w:val="24"/>
        </w:rPr>
        <w:t>(</w:t>
      </w:r>
      <w:r w:rsidR="003F6EDA" w:rsidRPr="001E23F0">
        <w:rPr>
          <w:rFonts w:ascii="Times New Roman" w:hAnsi="Times New Roman" w:cs="Times New Roman"/>
          <w:i/>
          <w:iCs/>
          <w:sz w:val="24"/>
          <w:szCs w:val="24"/>
        </w:rPr>
        <w:t>ümberasustamise</w:t>
      </w:r>
      <w:r w:rsidR="00A563DA" w:rsidRPr="001E23F0">
        <w:rPr>
          <w:rFonts w:ascii="Times New Roman" w:hAnsi="Times New Roman" w:cs="Times New Roman"/>
          <w:i/>
          <w:iCs/>
          <w:sz w:val="24"/>
          <w:szCs w:val="24"/>
        </w:rPr>
        <w:t xml:space="preserve"> kohta</w:t>
      </w:r>
      <w:r w:rsidR="00A509BF" w:rsidRPr="001E23F0">
        <w:rPr>
          <w:rFonts w:ascii="Times New Roman" w:hAnsi="Times New Roman" w:cs="Times New Roman"/>
          <w:i/>
          <w:iCs/>
          <w:sz w:val="24"/>
          <w:szCs w:val="24"/>
        </w:rPr>
        <w:t>)</w:t>
      </w:r>
      <w:r w:rsidR="003F6EDA" w:rsidRPr="001E23F0">
        <w:rPr>
          <w:rFonts w:ascii="Times New Roman" w:hAnsi="Times New Roman" w:cs="Times New Roman"/>
          <w:sz w:val="24"/>
          <w:szCs w:val="24"/>
        </w:rPr>
        <w:t>);</w:t>
      </w:r>
    </w:p>
    <w:p w14:paraId="60F06F36" w14:textId="5E048D30" w:rsidR="002B0B49" w:rsidRPr="001E23F0" w:rsidRDefault="008E257B" w:rsidP="00040CE5">
      <w:pPr>
        <w:jc w:val="both"/>
        <w:rPr>
          <w:rFonts w:ascii="Times New Roman" w:hAnsi="Times New Roman" w:cs="Times New Roman"/>
          <w:sz w:val="24"/>
          <w:szCs w:val="24"/>
        </w:rPr>
      </w:pPr>
      <w:r w:rsidRPr="001E23F0">
        <w:rPr>
          <w:rFonts w:ascii="Times New Roman" w:hAnsi="Times New Roman" w:cs="Times New Roman"/>
          <w:sz w:val="24"/>
          <w:szCs w:val="24"/>
        </w:rPr>
        <w:t>4</w:t>
      </w:r>
      <w:r w:rsidR="003F6EDA" w:rsidRPr="001E23F0">
        <w:rPr>
          <w:rFonts w:ascii="Times New Roman" w:hAnsi="Times New Roman" w:cs="Times New Roman"/>
          <w:sz w:val="24"/>
          <w:szCs w:val="24"/>
        </w:rPr>
        <w:t xml:space="preserve">) </w:t>
      </w:r>
      <w:r w:rsidR="007A108B" w:rsidRPr="001E23F0">
        <w:rPr>
          <w:rFonts w:ascii="Times New Roman" w:hAnsi="Times New Roman" w:cs="Times New Roman"/>
          <w:sz w:val="24"/>
          <w:szCs w:val="24"/>
        </w:rPr>
        <w:t>Euroopa Parlamendi ja nõukogu määrus (EL) 2024/1351, mis käsitleb varjupaiga- ja rändehaldust ning millega muudetakse määruseid (EL) 2021/1147 ja (EL) 2021/1060 ning tunnistatakse kehtetuks määrus (EL) nr 604/2013</w:t>
      </w:r>
      <w:r w:rsidR="009D7856" w:rsidRPr="001E23F0">
        <w:rPr>
          <w:rFonts w:ascii="Times New Roman" w:hAnsi="Times New Roman" w:cs="Times New Roman"/>
          <w:sz w:val="24"/>
          <w:szCs w:val="24"/>
        </w:rPr>
        <w:t xml:space="preserve"> (ELT L </w:t>
      </w:r>
      <w:r w:rsidR="002B0B49" w:rsidRPr="001E23F0">
        <w:rPr>
          <w:rFonts w:ascii="Times New Roman" w:hAnsi="Times New Roman" w:cs="Times New Roman"/>
          <w:sz w:val="24"/>
          <w:szCs w:val="24"/>
        </w:rPr>
        <w:t>2024/1351, 22.05.2024)</w:t>
      </w:r>
      <w:r w:rsidR="00A610E2" w:rsidRPr="001E23F0">
        <w:rPr>
          <w:rFonts w:ascii="Times New Roman" w:hAnsi="Times New Roman" w:cs="Times New Roman"/>
          <w:sz w:val="24"/>
          <w:szCs w:val="24"/>
        </w:rPr>
        <w:t xml:space="preserve"> (edaspidi </w:t>
      </w:r>
      <w:r w:rsidR="00CB6BB1" w:rsidRPr="001E23F0">
        <w:rPr>
          <w:rFonts w:ascii="Times New Roman" w:hAnsi="Times New Roman" w:cs="Times New Roman"/>
          <w:i/>
          <w:iCs/>
          <w:sz w:val="24"/>
          <w:szCs w:val="24"/>
        </w:rPr>
        <w:t xml:space="preserve">Euroopa Parlamendi ja nõukogu määrus (EL) 2024/1351 </w:t>
      </w:r>
      <w:r w:rsidR="00A509BF" w:rsidRPr="001E23F0">
        <w:rPr>
          <w:rFonts w:ascii="Times New Roman" w:hAnsi="Times New Roman" w:cs="Times New Roman"/>
          <w:i/>
          <w:iCs/>
          <w:sz w:val="24"/>
          <w:szCs w:val="24"/>
        </w:rPr>
        <w:t>(</w:t>
      </w:r>
      <w:r w:rsidR="00A610E2" w:rsidRPr="001E23F0">
        <w:rPr>
          <w:rFonts w:ascii="Times New Roman" w:hAnsi="Times New Roman" w:cs="Times New Roman"/>
          <w:i/>
          <w:iCs/>
          <w:sz w:val="24"/>
          <w:szCs w:val="24"/>
        </w:rPr>
        <w:t>rändehalduse</w:t>
      </w:r>
      <w:r w:rsidR="00A563DA" w:rsidRPr="001E23F0">
        <w:rPr>
          <w:rFonts w:ascii="Times New Roman" w:hAnsi="Times New Roman" w:cs="Times New Roman"/>
          <w:i/>
          <w:iCs/>
          <w:sz w:val="24"/>
          <w:szCs w:val="24"/>
        </w:rPr>
        <w:t xml:space="preserve"> kohta</w:t>
      </w:r>
      <w:r w:rsidR="00A509BF" w:rsidRPr="001E23F0">
        <w:rPr>
          <w:rFonts w:ascii="Times New Roman" w:hAnsi="Times New Roman" w:cs="Times New Roman"/>
          <w:i/>
          <w:iCs/>
          <w:sz w:val="24"/>
          <w:szCs w:val="24"/>
        </w:rPr>
        <w:t>)</w:t>
      </w:r>
      <w:r w:rsidR="00A610E2" w:rsidRPr="001E23F0">
        <w:rPr>
          <w:rFonts w:ascii="Times New Roman" w:hAnsi="Times New Roman" w:cs="Times New Roman"/>
          <w:sz w:val="24"/>
          <w:szCs w:val="24"/>
        </w:rPr>
        <w:t>)</w:t>
      </w:r>
      <w:r w:rsidR="002B0B49" w:rsidRPr="001E23F0">
        <w:rPr>
          <w:rFonts w:ascii="Times New Roman" w:hAnsi="Times New Roman" w:cs="Times New Roman"/>
          <w:sz w:val="24"/>
          <w:szCs w:val="24"/>
        </w:rPr>
        <w:t>;</w:t>
      </w:r>
    </w:p>
    <w:p w14:paraId="13ABBF83" w14:textId="1E93DBB3" w:rsidR="00FA7603" w:rsidRPr="001E23F0" w:rsidRDefault="008E257B" w:rsidP="00040CE5">
      <w:pPr>
        <w:jc w:val="both"/>
        <w:rPr>
          <w:rFonts w:ascii="Times New Roman" w:hAnsi="Times New Roman" w:cs="Times New Roman"/>
          <w:sz w:val="24"/>
          <w:szCs w:val="24"/>
        </w:rPr>
      </w:pPr>
      <w:r w:rsidRPr="001E23F0">
        <w:rPr>
          <w:rFonts w:ascii="Times New Roman" w:hAnsi="Times New Roman" w:cs="Times New Roman"/>
          <w:sz w:val="24"/>
          <w:szCs w:val="24"/>
        </w:rPr>
        <w:t>5</w:t>
      </w:r>
      <w:r w:rsidR="00FA7603" w:rsidRPr="001E23F0">
        <w:rPr>
          <w:rFonts w:ascii="Times New Roman" w:hAnsi="Times New Roman" w:cs="Times New Roman"/>
          <w:sz w:val="24"/>
          <w:szCs w:val="24"/>
        </w:rPr>
        <w:t xml:space="preserve">) Euroopa Parlamendi ja nõukogu määrus (EL) 2024/1356, millega kehtestatakse kolmanda riigi kodanike taustakontroll välispiiridel ning muudetakse määrusi (EÜ) nr 767/2008, (EL) 2017/2226, (EL) 2018/1240 ja (EL) 2019/817 (ELT L, 2024/1356, 22.05.2024) (edaspidi </w:t>
      </w:r>
      <w:r w:rsidR="00CB6BB1" w:rsidRPr="5DF44272">
        <w:rPr>
          <w:rFonts w:ascii="Times New Roman" w:hAnsi="Times New Roman" w:cs="Times New Roman"/>
          <w:i/>
          <w:iCs/>
          <w:sz w:val="24"/>
          <w:szCs w:val="24"/>
        </w:rPr>
        <w:t>Euroopa Parlamendi ja nõukogu määrus (EL) 2024/1356</w:t>
      </w:r>
      <w:r w:rsidR="00CB6BB1" w:rsidRPr="001E23F0">
        <w:rPr>
          <w:rFonts w:ascii="Times New Roman" w:hAnsi="Times New Roman" w:cs="Times New Roman"/>
          <w:sz w:val="24"/>
          <w:szCs w:val="24"/>
        </w:rPr>
        <w:t xml:space="preserve"> </w:t>
      </w:r>
      <w:r w:rsidR="00A509BF" w:rsidRPr="5DF44272">
        <w:rPr>
          <w:rFonts w:ascii="Times New Roman" w:hAnsi="Times New Roman" w:cs="Times New Roman"/>
          <w:i/>
          <w:iCs/>
          <w:sz w:val="24"/>
          <w:szCs w:val="24"/>
        </w:rPr>
        <w:t>(</w:t>
      </w:r>
      <w:r w:rsidR="00C2551C" w:rsidRPr="5DF44272">
        <w:rPr>
          <w:rFonts w:ascii="Times New Roman" w:hAnsi="Times New Roman" w:cs="Times New Roman"/>
          <w:i/>
          <w:iCs/>
          <w:sz w:val="24"/>
          <w:szCs w:val="24"/>
        </w:rPr>
        <w:t>taustakontrolli kohta</w:t>
      </w:r>
      <w:r w:rsidR="00A509BF" w:rsidRPr="5DF44272">
        <w:rPr>
          <w:rFonts w:ascii="Times New Roman" w:hAnsi="Times New Roman" w:cs="Times New Roman"/>
          <w:i/>
          <w:iCs/>
          <w:sz w:val="24"/>
          <w:szCs w:val="24"/>
        </w:rPr>
        <w:t>)</w:t>
      </w:r>
      <w:r w:rsidR="00FA7603" w:rsidRPr="001E23F0">
        <w:rPr>
          <w:rFonts w:ascii="Times New Roman" w:hAnsi="Times New Roman" w:cs="Times New Roman"/>
          <w:sz w:val="24"/>
          <w:szCs w:val="24"/>
        </w:rPr>
        <w:t xml:space="preserve">); </w:t>
      </w:r>
    </w:p>
    <w:p w14:paraId="69FC31FC" w14:textId="4E4AEB55" w:rsidR="00A610E2" w:rsidRPr="001E23F0" w:rsidRDefault="008E257B" w:rsidP="00040CE5">
      <w:pPr>
        <w:jc w:val="both"/>
        <w:rPr>
          <w:rFonts w:ascii="Times New Roman" w:hAnsi="Times New Roman" w:cs="Times New Roman"/>
          <w:sz w:val="24"/>
          <w:szCs w:val="24"/>
        </w:rPr>
      </w:pPr>
      <w:r w:rsidRPr="001E23F0">
        <w:rPr>
          <w:rFonts w:ascii="Times New Roman" w:hAnsi="Times New Roman" w:cs="Times New Roman"/>
          <w:sz w:val="24"/>
          <w:szCs w:val="24"/>
        </w:rPr>
        <w:t>6</w:t>
      </w:r>
      <w:r w:rsidR="00A610E2" w:rsidRPr="001E23F0">
        <w:rPr>
          <w:rFonts w:ascii="Times New Roman" w:hAnsi="Times New Roman" w:cs="Times New Roman"/>
          <w:sz w:val="24"/>
          <w:szCs w:val="24"/>
        </w:rPr>
        <w:t>) Euroopa Parlamendi ja nõukogu määrus (EL) 2024/1358, millega luuakse biomeetriliste andmete</w:t>
      </w:r>
      <w:r w:rsidR="00C936CF" w:rsidRPr="001E23F0">
        <w:rPr>
          <w:rFonts w:ascii="Times New Roman" w:hAnsi="Times New Roman" w:cs="Times New Roman"/>
          <w:sz w:val="24"/>
          <w:szCs w:val="24"/>
        </w:rPr>
        <w:t xml:space="preserve"> </w:t>
      </w:r>
      <w:r w:rsidR="00A610E2" w:rsidRPr="001E23F0">
        <w:rPr>
          <w:rFonts w:ascii="Times New Roman" w:hAnsi="Times New Roman" w:cs="Times New Roman"/>
          <w:sz w:val="24"/>
          <w:szCs w:val="24"/>
        </w:rPr>
        <w:t xml:space="preserve">võrdlemise Eurodac-süsteem, et kohaldada tulemuslikult Euroopa Parlamendi ja nõukogu määruseid (EL) 2024/1351 ja (EL) 2024/1350 ja nõukogu direktiivi 2001/55/EÜ ning tuvastada ebaseaduslikult riigis viibivad kolmandate riikide kodanikud ja kodakondsuseta isikud, ning mis käsitleb liikmesriikide õiguskaitseasutuste ja Europoli päringuid andmete võrdlemiseks Eurodac-süsteemi andmetega õiguskaitse eesmärgil ning millega muudetakse </w:t>
      </w:r>
      <w:r w:rsidR="00A610E2" w:rsidRPr="001E23F0">
        <w:rPr>
          <w:rFonts w:ascii="Times New Roman" w:hAnsi="Times New Roman" w:cs="Times New Roman"/>
          <w:sz w:val="24"/>
          <w:szCs w:val="24"/>
        </w:rPr>
        <w:lastRenderedPageBreak/>
        <w:t xml:space="preserve">Euroopa Parlamendi ja nõukogu määruseid (EL) 2018/1240 ja (EL) 2019/818 ja tunnistatakse kehtetuks Euroopa Parlamendi ja nõukogu määrus (EL) nr 603/2013 (ELT L, 2024/1358, 22.05.2024) (edaspidi </w:t>
      </w:r>
      <w:r w:rsidR="00CB6BB1" w:rsidRPr="001E23F0">
        <w:rPr>
          <w:rFonts w:ascii="Times New Roman" w:hAnsi="Times New Roman" w:cs="Times New Roman"/>
          <w:i/>
          <w:iCs/>
          <w:sz w:val="24"/>
          <w:szCs w:val="24"/>
        </w:rPr>
        <w:t>Euroopa Parlamendi ja nõukogu määrus (EL) 2024/1358</w:t>
      </w:r>
      <w:r w:rsidR="00CB6BB1" w:rsidRPr="001E23F0">
        <w:rPr>
          <w:rFonts w:ascii="Times New Roman" w:hAnsi="Times New Roman" w:cs="Times New Roman"/>
          <w:sz w:val="24"/>
          <w:szCs w:val="24"/>
        </w:rPr>
        <w:t xml:space="preserve"> </w:t>
      </w:r>
      <w:r w:rsidR="00A509BF" w:rsidRPr="001E23F0">
        <w:rPr>
          <w:rFonts w:ascii="Times New Roman" w:hAnsi="Times New Roman" w:cs="Times New Roman"/>
          <w:i/>
          <w:iCs/>
          <w:sz w:val="24"/>
          <w:szCs w:val="24"/>
        </w:rPr>
        <w:t>(</w:t>
      </w:r>
      <w:r w:rsidR="00A610E2" w:rsidRPr="001E23F0">
        <w:rPr>
          <w:rFonts w:ascii="Times New Roman" w:hAnsi="Times New Roman" w:cs="Times New Roman"/>
          <w:i/>
          <w:iCs/>
          <w:sz w:val="24"/>
          <w:szCs w:val="24"/>
        </w:rPr>
        <w:t>Eurodac</w:t>
      </w:r>
      <w:r w:rsidR="00A563DA" w:rsidRPr="001E23F0">
        <w:rPr>
          <w:rFonts w:ascii="Times New Roman" w:hAnsi="Times New Roman" w:cs="Times New Roman"/>
          <w:i/>
          <w:iCs/>
          <w:sz w:val="24"/>
          <w:szCs w:val="24"/>
        </w:rPr>
        <w:t>-süsteemi kohta</w:t>
      </w:r>
      <w:r w:rsidR="00A509BF" w:rsidRPr="001E23F0">
        <w:rPr>
          <w:rFonts w:ascii="Times New Roman" w:hAnsi="Times New Roman" w:cs="Times New Roman"/>
          <w:i/>
          <w:iCs/>
          <w:sz w:val="24"/>
          <w:szCs w:val="24"/>
        </w:rPr>
        <w:t>)</w:t>
      </w:r>
      <w:r w:rsidR="00A509BF" w:rsidRPr="001E23F0">
        <w:rPr>
          <w:rFonts w:ascii="Times New Roman" w:hAnsi="Times New Roman" w:cs="Times New Roman"/>
          <w:sz w:val="24"/>
          <w:szCs w:val="24"/>
        </w:rPr>
        <w:t>)</w:t>
      </w:r>
      <w:r w:rsidR="00A563DA" w:rsidRPr="001E23F0">
        <w:rPr>
          <w:rFonts w:ascii="Times New Roman" w:hAnsi="Times New Roman" w:cs="Times New Roman"/>
          <w:i/>
          <w:iCs/>
          <w:sz w:val="24"/>
          <w:szCs w:val="24"/>
        </w:rPr>
        <w:t>;</w:t>
      </w:r>
    </w:p>
    <w:p w14:paraId="7C7E90A3" w14:textId="2B32F439" w:rsidR="00F22178" w:rsidRPr="001E23F0" w:rsidRDefault="008E257B" w:rsidP="00040CE5">
      <w:pPr>
        <w:jc w:val="both"/>
        <w:rPr>
          <w:rFonts w:ascii="Times New Roman" w:hAnsi="Times New Roman" w:cs="Times New Roman"/>
          <w:sz w:val="24"/>
          <w:szCs w:val="24"/>
        </w:rPr>
      </w:pPr>
      <w:r w:rsidRPr="001E23F0">
        <w:rPr>
          <w:rFonts w:ascii="Times New Roman" w:hAnsi="Times New Roman" w:cs="Times New Roman"/>
          <w:sz w:val="24"/>
          <w:szCs w:val="24"/>
        </w:rPr>
        <w:t>7</w:t>
      </w:r>
      <w:r w:rsidR="00F22178" w:rsidRPr="001E23F0">
        <w:rPr>
          <w:rFonts w:ascii="Times New Roman" w:hAnsi="Times New Roman" w:cs="Times New Roman"/>
          <w:sz w:val="24"/>
          <w:szCs w:val="24"/>
        </w:rPr>
        <w:t xml:space="preserve">) Euroopa Parlamendi ja nõukogu määrus (EL) 2024/1359, mis käsitleb kriisi ja vääramatu jõuga seotud olukordi rände- ja varjupaigaküsimuste valdkonnas ning millega muudetakse määrust (EL) 2021/1147 (ELT L, 2024/1359, 22.05.2024) (edaspidi </w:t>
      </w:r>
      <w:r w:rsidR="00CB6BB1" w:rsidRPr="001E23F0">
        <w:rPr>
          <w:rFonts w:ascii="Times New Roman" w:hAnsi="Times New Roman" w:cs="Times New Roman"/>
          <w:i/>
          <w:iCs/>
          <w:sz w:val="24"/>
          <w:szCs w:val="24"/>
        </w:rPr>
        <w:t>Euroopa Parlamendi ja nõukogu määrus (EL) 2024/1359</w:t>
      </w:r>
      <w:r w:rsidR="00CB6BB1" w:rsidRPr="001E23F0">
        <w:rPr>
          <w:rFonts w:ascii="Times New Roman" w:hAnsi="Times New Roman" w:cs="Times New Roman"/>
          <w:sz w:val="24"/>
          <w:szCs w:val="24"/>
        </w:rPr>
        <w:t xml:space="preserve"> </w:t>
      </w:r>
      <w:r w:rsidR="00A509BF" w:rsidRPr="001E23F0">
        <w:rPr>
          <w:rFonts w:ascii="Times New Roman" w:hAnsi="Times New Roman" w:cs="Times New Roman"/>
          <w:i/>
          <w:iCs/>
          <w:sz w:val="24"/>
          <w:szCs w:val="24"/>
        </w:rPr>
        <w:t>(</w:t>
      </w:r>
      <w:r w:rsidR="00F22178" w:rsidRPr="001E23F0">
        <w:rPr>
          <w:rFonts w:ascii="Times New Roman" w:hAnsi="Times New Roman" w:cs="Times New Roman"/>
          <w:i/>
          <w:iCs/>
          <w:sz w:val="24"/>
          <w:szCs w:val="24"/>
        </w:rPr>
        <w:t>kriisi</w:t>
      </w:r>
      <w:r w:rsidR="00A20B40" w:rsidRPr="001E23F0">
        <w:rPr>
          <w:rFonts w:ascii="Times New Roman" w:hAnsi="Times New Roman" w:cs="Times New Roman"/>
          <w:i/>
          <w:iCs/>
          <w:sz w:val="24"/>
          <w:szCs w:val="24"/>
        </w:rPr>
        <w:t xml:space="preserve">halduse </w:t>
      </w:r>
      <w:r w:rsidR="00A563DA" w:rsidRPr="001E23F0">
        <w:rPr>
          <w:rFonts w:ascii="Times New Roman" w:hAnsi="Times New Roman" w:cs="Times New Roman"/>
          <w:i/>
          <w:iCs/>
          <w:sz w:val="24"/>
          <w:szCs w:val="24"/>
        </w:rPr>
        <w:t>kohta</w:t>
      </w:r>
      <w:r w:rsidR="00A509BF" w:rsidRPr="001E23F0">
        <w:rPr>
          <w:rFonts w:ascii="Times New Roman" w:hAnsi="Times New Roman" w:cs="Times New Roman"/>
          <w:i/>
          <w:iCs/>
          <w:sz w:val="24"/>
          <w:szCs w:val="24"/>
        </w:rPr>
        <w:t>)</w:t>
      </w:r>
      <w:r w:rsidR="00F22178" w:rsidRPr="001E23F0">
        <w:rPr>
          <w:rFonts w:ascii="Times New Roman" w:hAnsi="Times New Roman" w:cs="Times New Roman"/>
          <w:sz w:val="24"/>
          <w:szCs w:val="24"/>
        </w:rPr>
        <w:t>)</w:t>
      </w:r>
      <w:r w:rsidR="002A67E9" w:rsidRPr="001E23F0">
        <w:rPr>
          <w:rFonts w:ascii="Times New Roman" w:hAnsi="Times New Roman" w:cs="Times New Roman"/>
          <w:sz w:val="24"/>
          <w:szCs w:val="24"/>
        </w:rPr>
        <w:t xml:space="preserve"> </w:t>
      </w:r>
      <w:bookmarkEnd w:id="6"/>
      <w:r w:rsidR="002A67E9" w:rsidRPr="001E23F0">
        <w:rPr>
          <w:rFonts w:ascii="Times New Roman" w:hAnsi="Times New Roman" w:cs="Times New Roman"/>
          <w:sz w:val="24"/>
          <w:szCs w:val="24"/>
        </w:rPr>
        <w:t xml:space="preserve">(edaspidi koos </w:t>
      </w:r>
      <w:bookmarkStart w:id="8" w:name="_Hlk199934701"/>
      <w:r w:rsidR="002A67E9" w:rsidRPr="001E23F0">
        <w:rPr>
          <w:rFonts w:ascii="Times New Roman" w:hAnsi="Times New Roman" w:cs="Times New Roman"/>
          <w:i/>
          <w:iCs/>
          <w:sz w:val="24"/>
          <w:szCs w:val="24"/>
        </w:rPr>
        <w:t>Euroopa ühi</w:t>
      </w:r>
      <w:r w:rsidR="00584185" w:rsidRPr="001E23F0">
        <w:rPr>
          <w:rFonts w:ascii="Times New Roman" w:hAnsi="Times New Roman" w:cs="Times New Roman"/>
          <w:i/>
          <w:iCs/>
          <w:sz w:val="24"/>
          <w:szCs w:val="24"/>
        </w:rPr>
        <w:t>se</w:t>
      </w:r>
      <w:r w:rsidR="002A67E9" w:rsidRPr="001E23F0">
        <w:rPr>
          <w:rFonts w:ascii="Times New Roman" w:hAnsi="Times New Roman" w:cs="Times New Roman"/>
          <w:i/>
          <w:iCs/>
          <w:sz w:val="24"/>
          <w:szCs w:val="24"/>
        </w:rPr>
        <w:t xml:space="preserve"> varjupaigasüsteem</w:t>
      </w:r>
      <w:r w:rsidR="00584185" w:rsidRPr="001E23F0">
        <w:rPr>
          <w:rFonts w:ascii="Times New Roman" w:hAnsi="Times New Roman" w:cs="Times New Roman"/>
          <w:i/>
          <w:iCs/>
          <w:sz w:val="24"/>
          <w:szCs w:val="24"/>
        </w:rPr>
        <w:t>i õigusaktid</w:t>
      </w:r>
      <w:bookmarkEnd w:id="8"/>
      <w:r w:rsidR="002A67E9" w:rsidRPr="001E23F0">
        <w:rPr>
          <w:rFonts w:ascii="Times New Roman" w:hAnsi="Times New Roman" w:cs="Times New Roman"/>
          <w:sz w:val="24"/>
          <w:szCs w:val="24"/>
        </w:rPr>
        <w:t>)</w:t>
      </w:r>
      <w:r w:rsidR="00FA7603" w:rsidRPr="001E23F0">
        <w:rPr>
          <w:rFonts w:ascii="Times New Roman" w:hAnsi="Times New Roman" w:cs="Times New Roman"/>
          <w:sz w:val="24"/>
          <w:szCs w:val="24"/>
        </w:rPr>
        <w:t>.</w:t>
      </w:r>
    </w:p>
    <w:p w14:paraId="42010274" w14:textId="77777777" w:rsidR="00A20B40" w:rsidRPr="001E23F0" w:rsidRDefault="00A20B40" w:rsidP="00040CE5">
      <w:pPr>
        <w:jc w:val="both"/>
        <w:rPr>
          <w:rFonts w:ascii="Times New Roman" w:hAnsi="Times New Roman" w:cs="Times New Roman"/>
          <w:sz w:val="24"/>
          <w:szCs w:val="24"/>
        </w:rPr>
      </w:pPr>
    </w:p>
    <w:bookmarkEnd w:id="4"/>
    <w:p w14:paraId="0E0DBEBE" w14:textId="3C387922" w:rsidR="00E51686" w:rsidRPr="001E23F0" w:rsidRDefault="00E51686" w:rsidP="00040CE5">
      <w:pPr>
        <w:jc w:val="both"/>
        <w:rPr>
          <w:rFonts w:ascii="Times New Roman" w:hAnsi="Times New Roman" w:cs="Times New Roman"/>
          <w:sz w:val="24"/>
          <w:szCs w:val="24"/>
        </w:rPr>
      </w:pPr>
      <w:r w:rsidRPr="001E23F0">
        <w:rPr>
          <w:rFonts w:ascii="Times New Roman" w:hAnsi="Times New Roman" w:cs="Times New Roman"/>
          <w:sz w:val="24"/>
          <w:szCs w:val="24"/>
        </w:rPr>
        <w:t>(</w:t>
      </w:r>
      <w:r w:rsidR="00EA59E1" w:rsidRPr="001E23F0">
        <w:rPr>
          <w:rFonts w:ascii="Times New Roman" w:hAnsi="Times New Roman" w:cs="Times New Roman"/>
          <w:sz w:val="24"/>
          <w:szCs w:val="24"/>
        </w:rPr>
        <w:t>2</w:t>
      </w:r>
      <w:r w:rsidRPr="001E23F0">
        <w:rPr>
          <w:rFonts w:ascii="Times New Roman" w:hAnsi="Times New Roman" w:cs="Times New Roman"/>
          <w:sz w:val="24"/>
          <w:szCs w:val="24"/>
        </w:rPr>
        <w:t>) Käesolevas seaduses ettenähtud haldusmenetlusele kohaldatakse haldusmenetluse seaduse sätteid, arvestades käesolevas seaduses sätestatud erisusi.</w:t>
      </w:r>
    </w:p>
    <w:p w14:paraId="6601CEA3" w14:textId="77777777" w:rsidR="004948B2" w:rsidRPr="001E23F0" w:rsidRDefault="004948B2" w:rsidP="00E51686">
      <w:pPr>
        <w:rPr>
          <w:rFonts w:ascii="Times New Roman" w:hAnsi="Times New Roman" w:cs="Times New Roman"/>
          <w:sz w:val="24"/>
          <w:szCs w:val="24"/>
        </w:rPr>
      </w:pPr>
    </w:p>
    <w:p w14:paraId="389C8A07" w14:textId="586CDA8E" w:rsidR="004948B2" w:rsidRPr="001E23F0" w:rsidRDefault="004948B2" w:rsidP="00EA59E1">
      <w:pPr>
        <w:jc w:val="center"/>
        <w:rPr>
          <w:rFonts w:ascii="Times New Roman" w:hAnsi="Times New Roman" w:cs="Times New Roman"/>
          <w:b/>
          <w:bCs/>
          <w:sz w:val="24"/>
          <w:szCs w:val="24"/>
        </w:rPr>
      </w:pPr>
      <w:r w:rsidRPr="001E23F0">
        <w:rPr>
          <w:rFonts w:ascii="Times New Roman" w:hAnsi="Times New Roman" w:cs="Times New Roman"/>
          <w:b/>
          <w:bCs/>
          <w:sz w:val="24"/>
          <w:szCs w:val="24"/>
        </w:rPr>
        <w:t>2. jagu</w:t>
      </w:r>
    </w:p>
    <w:p w14:paraId="47C49D97" w14:textId="2CE2327B" w:rsidR="004948B2" w:rsidRPr="001E23F0" w:rsidRDefault="004948B2" w:rsidP="004948B2">
      <w:pPr>
        <w:jc w:val="center"/>
        <w:rPr>
          <w:rFonts w:ascii="Times New Roman" w:hAnsi="Times New Roman" w:cs="Times New Roman"/>
          <w:b/>
          <w:bCs/>
          <w:sz w:val="24"/>
          <w:szCs w:val="24"/>
        </w:rPr>
      </w:pPr>
      <w:commentRangeStart w:id="9"/>
      <w:commentRangeStart w:id="10"/>
      <w:r w:rsidRPr="3D45D796">
        <w:rPr>
          <w:rFonts w:ascii="Times New Roman" w:hAnsi="Times New Roman" w:cs="Times New Roman"/>
          <w:b/>
          <w:bCs/>
          <w:sz w:val="24"/>
          <w:szCs w:val="24"/>
        </w:rPr>
        <w:t>Mõisted</w:t>
      </w:r>
      <w:commentRangeEnd w:id="9"/>
      <w:r>
        <w:commentReference w:id="9"/>
      </w:r>
      <w:commentRangeEnd w:id="10"/>
      <w:r>
        <w:commentReference w:id="10"/>
      </w:r>
    </w:p>
    <w:p w14:paraId="3EFBCDEB" w14:textId="77777777" w:rsidR="004948B2" w:rsidRPr="001E23F0" w:rsidRDefault="004948B2" w:rsidP="004948B2">
      <w:pPr>
        <w:jc w:val="center"/>
        <w:rPr>
          <w:rFonts w:ascii="Times New Roman" w:hAnsi="Times New Roman" w:cs="Times New Roman"/>
          <w:sz w:val="24"/>
          <w:szCs w:val="24"/>
        </w:rPr>
      </w:pPr>
    </w:p>
    <w:p w14:paraId="1D734B5F" w14:textId="5B53D3C6" w:rsidR="004948B2" w:rsidRPr="001E23F0" w:rsidRDefault="004948B2" w:rsidP="00B10F9E">
      <w:pPr>
        <w:jc w:val="both"/>
        <w:rPr>
          <w:rFonts w:ascii="Times New Roman" w:hAnsi="Times New Roman" w:cs="Times New Roman"/>
          <w:b/>
          <w:bCs/>
          <w:sz w:val="24"/>
          <w:szCs w:val="24"/>
        </w:rPr>
      </w:pPr>
      <w:r w:rsidRPr="001E23F0">
        <w:rPr>
          <w:rFonts w:ascii="Times New Roman" w:hAnsi="Times New Roman" w:cs="Times New Roman"/>
          <w:b/>
          <w:bCs/>
          <w:sz w:val="24"/>
          <w:szCs w:val="24"/>
        </w:rPr>
        <w:t>§ 2. Euroopa ühise varjupaigasüsteemi</w:t>
      </w:r>
      <w:r w:rsidR="00584185" w:rsidRPr="001E23F0">
        <w:rPr>
          <w:rFonts w:ascii="Times New Roman" w:hAnsi="Times New Roman" w:cs="Times New Roman"/>
          <w:b/>
          <w:bCs/>
          <w:sz w:val="24"/>
          <w:szCs w:val="24"/>
        </w:rPr>
        <w:t xml:space="preserve"> õigusaktide</w:t>
      </w:r>
      <w:r w:rsidRPr="001E23F0">
        <w:rPr>
          <w:rFonts w:ascii="Times New Roman" w:hAnsi="Times New Roman" w:cs="Times New Roman"/>
          <w:b/>
          <w:bCs/>
          <w:sz w:val="24"/>
          <w:szCs w:val="24"/>
        </w:rPr>
        <w:t xml:space="preserve"> mõistete kasutamine</w:t>
      </w:r>
    </w:p>
    <w:p w14:paraId="014A7B7A" w14:textId="77777777" w:rsidR="004948B2" w:rsidRPr="001E23F0" w:rsidRDefault="004948B2" w:rsidP="00B10F9E">
      <w:pPr>
        <w:jc w:val="both"/>
        <w:rPr>
          <w:rFonts w:ascii="Times New Roman" w:hAnsi="Times New Roman" w:cs="Times New Roman"/>
          <w:sz w:val="24"/>
          <w:szCs w:val="24"/>
        </w:rPr>
      </w:pPr>
    </w:p>
    <w:p w14:paraId="689761BF" w14:textId="6218B9B0" w:rsidR="004948B2" w:rsidRPr="001E23F0" w:rsidRDefault="004948B2" w:rsidP="00B10F9E">
      <w:pPr>
        <w:jc w:val="both"/>
        <w:rPr>
          <w:rFonts w:ascii="Times New Roman" w:hAnsi="Times New Roman" w:cs="Times New Roman"/>
          <w:sz w:val="24"/>
          <w:szCs w:val="24"/>
        </w:rPr>
      </w:pPr>
      <w:commentRangeStart w:id="11"/>
      <w:r w:rsidRPr="3D45D796">
        <w:rPr>
          <w:rFonts w:ascii="Times New Roman" w:hAnsi="Times New Roman" w:cs="Times New Roman"/>
          <w:sz w:val="24"/>
          <w:szCs w:val="24"/>
        </w:rPr>
        <w:t xml:space="preserve">Käesolevas seaduses kasutatakse Euroopa ühise </w:t>
      </w:r>
      <w:commentRangeStart w:id="12"/>
      <w:r w:rsidRPr="3D45D796">
        <w:rPr>
          <w:rFonts w:ascii="Times New Roman" w:hAnsi="Times New Roman" w:cs="Times New Roman"/>
          <w:sz w:val="24"/>
          <w:szCs w:val="24"/>
        </w:rPr>
        <w:t>varjupaigasüsteemi</w:t>
      </w:r>
      <w:r w:rsidR="00584185" w:rsidRPr="3D45D796">
        <w:rPr>
          <w:rFonts w:ascii="Times New Roman" w:hAnsi="Times New Roman" w:cs="Times New Roman"/>
          <w:sz w:val="24"/>
          <w:szCs w:val="24"/>
        </w:rPr>
        <w:t xml:space="preserve"> õigusaktidega</w:t>
      </w:r>
      <w:r w:rsidRPr="3D45D796">
        <w:rPr>
          <w:rFonts w:ascii="Times New Roman" w:hAnsi="Times New Roman" w:cs="Times New Roman"/>
          <w:sz w:val="24"/>
          <w:szCs w:val="24"/>
        </w:rPr>
        <w:t xml:space="preserve"> </w:t>
      </w:r>
      <w:commentRangeEnd w:id="12"/>
      <w:r>
        <w:commentReference w:id="12"/>
      </w:r>
      <w:r w:rsidRPr="3D45D796">
        <w:rPr>
          <w:rFonts w:ascii="Times New Roman" w:hAnsi="Times New Roman" w:cs="Times New Roman"/>
          <w:sz w:val="24"/>
          <w:szCs w:val="24"/>
        </w:rPr>
        <w:t>määratletud mõisteid.</w:t>
      </w:r>
      <w:commentRangeEnd w:id="11"/>
      <w:r>
        <w:commentReference w:id="11"/>
      </w:r>
    </w:p>
    <w:p w14:paraId="3413D897" w14:textId="77777777" w:rsidR="004948B2" w:rsidRPr="001E23F0" w:rsidRDefault="004948B2" w:rsidP="00B10F9E">
      <w:pPr>
        <w:jc w:val="both"/>
        <w:rPr>
          <w:rFonts w:ascii="Times New Roman" w:hAnsi="Times New Roman" w:cs="Times New Roman"/>
          <w:b/>
          <w:bCs/>
          <w:sz w:val="24"/>
          <w:szCs w:val="24"/>
        </w:rPr>
      </w:pPr>
    </w:p>
    <w:p w14:paraId="405B3B6A" w14:textId="1F7226F6" w:rsidR="00E51686" w:rsidRPr="001E23F0" w:rsidRDefault="00E51686" w:rsidP="3D45D796">
      <w:pPr>
        <w:jc w:val="both"/>
        <w:rPr>
          <w:rFonts w:ascii="Times New Roman" w:hAnsi="Times New Roman" w:cs="Times New Roman"/>
          <w:sz w:val="24"/>
          <w:szCs w:val="24"/>
          <w:rPrChange w:id="13" w:author="Autor">
            <w:rPr>
              <w:rFonts w:ascii="Times New Roman" w:hAnsi="Times New Roman" w:cs="Times New Roman"/>
              <w:b/>
              <w:bCs/>
              <w:sz w:val="24"/>
              <w:szCs w:val="24"/>
            </w:rPr>
          </w:rPrChange>
        </w:rPr>
      </w:pPr>
      <w:r w:rsidRPr="3D45D796">
        <w:rPr>
          <w:rFonts w:ascii="Times New Roman" w:hAnsi="Times New Roman" w:cs="Times New Roman"/>
          <w:b/>
          <w:bCs/>
          <w:sz w:val="24"/>
          <w:szCs w:val="24"/>
        </w:rPr>
        <w:t xml:space="preserve">§ </w:t>
      </w:r>
      <w:r w:rsidR="004948B2" w:rsidRPr="3D45D796">
        <w:rPr>
          <w:rFonts w:ascii="Times New Roman" w:hAnsi="Times New Roman" w:cs="Times New Roman"/>
          <w:b/>
          <w:bCs/>
          <w:sz w:val="24"/>
          <w:szCs w:val="24"/>
        </w:rPr>
        <w:t>3</w:t>
      </w:r>
      <w:r w:rsidRPr="3D45D796">
        <w:rPr>
          <w:rFonts w:ascii="Times New Roman" w:hAnsi="Times New Roman" w:cs="Times New Roman"/>
          <w:b/>
          <w:bCs/>
          <w:sz w:val="24"/>
          <w:szCs w:val="24"/>
        </w:rPr>
        <w:t>.</w:t>
      </w:r>
      <w:r w:rsidR="00B10F9E"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Välismaalane ja kolmanda riigi kodanik</w:t>
      </w:r>
    </w:p>
    <w:p w14:paraId="7650CA1C" w14:textId="77777777" w:rsidR="006F0298" w:rsidRPr="001E23F0" w:rsidRDefault="006F0298" w:rsidP="00B10F9E">
      <w:pPr>
        <w:jc w:val="both"/>
        <w:rPr>
          <w:rFonts w:ascii="Times New Roman" w:hAnsi="Times New Roman" w:cs="Times New Roman"/>
          <w:b/>
          <w:bCs/>
          <w:sz w:val="24"/>
          <w:szCs w:val="24"/>
        </w:rPr>
      </w:pPr>
    </w:p>
    <w:p w14:paraId="07033AC9" w14:textId="77D007B9" w:rsidR="00E51686"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bookmarkStart w:id="14" w:name="_Hlk194999861"/>
      <w:r w:rsidRPr="001E23F0">
        <w:rPr>
          <w:rFonts w:ascii="Times New Roman" w:hAnsi="Times New Roman" w:cs="Times New Roman"/>
          <w:sz w:val="24"/>
          <w:szCs w:val="24"/>
        </w:rPr>
        <w:t>Välismaalane on kolmanda riigi kodanik või kodakondsuseta isik.</w:t>
      </w:r>
    </w:p>
    <w:bookmarkEnd w:id="14"/>
    <w:p w14:paraId="318A4E5D" w14:textId="77777777" w:rsidR="006F0298" w:rsidRPr="001E23F0" w:rsidRDefault="006F0298" w:rsidP="00B10F9E">
      <w:pPr>
        <w:jc w:val="both"/>
        <w:rPr>
          <w:rFonts w:ascii="Times New Roman" w:hAnsi="Times New Roman" w:cs="Times New Roman"/>
          <w:sz w:val="24"/>
          <w:szCs w:val="24"/>
        </w:rPr>
      </w:pPr>
    </w:p>
    <w:p w14:paraId="00F398D6" w14:textId="4345FEEB" w:rsidR="002A67E9"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 xml:space="preserve">(2) Kolmanda riigi kodanik on </w:t>
      </w:r>
      <w:r w:rsidR="005F54B8">
        <w:rPr>
          <w:rFonts w:ascii="Times New Roman" w:hAnsi="Times New Roman" w:cs="Times New Roman"/>
          <w:sz w:val="24"/>
          <w:szCs w:val="24"/>
        </w:rPr>
        <w:t>isik</w:t>
      </w:r>
      <w:r w:rsidRPr="001E23F0">
        <w:rPr>
          <w:rFonts w:ascii="Times New Roman" w:hAnsi="Times New Roman" w:cs="Times New Roman"/>
          <w:sz w:val="24"/>
          <w:szCs w:val="24"/>
        </w:rPr>
        <w:t>, kes on muu riigi kui Euroopa Liidu liikmesriigi, Euroopa Majanduspiirkonna liikmesriigi või Šveitsi Konföderatsiooni kodanik.</w:t>
      </w:r>
    </w:p>
    <w:p w14:paraId="3EB2F47C" w14:textId="77777777" w:rsidR="006F0298" w:rsidRPr="001E23F0" w:rsidRDefault="006F0298" w:rsidP="00E51686">
      <w:pPr>
        <w:rPr>
          <w:rFonts w:ascii="Times New Roman" w:hAnsi="Times New Roman" w:cs="Times New Roman"/>
          <w:sz w:val="24"/>
          <w:szCs w:val="24"/>
        </w:rPr>
      </w:pPr>
    </w:p>
    <w:p w14:paraId="6CA50D39" w14:textId="28B0CFF5"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4948B2" w:rsidRPr="001E23F0">
        <w:rPr>
          <w:rFonts w:ascii="Times New Roman" w:hAnsi="Times New Roman" w:cs="Times New Roman"/>
          <w:b/>
          <w:bCs/>
          <w:sz w:val="24"/>
          <w:szCs w:val="24"/>
        </w:rPr>
        <w:t>4</w:t>
      </w:r>
      <w:r w:rsidRPr="001E23F0">
        <w:rPr>
          <w:rFonts w:ascii="Times New Roman" w:hAnsi="Times New Roman" w:cs="Times New Roman"/>
          <w:b/>
          <w:bCs/>
          <w:sz w:val="24"/>
          <w:szCs w:val="24"/>
        </w:rPr>
        <w:t>.</w:t>
      </w:r>
      <w:r w:rsidR="00B10F9E"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Lõplik otsus</w:t>
      </w:r>
    </w:p>
    <w:p w14:paraId="61A826E0" w14:textId="77777777" w:rsidR="006F0298" w:rsidRPr="001E23F0" w:rsidRDefault="006F0298" w:rsidP="00E51686">
      <w:pPr>
        <w:rPr>
          <w:rFonts w:ascii="Times New Roman" w:hAnsi="Times New Roman" w:cs="Times New Roman"/>
          <w:b/>
          <w:bCs/>
          <w:sz w:val="24"/>
          <w:szCs w:val="24"/>
        </w:rPr>
      </w:pPr>
    </w:p>
    <w:p w14:paraId="33FCACCB" w14:textId="77777777" w:rsidR="00B10F9E"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(1) Lõplik otsus käesoleva seaduse tähenduses on</w:t>
      </w:r>
      <w:r w:rsidR="00B10F9E" w:rsidRPr="001E23F0">
        <w:rPr>
          <w:rFonts w:ascii="Times New Roman" w:hAnsi="Times New Roman" w:cs="Times New Roman"/>
          <w:sz w:val="24"/>
          <w:szCs w:val="24"/>
        </w:rPr>
        <w:t>:</w:t>
      </w:r>
    </w:p>
    <w:p w14:paraId="48BC59C5" w14:textId="77777777" w:rsidR="00B10F9E"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1)</w:t>
      </w:r>
      <w:r w:rsidR="006F0298" w:rsidRPr="001E23F0">
        <w:rPr>
          <w:rFonts w:ascii="Times New Roman" w:hAnsi="Times New Roman" w:cs="Times New Roman"/>
          <w:sz w:val="24"/>
          <w:szCs w:val="24"/>
        </w:rPr>
        <w:t xml:space="preserve"> </w:t>
      </w:r>
      <w:r w:rsidR="00474D02" w:rsidRPr="001E23F0">
        <w:rPr>
          <w:rFonts w:ascii="Times New Roman" w:hAnsi="Times New Roman" w:cs="Times New Roman"/>
          <w:sz w:val="24"/>
          <w:szCs w:val="24"/>
        </w:rPr>
        <w:t xml:space="preserve">rahvusvahelise kaitse taotluse (edaspidi ka </w:t>
      </w:r>
      <w:r w:rsidR="00474D02" w:rsidRPr="001E23F0">
        <w:rPr>
          <w:rFonts w:ascii="Times New Roman" w:hAnsi="Times New Roman" w:cs="Times New Roman"/>
          <w:i/>
          <w:iCs/>
          <w:sz w:val="24"/>
          <w:szCs w:val="24"/>
        </w:rPr>
        <w:t>taotlus</w:t>
      </w:r>
      <w:r w:rsidR="00474D02" w:rsidRPr="001E23F0">
        <w:rPr>
          <w:rFonts w:ascii="Times New Roman" w:hAnsi="Times New Roman" w:cs="Times New Roman"/>
          <w:sz w:val="24"/>
          <w:szCs w:val="24"/>
        </w:rPr>
        <w:t>) kohta tehtud</w:t>
      </w:r>
      <w:r w:rsidR="00B10F9E" w:rsidRPr="001E23F0">
        <w:rPr>
          <w:rFonts w:ascii="Times New Roman" w:hAnsi="Times New Roman" w:cs="Times New Roman"/>
          <w:sz w:val="24"/>
          <w:szCs w:val="24"/>
        </w:rPr>
        <w:t xml:space="preserve"> </w:t>
      </w:r>
      <w:r w:rsidR="004D4504" w:rsidRPr="001E23F0">
        <w:rPr>
          <w:rFonts w:ascii="Times New Roman" w:hAnsi="Times New Roman" w:cs="Times New Roman"/>
          <w:sz w:val="24"/>
          <w:szCs w:val="24"/>
        </w:rPr>
        <w:t>keelduv otsus</w:t>
      </w:r>
      <w:r w:rsidR="00EE58BC" w:rsidRPr="001E23F0">
        <w:rPr>
          <w:rFonts w:ascii="Times New Roman" w:hAnsi="Times New Roman" w:cs="Times New Roman"/>
          <w:sz w:val="24"/>
          <w:szCs w:val="24"/>
        </w:rPr>
        <w:t xml:space="preserve"> (edaspidi</w:t>
      </w:r>
      <w:r w:rsidR="00B62E95" w:rsidRPr="001E23F0">
        <w:rPr>
          <w:rFonts w:ascii="Times New Roman" w:hAnsi="Times New Roman" w:cs="Times New Roman"/>
          <w:sz w:val="24"/>
          <w:szCs w:val="24"/>
        </w:rPr>
        <w:t xml:space="preserve"> ka</w:t>
      </w:r>
      <w:r w:rsidR="00EE58BC" w:rsidRPr="001E23F0">
        <w:rPr>
          <w:rFonts w:ascii="Times New Roman" w:hAnsi="Times New Roman" w:cs="Times New Roman"/>
          <w:sz w:val="24"/>
          <w:szCs w:val="24"/>
        </w:rPr>
        <w:t xml:space="preserve"> </w:t>
      </w:r>
      <w:r w:rsidR="00EE58BC" w:rsidRPr="001E23F0">
        <w:rPr>
          <w:rFonts w:ascii="Times New Roman" w:hAnsi="Times New Roman" w:cs="Times New Roman"/>
          <w:i/>
          <w:iCs/>
          <w:sz w:val="24"/>
          <w:szCs w:val="24"/>
        </w:rPr>
        <w:t>keelduv otsus</w:t>
      </w:r>
      <w:r w:rsidR="00EE58BC" w:rsidRPr="001E23F0">
        <w:rPr>
          <w:rFonts w:ascii="Times New Roman" w:hAnsi="Times New Roman" w:cs="Times New Roman"/>
          <w:sz w:val="24"/>
          <w:szCs w:val="24"/>
        </w:rPr>
        <w:t>)</w:t>
      </w:r>
      <w:r w:rsidRPr="001E23F0">
        <w:rPr>
          <w:rFonts w:ascii="Times New Roman" w:hAnsi="Times New Roman" w:cs="Times New Roman"/>
          <w:sz w:val="24"/>
          <w:szCs w:val="24"/>
        </w:rPr>
        <w:t xml:space="preserve"> või</w:t>
      </w:r>
      <w:r w:rsidR="00B10F9E" w:rsidRPr="001E23F0">
        <w:rPr>
          <w:rFonts w:ascii="Times New Roman" w:hAnsi="Times New Roman" w:cs="Times New Roman"/>
          <w:sz w:val="24"/>
          <w:szCs w:val="24"/>
        </w:rPr>
        <w:t xml:space="preserve"> </w:t>
      </w:r>
      <w:r w:rsidRPr="001E23F0">
        <w:rPr>
          <w:rFonts w:ascii="Times New Roman" w:hAnsi="Times New Roman" w:cs="Times New Roman"/>
          <w:sz w:val="24"/>
          <w:szCs w:val="24"/>
        </w:rPr>
        <w:t xml:space="preserve">rahvusvahelise kaitse </w:t>
      </w:r>
      <w:r w:rsidR="00474D02" w:rsidRPr="001E23F0">
        <w:rPr>
          <w:rFonts w:ascii="Times New Roman" w:hAnsi="Times New Roman" w:cs="Times New Roman"/>
          <w:sz w:val="24"/>
          <w:szCs w:val="24"/>
        </w:rPr>
        <w:t>äravõtmise</w:t>
      </w:r>
      <w:r w:rsidRPr="001E23F0">
        <w:rPr>
          <w:rFonts w:ascii="Times New Roman" w:hAnsi="Times New Roman" w:cs="Times New Roman"/>
          <w:sz w:val="24"/>
          <w:szCs w:val="24"/>
        </w:rPr>
        <w:t xml:space="preserve"> otsus, mida ei ole kaebetähtajal halduskohtus vaidlustatud;</w:t>
      </w:r>
    </w:p>
    <w:p w14:paraId="404C3E3C" w14:textId="77777777" w:rsidR="00B10F9E"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2)</w:t>
      </w:r>
      <w:r w:rsidR="006F0298" w:rsidRPr="001E23F0">
        <w:rPr>
          <w:rFonts w:ascii="Times New Roman" w:hAnsi="Times New Roman" w:cs="Times New Roman"/>
          <w:sz w:val="24"/>
          <w:szCs w:val="24"/>
        </w:rPr>
        <w:t xml:space="preserve"> </w:t>
      </w:r>
      <w:r w:rsidR="00474D02" w:rsidRPr="001E23F0">
        <w:rPr>
          <w:rFonts w:ascii="Times New Roman" w:hAnsi="Times New Roman" w:cs="Times New Roman"/>
          <w:sz w:val="24"/>
          <w:szCs w:val="24"/>
        </w:rPr>
        <w:t xml:space="preserve">taotluse kohta tehtud </w:t>
      </w:r>
      <w:r w:rsidR="004D4504" w:rsidRPr="001E23F0">
        <w:rPr>
          <w:rFonts w:ascii="Times New Roman" w:hAnsi="Times New Roman" w:cs="Times New Roman"/>
          <w:sz w:val="24"/>
          <w:szCs w:val="24"/>
        </w:rPr>
        <w:t>keelduv otsus</w:t>
      </w:r>
      <w:r w:rsidRPr="001E23F0">
        <w:rPr>
          <w:rFonts w:ascii="Times New Roman" w:hAnsi="Times New Roman" w:cs="Times New Roman"/>
          <w:sz w:val="24"/>
          <w:szCs w:val="24"/>
        </w:rPr>
        <w:t xml:space="preserve"> või </w:t>
      </w:r>
      <w:r w:rsidR="004D4504" w:rsidRPr="001E23F0">
        <w:rPr>
          <w:rFonts w:ascii="Times New Roman" w:hAnsi="Times New Roman" w:cs="Times New Roman"/>
          <w:sz w:val="24"/>
          <w:szCs w:val="24"/>
        </w:rPr>
        <w:t xml:space="preserve">otsus </w:t>
      </w:r>
      <w:r w:rsidRPr="001E23F0">
        <w:rPr>
          <w:rFonts w:ascii="Times New Roman" w:hAnsi="Times New Roman" w:cs="Times New Roman"/>
          <w:sz w:val="24"/>
          <w:szCs w:val="24"/>
        </w:rPr>
        <w:t xml:space="preserve">rahvusvahelise kaitse </w:t>
      </w:r>
      <w:r w:rsidR="00474D02" w:rsidRPr="001E23F0">
        <w:rPr>
          <w:rFonts w:ascii="Times New Roman" w:hAnsi="Times New Roman" w:cs="Times New Roman"/>
          <w:sz w:val="24"/>
          <w:szCs w:val="24"/>
        </w:rPr>
        <w:t>äravõtmise</w:t>
      </w:r>
      <w:r w:rsidRPr="001E23F0">
        <w:rPr>
          <w:rFonts w:ascii="Times New Roman" w:hAnsi="Times New Roman" w:cs="Times New Roman"/>
          <w:sz w:val="24"/>
          <w:szCs w:val="24"/>
        </w:rPr>
        <w:t xml:space="preserve"> kohta, mille peale esitatud kaebuse on halduskohus jätnud rahuldamata;</w:t>
      </w:r>
    </w:p>
    <w:p w14:paraId="12F9221F" w14:textId="37536B61" w:rsidR="00E51686"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3)</w:t>
      </w:r>
      <w:r w:rsidR="00B10F9E"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 tunnustada taotlejat pagulase või täiendava kaitse saajana ja anda talle rahvusvaheline kaitse.</w:t>
      </w:r>
    </w:p>
    <w:p w14:paraId="3C0ED4A4" w14:textId="77777777" w:rsidR="00EA59E1" w:rsidRPr="001E23F0" w:rsidRDefault="00EA59E1" w:rsidP="00B10F9E">
      <w:pPr>
        <w:jc w:val="both"/>
        <w:rPr>
          <w:rFonts w:ascii="Times New Roman" w:hAnsi="Times New Roman" w:cs="Times New Roman"/>
          <w:sz w:val="24"/>
          <w:szCs w:val="24"/>
        </w:rPr>
      </w:pPr>
    </w:p>
    <w:p w14:paraId="37E87C85" w14:textId="4D427F29" w:rsidR="00EA59E1" w:rsidRPr="001E23F0" w:rsidRDefault="00E51686" w:rsidP="00B10F9E">
      <w:pPr>
        <w:jc w:val="both"/>
        <w:rPr>
          <w:rFonts w:ascii="Times New Roman" w:hAnsi="Times New Roman" w:cs="Times New Roman"/>
          <w:sz w:val="24"/>
          <w:szCs w:val="24"/>
        </w:rPr>
      </w:pPr>
      <w:commentRangeStart w:id="15"/>
      <w:r w:rsidRPr="0D50FB03">
        <w:rPr>
          <w:rFonts w:ascii="Times New Roman" w:hAnsi="Times New Roman" w:cs="Times New Roman"/>
          <w:sz w:val="24"/>
          <w:szCs w:val="24"/>
        </w:rPr>
        <w:t>(2) Lõpliku otsuse tegemisega lõpeb rahvusvahelise kaitse menetlus</w:t>
      </w:r>
      <w:r w:rsidR="00A75630" w:rsidRPr="0D50FB03">
        <w:rPr>
          <w:rFonts w:ascii="Times New Roman" w:hAnsi="Times New Roman" w:cs="Times New Roman"/>
          <w:sz w:val="24"/>
          <w:szCs w:val="24"/>
        </w:rPr>
        <w:t xml:space="preserve"> </w:t>
      </w:r>
      <w:r w:rsidR="00C066C8" w:rsidRPr="0D50FB03">
        <w:rPr>
          <w:rFonts w:ascii="Times New Roman" w:hAnsi="Times New Roman" w:cs="Times New Roman"/>
          <w:sz w:val="24"/>
          <w:szCs w:val="24"/>
        </w:rPr>
        <w:t>ning</w:t>
      </w:r>
      <w:r w:rsidR="00532C35" w:rsidRPr="0D50FB03">
        <w:rPr>
          <w:rFonts w:ascii="Times New Roman" w:hAnsi="Times New Roman" w:cs="Times New Roman"/>
          <w:sz w:val="24"/>
          <w:szCs w:val="24"/>
        </w:rPr>
        <w:t xml:space="preserve"> käesoleva paragrahvi lõike 1 punktides 1 ja 2 sätestatud juhtudel</w:t>
      </w:r>
      <w:r w:rsidR="00A75630" w:rsidRPr="0D50FB03">
        <w:rPr>
          <w:rFonts w:ascii="Times New Roman" w:hAnsi="Times New Roman" w:cs="Times New Roman"/>
          <w:sz w:val="24"/>
          <w:szCs w:val="24"/>
        </w:rPr>
        <w:t xml:space="preserve"> välismaalase õigus riigis viibida</w:t>
      </w:r>
      <w:r w:rsidRPr="0D50FB03">
        <w:rPr>
          <w:rFonts w:ascii="Times New Roman" w:hAnsi="Times New Roman" w:cs="Times New Roman"/>
          <w:sz w:val="24"/>
          <w:szCs w:val="24"/>
        </w:rPr>
        <w:t>. Rahvusvahelise kaitse menetluse lõppemisel säilib isikul üldine kohtukaebeõigus.</w:t>
      </w:r>
      <w:commentRangeEnd w:id="15"/>
      <w:r>
        <w:commentReference w:id="15"/>
      </w:r>
    </w:p>
    <w:p w14:paraId="3BC34A6F" w14:textId="77777777" w:rsidR="00B10F9E" w:rsidRPr="001E23F0" w:rsidRDefault="00B10F9E" w:rsidP="00B10F9E">
      <w:pPr>
        <w:jc w:val="both"/>
        <w:rPr>
          <w:rFonts w:ascii="Times New Roman" w:hAnsi="Times New Roman" w:cs="Times New Roman"/>
          <w:sz w:val="24"/>
          <w:szCs w:val="24"/>
        </w:rPr>
      </w:pPr>
    </w:p>
    <w:p w14:paraId="06F7CE35" w14:textId="242E2F6B" w:rsidR="00E51686" w:rsidRPr="001E23F0" w:rsidRDefault="00E51686" w:rsidP="00E51686">
      <w:pPr>
        <w:rPr>
          <w:rFonts w:ascii="Times New Roman" w:hAnsi="Times New Roman" w:cs="Times New Roman"/>
          <w:b/>
          <w:bCs/>
          <w:sz w:val="24"/>
          <w:szCs w:val="24"/>
        </w:rPr>
      </w:pPr>
      <w:commentRangeStart w:id="16"/>
      <w:r w:rsidRPr="0D50FB03">
        <w:rPr>
          <w:rFonts w:ascii="Times New Roman" w:hAnsi="Times New Roman" w:cs="Times New Roman"/>
          <w:b/>
          <w:bCs/>
          <w:sz w:val="24"/>
          <w:szCs w:val="24"/>
        </w:rPr>
        <w:t>§ 5.</w:t>
      </w:r>
      <w:r w:rsidR="00040CE5" w:rsidRPr="0D50FB03">
        <w:rPr>
          <w:rFonts w:ascii="Times New Roman" w:hAnsi="Times New Roman" w:cs="Times New Roman"/>
          <w:b/>
          <w:bCs/>
          <w:sz w:val="24"/>
          <w:szCs w:val="24"/>
        </w:rPr>
        <w:t xml:space="preserve"> </w:t>
      </w:r>
      <w:r w:rsidRPr="0D50FB03">
        <w:rPr>
          <w:rFonts w:ascii="Times New Roman" w:hAnsi="Times New Roman" w:cs="Times New Roman"/>
          <w:b/>
          <w:bCs/>
          <w:sz w:val="24"/>
          <w:szCs w:val="24"/>
        </w:rPr>
        <w:t>Ajutine kaitse ja</w:t>
      </w:r>
      <w:r w:rsidR="46149A4E" w:rsidRPr="0D50FB03">
        <w:rPr>
          <w:rFonts w:ascii="Times New Roman" w:hAnsi="Times New Roman" w:cs="Times New Roman"/>
          <w:b/>
          <w:bCs/>
          <w:sz w:val="24"/>
          <w:szCs w:val="24"/>
        </w:rPr>
        <w:t xml:space="preserve"> </w:t>
      </w:r>
      <w:r w:rsidRPr="0D50FB03">
        <w:rPr>
          <w:rFonts w:ascii="Times New Roman" w:hAnsi="Times New Roman" w:cs="Times New Roman"/>
          <w:b/>
          <w:bCs/>
          <w:sz w:val="24"/>
          <w:szCs w:val="24"/>
        </w:rPr>
        <w:t>ajutise kaitse saaja</w:t>
      </w:r>
      <w:commentRangeEnd w:id="16"/>
      <w:r>
        <w:commentReference w:id="16"/>
      </w:r>
    </w:p>
    <w:p w14:paraId="2461EBDB" w14:textId="77777777" w:rsidR="00B10F9E" w:rsidRPr="001E23F0" w:rsidRDefault="00B10F9E" w:rsidP="00E51686">
      <w:pPr>
        <w:rPr>
          <w:rFonts w:ascii="Times New Roman" w:hAnsi="Times New Roman" w:cs="Times New Roman"/>
          <w:b/>
          <w:bCs/>
          <w:sz w:val="24"/>
          <w:szCs w:val="24"/>
        </w:rPr>
      </w:pPr>
    </w:p>
    <w:p w14:paraId="6BAE7931" w14:textId="0D1E6F34" w:rsidR="00E51686"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(1) Ajutine kaitse on erandlik menetlus, mille eesmärk on anda massilise sisserände või eeldatava massilise sisserände korral viivitamatut ja ajutist kaitset välismaalastele, kes ei saa päritoluriiki tagasi pöörduda, eelkõige kui valitseb oht, et rahvusvahelise kaitse süsteem ei suuda nimetatud sisserännet menetleda, kahjustamata enda tõhusat toimimist ajutist kaitset taotlevate välismaalaste huvides.</w:t>
      </w:r>
    </w:p>
    <w:p w14:paraId="7BEF657C" w14:textId="77777777" w:rsidR="00EA59E1" w:rsidRPr="001E23F0" w:rsidRDefault="00EA59E1" w:rsidP="00B10F9E">
      <w:pPr>
        <w:jc w:val="both"/>
        <w:rPr>
          <w:rFonts w:ascii="Times New Roman" w:hAnsi="Times New Roman" w:cs="Times New Roman"/>
          <w:sz w:val="24"/>
          <w:szCs w:val="24"/>
        </w:rPr>
      </w:pPr>
    </w:p>
    <w:p w14:paraId="3EB14F82" w14:textId="77777777" w:rsidR="00B10F9E"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lastRenderedPageBreak/>
        <w:t>(2) Ajutise kaitse saaja on välismaalane, kes on sunnitud eelkõige rahvusvaheliste organisatsioonide üleskutse tulemusena oma päritoluriigist või -piirkonnast lahkuma või on sealt evakueeritud ning kellel seoses olukorraga nimetatud riigis ei ole võimalik turvaliselt ja püsivalt tagasi pöörduda ja kes võib kuuluda rahvusvahelist kaitset reguleerivate sätete reguleerimisalasse ning</w:t>
      </w:r>
    </w:p>
    <w:p w14:paraId="554585D2" w14:textId="77777777" w:rsidR="00B10F9E"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1) kes on põgenenud relvakonflikti või püsiva vägivalla piirkonnast;</w:t>
      </w:r>
    </w:p>
    <w:p w14:paraId="7711CCC3" w14:textId="00E95472" w:rsidR="00B10F9E"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2) keda ähvardab tõsine oht langeda või kes on langenud inimõiguste süsteemse või üldise rikkumise ohvriks.</w:t>
      </w:r>
    </w:p>
    <w:p w14:paraId="75322151" w14:textId="77777777" w:rsidR="00B10F9E" w:rsidRPr="001E23F0" w:rsidRDefault="00B10F9E" w:rsidP="00B10F9E">
      <w:pPr>
        <w:jc w:val="both"/>
        <w:rPr>
          <w:rFonts w:ascii="Times New Roman" w:hAnsi="Times New Roman" w:cs="Times New Roman"/>
          <w:sz w:val="24"/>
          <w:szCs w:val="24"/>
        </w:rPr>
      </w:pPr>
    </w:p>
    <w:p w14:paraId="654951FB" w14:textId="14743745" w:rsidR="00B62E95" w:rsidRPr="001E23F0" w:rsidRDefault="00E51686" w:rsidP="00B10F9E">
      <w:pPr>
        <w:jc w:val="both"/>
        <w:rPr>
          <w:rFonts w:ascii="Times New Roman" w:hAnsi="Times New Roman" w:cs="Times New Roman"/>
          <w:sz w:val="24"/>
          <w:szCs w:val="24"/>
        </w:rPr>
      </w:pPr>
      <w:r w:rsidRPr="001E23F0">
        <w:rPr>
          <w:rFonts w:ascii="Times New Roman" w:hAnsi="Times New Roman" w:cs="Times New Roman"/>
          <w:sz w:val="24"/>
          <w:szCs w:val="24"/>
        </w:rPr>
        <w:t>(3) Massiline sisseränne on suure arvu konkreetsest riigist või geograafiliselt alalt pärit välismaalaste omaalgatuslik või evakueerimiskavas ettenähtud saabumine.</w:t>
      </w:r>
    </w:p>
    <w:p w14:paraId="62413C70" w14:textId="77777777" w:rsidR="00EA59E1" w:rsidRPr="001E23F0" w:rsidRDefault="00EA59E1" w:rsidP="00E51686">
      <w:pPr>
        <w:rPr>
          <w:rFonts w:ascii="Times New Roman" w:hAnsi="Times New Roman" w:cs="Times New Roman"/>
          <w:sz w:val="24"/>
          <w:szCs w:val="24"/>
        </w:rPr>
      </w:pPr>
    </w:p>
    <w:p w14:paraId="15CA1CFA" w14:textId="2E87D4FF" w:rsidR="00DB6C31" w:rsidRPr="001E23F0" w:rsidRDefault="00DB6C31" w:rsidP="00DB6C31">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92617B" w:rsidRPr="001E23F0">
        <w:rPr>
          <w:rFonts w:ascii="Times New Roman" w:hAnsi="Times New Roman" w:cs="Times New Roman"/>
          <w:b/>
          <w:bCs/>
          <w:sz w:val="24"/>
          <w:szCs w:val="24"/>
        </w:rPr>
        <w:t>6</w:t>
      </w:r>
      <w:r w:rsidRPr="001E23F0">
        <w:rPr>
          <w:rFonts w:ascii="Times New Roman" w:hAnsi="Times New Roman" w:cs="Times New Roman"/>
          <w:b/>
          <w:bCs/>
          <w:sz w:val="24"/>
          <w:szCs w:val="24"/>
        </w:rPr>
        <w:t>. Perekonnaliige</w:t>
      </w:r>
    </w:p>
    <w:p w14:paraId="08D60243" w14:textId="77777777" w:rsidR="00B10F9E" w:rsidRPr="001E23F0" w:rsidRDefault="00B10F9E" w:rsidP="00DB6C31">
      <w:pPr>
        <w:rPr>
          <w:rFonts w:ascii="Times New Roman" w:hAnsi="Times New Roman" w:cs="Times New Roman"/>
          <w:b/>
          <w:bCs/>
          <w:sz w:val="24"/>
          <w:szCs w:val="24"/>
        </w:rPr>
      </w:pPr>
    </w:p>
    <w:p w14:paraId="422AA36A" w14:textId="364893E9" w:rsidR="00B10F9E" w:rsidRPr="001E23F0" w:rsidRDefault="00DB6C31" w:rsidP="00FB2B51">
      <w:pPr>
        <w:jc w:val="both"/>
        <w:rPr>
          <w:rFonts w:ascii="Times New Roman" w:hAnsi="Times New Roman" w:cs="Times New Roman"/>
          <w:sz w:val="24"/>
          <w:szCs w:val="24"/>
        </w:rPr>
      </w:pPr>
      <w:r w:rsidRPr="001E23F0">
        <w:rPr>
          <w:rFonts w:ascii="Times New Roman" w:hAnsi="Times New Roman" w:cs="Times New Roman"/>
          <w:sz w:val="24"/>
          <w:szCs w:val="24"/>
        </w:rPr>
        <w:t>(1) Rahvusvahelise kaitse taotleja</w:t>
      </w:r>
      <w:r w:rsidR="00727C82" w:rsidRPr="001E23F0">
        <w:rPr>
          <w:rFonts w:ascii="Times New Roman" w:hAnsi="Times New Roman" w:cs="Times New Roman"/>
          <w:sz w:val="24"/>
          <w:szCs w:val="24"/>
        </w:rPr>
        <w:t xml:space="preserve"> ja saaja</w:t>
      </w:r>
      <w:r w:rsidRPr="001E23F0">
        <w:rPr>
          <w:rFonts w:ascii="Times New Roman" w:hAnsi="Times New Roman" w:cs="Times New Roman"/>
          <w:sz w:val="24"/>
          <w:szCs w:val="24"/>
        </w:rPr>
        <w:t xml:space="preserve"> perekonnaliikmeks on:</w:t>
      </w:r>
    </w:p>
    <w:p w14:paraId="3FDEDF1A" w14:textId="373FCC56" w:rsidR="00B10F9E" w:rsidRPr="001E23F0" w:rsidRDefault="00DB6C31" w:rsidP="00FB2B51">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 abikaasa või registreeritud elukaaslane;</w:t>
      </w:r>
    </w:p>
    <w:p w14:paraId="05C64F08" w14:textId="73984C34" w:rsidR="00DB6C31" w:rsidRPr="001E23F0" w:rsidRDefault="00DB6C31" w:rsidP="00FB2B51">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727C82" w:rsidRPr="001E23F0">
        <w:rPr>
          <w:rFonts w:ascii="Times New Roman" w:hAnsi="Times New Roman" w:cs="Times New Roman"/>
          <w:sz w:val="24"/>
          <w:szCs w:val="24"/>
        </w:rPr>
        <w:t xml:space="preserve"> või tema abikaasa või registreeritud elukaaslase</w:t>
      </w:r>
      <w:r w:rsidRPr="001E23F0">
        <w:rPr>
          <w:rFonts w:ascii="Times New Roman" w:hAnsi="Times New Roman" w:cs="Times New Roman"/>
          <w:sz w:val="24"/>
          <w:szCs w:val="24"/>
        </w:rPr>
        <w:t xml:space="preserve"> vallaline ja alaealine laps</w:t>
      </w:r>
      <w:r w:rsidR="00CD2F72" w:rsidRPr="001E23F0">
        <w:rPr>
          <w:rFonts w:ascii="Times New Roman" w:hAnsi="Times New Roman" w:cs="Times New Roman"/>
          <w:sz w:val="24"/>
          <w:szCs w:val="24"/>
        </w:rPr>
        <w:t>;</w:t>
      </w:r>
    </w:p>
    <w:p w14:paraId="0311521F" w14:textId="3DC2B669" w:rsidR="00B10F9E" w:rsidRPr="001E23F0" w:rsidRDefault="00DB6C31" w:rsidP="00FB2B51">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727C82" w:rsidRPr="001E23F0">
        <w:rPr>
          <w:rFonts w:ascii="Times New Roman" w:hAnsi="Times New Roman" w:cs="Times New Roman"/>
          <w:sz w:val="24"/>
          <w:szCs w:val="24"/>
        </w:rPr>
        <w:t xml:space="preserve"> või tema abikaasa või registreeritud elukaaslase</w:t>
      </w:r>
      <w:r w:rsidRPr="001E23F0">
        <w:rPr>
          <w:rFonts w:ascii="Times New Roman" w:hAnsi="Times New Roman" w:cs="Times New Roman"/>
          <w:sz w:val="24"/>
          <w:szCs w:val="24"/>
        </w:rPr>
        <w:t xml:space="preserve"> vallaline ja täisealine laps</w:t>
      </w:r>
      <w:r w:rsidR="00727C82" w:rsidRPr="001E23F0">
        <w:rPr>
          <w:rFonts w:ascii="Times New Roman" w:hAnsi="Times New Roman" w:cs="Times New Roman"/>
          <w:sz w:val="24"/>
          <w:szCs w:val="24"/>
        </w:rPr>
        <w:t>, kui laps ei ole terviseseisundi või puude tõttu suuteline iseseisvalt toime tulema;</w:t>
      </w:r>
    </w:p>
    <w:p w14:paraId="3AAD5D61" w14:textId="6D61F5FD" w:rsidR="00727C82" w:rsidRPr="001E23F0" w:rsidRDefault="00727C82" w:rsidP="00FB2B51">
      <w:pPr>
        <w:jc w:val="both"/>
        <w:rPr>
          <w:rFonts w:ascii="Times New Roman" w:hAnsi="Times New Roman" w:cs="Times New Roman"/>
          <w:sz w:val="24"/>
          <w:szCs w:val="24"/>
        </w:rPr>
      </w:pPr>
      <w:r w:rsidRPr="001E23F0">
        <w:rPr>
          <w:rFonts w:ascii="Times New Roman" w:hAnsi="Times New Roman" w:cs="Times New Roman"/>
          <w:sz w:val="24"/>
          <w:szCs w:val="24"/>
        </w:rPr>
        <w:t>4) tema või tema abikaasa või registreeritud elukaaslase ülalpidamisel olev vanem või vanavanem, kui päritoluriigis puudub muudest perekondlikest sidemetest tulenev toetus.</w:t>
      </w:r>
    </w:p>
    <w:p w14:paraId="23D29FD4" w14:textId="2329B22B" w:rsidR="00DB6C31" w:rsidRPr="001E23F0" w:rsidRDefault="00727C82" w:rsidP="00FB2B51">
      <w:pPr>
        <w:jc w:val="both"/>
        <w:rPr>
          <w:rFonts w:ascii="Times New Roman" w:hAnsi="Times New Roman" w:cs="Times New Roman"/>
          <w:sz w:val="24"/>
          <w:szCs w:val="24"/>
        </w:rPr>
      </w:pPr>
      <w:r w:rsidRPr="001E23F0">
        <w:rPr>
          <w:rFonts w:ascii="Times New Roman" w:hAnsi="Times New Roman" w:cs="Times New Roman"/>
          <w:sz w:val="24"/>
          <w:szCs w:val="24"/>
        </w:rPr>
        <w:t>5</w:t>
      </w:r>
      <w:r w:rsidR="00DB6C31"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DB6C31" w:rsidRPr="001E23F0">
        <w:rPr>
          <w:rFonts w:ascii="Times New Roman" w:hAnsi="Times New Roman" w:cs="Times New Roman"/>
          <w:sz w:val="24"/>
          <w:szCs w:val="24"/>
        </w:rPr>
        <w:t>tema vanem või eestkostja, kui taotleja on alaealine, välja arvatud juhul, kui tema teovõimet on abiellumise eesmärgil laiendatud ja tema perekonnaliikmeks loetakse tema abikaasa</w:t>
      </w:r>
      <w:r w:rsidRPr="001E23F0">
        <w:rPr>
          <w:rFonts w:ascii="Times New Roman" w:hAnsi="Times New Roman" w:cs="Times New Roman"/>
          <w:sz w:val="24"/>
          <w:szCs w:val="24"/>
        </w:rPr>
        <w:t>;</w:t>
      </w:r>
    </w:p>
    <w:p w14:paraId="550E947B" w14:textId="0557D0E2" w:rsidR="00727C82" w:rsidRPr="001E23F0" w:rsidRDefault="00727C82" w:rsidP="00FB2B51">
      <w:pPr>
        <w:jc w:val="both"/>
        <w:rPr>
          <w:rFonts w:ascii="Times New Roman" w:hAnsi="Times New Roman" w:cs="Times New Roman"/>
          <w:sz w:val="24"/>
          <w:szCs w:val="24"/>
        </w:rPr>
      </w:pPr>
      <w:r w:rsidRPr="001E23F0">
        <w:rPr>
          <w:rFonts w:ascii="Times New Roman" w:hAnsi="Times New Roman" w:cs="Times New Roman"/>
          <w:sz w:val="24"/>
          <w:szCs w:val="24"/>
        </w:rPr>
        <w:t>6) tema vanem või eestkostja või muu perekonnaliige, kui taotleja on saatjata alaealine, välja arvatud juhul, kui see oleks vastuolus alaealise õiguste ja huvidega.</w:t>
      </w:r>
    </w:p>
    <w:p w14:paraId="7ADF98C4" w14:textId="77777777" w:rsidR="004901DE" w:rsidRPr="001E23F0" w:rsidRDefault="004901DE" w:rsidP="00FB2B51">
      <w:pPr>
        <w:jc w:val="both"/>
        <w:rPr>
          <w:rFonts w:ascii="Times New Roman" w:hAnsi="Times New Roman" w:cs="Times New Roman"/>
          <w:sz w:val="24"/>
          <w:szCs w:val="24"/>
        </w:rPr>
      </w:pPr>
    </w:p>
    <w:p w14:paraId="624A4B26" w14:textId="7F51EBDE" w:rsidR="00DB6C31" w:rsidRPr="001E23F0" w:rsidRDefault="00DB6C31" w:rsidP="00FB2B51">
      <w:pPr>
        <w:jc w:val="both"/>
        <w:rPr>
          <w:rFonts w:ascii="Times New Roman" w:hAnsi="Times New Roman" w:cs="Times New Roman"/>
          <w:sz w:val="24"/>
          <w:szCs w:val="24"/>
        </w:rPr>
      </w:pPr>
      <w:r w:rsidRPr="001E23F0">
        <w:rPr>
          <w:rFonts w:ascii="Times New Roman" w:hAnsi="Times New Roman" w:cs="Times New Roman"/>
          <w:sz w:val="24"/>
          <w:szCs w:val="24"/>
        </w:rPr>
        <w:t>(</w:t>
      </w:r>
      <w:r w:rsidR="00B179CB" w:rsidRPr="001E23F0">
        <w:rPr>
          <w:rFonts w:ascii="Times New Roman" w:hAnsi="Times New Roman" w:cs="Times New Roman"/>
          <w:sz w:val="24"/>
          <w:szCs w:val="24"/>
        </w:rPr>
        <w:t>2</w:t>
      </w:r>
      <w:r w:rsidRPr="001E23F0">
        <w:rPr>
          <w:rFonts w:ascii="Times New Roman" w:hAnsi="Times New Roman" w:cs="Times New Roman"/>
          <w:sz w:val="24"/>
          <w:szCs w:val="24"/>
        </w:rPr>
        <w:t xml:space="preserve">) Politsei- ja Piirivalveamet ei käsitle </w:t>
      </w:r>
      <w:r w:rsidR="00766B9F">
        <w:rPr>
          <w:rFonts w:ascii="Times New Roman" w:hAnsi="Times New Roman" w:cs="Times New Roman"/>
          <w:sz w:val="24"/>
          <w:szCs w:val="24"/>
        </w:rPr>
        <w:t>rahvusvahelise kaitse taotleja ja saaja</w:t>
      </w:r>
      <w:r w:rsidR="004901DE" w:rsidRPr="001E23F0">
        <w:rPr>
          <w:rFonts w:ascii="Times New Roman" w:hAnsi="Times New Roman" w:cs="Times New Roman"/>
          <w:sz w:val="24"/>
          <w:szCs w:val="24"/>
        </w:rPr>
        <w:t xml:space="preserve"> </w:t>
      </w:r>
      <w:r w:rsidRPr="001E23F0">
        <w:rPr>
          <w:rFonts w:ascii="Times New Roman" w:hAnsi="Times New Roman" w:cs="Times New Roman"/>
          <w:sz w:val="24"/>
          <w:szCs w:val="24"/>
        </w:rPr>
        <w:t>abikaasat perekonnaliikmena, kui abielu 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ilmselgelt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vastuolus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korraga</w:t>
      </w:r>
      <w:r w:rsidR="004F0A5C">
        <w:rPr>
          <w:rFonts w:ascii="Times New Roman" w:hAnsi="Times New Roman" w:cs="Times New Roman"/>
          <w:sz w:val="24"/>
          <w:szCs w:val="24"/>
        </w:rPr>
        <w:t>.</w:t>
      </w:r>
    </w:p>
    <w:p w14:paraId="65B2427C" w14:textId="77777777" w:rsidR="004901DE" w:rsidRPr="001E23F0" w:rsidRDefault="004901DE" w:rsidP="00FB2B51">
      <w:pPr>
        <w:jc w:val="both"/>
        <w:rPr>
          <w:rFonts w:ascii="Times New Roman" w:hAnsi="Times New Roman" w:cs="Times New Roman"/>
          <w:sz w:val="24"/>
          <w:szCs w:val="24"/>
        </w:rPr>
      </w:pPr>
    </w:p>
    <w:p w14:paraId="56E8D752" w14:textId="4446582A" w:rsidR="004901DE" w:rsidRPr="001E23F0" w:rsidRDefault="004901DE" w:rsidP="00FB2B51">
      <w:pPr>
        <w:jc w:val="both"/>
        <w:rPr>
          <w:rFonts w:ascii="Times New Roman" w:hAnsi="Times New Roman" w:cs="Times New Roman"/>
          <w:sz w:val="24"/>
          <w:szCs w:val="24"/>
        </w:rPr>
      </w:pPr>
      <w:r w:rsidRPr="001E23F0">
        <w:rPr>
          <w:rFonts w:ascii="Times New Roman" w:hAnsi="Times New Roman" w:cs="Times New Roman"/>
          <w:sz w:val="24"/>
          <w:szCs w:val="24"/>
        </w:rPr>
        <w:t>(</w:t>
      </w:r>
      <w:r w:rsidR="00B179CB"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käsitatakse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saabumist.</w:t>
      </w:r>
    </w:p>
    <w:p w14:paraId="3DC13C92" w14:textId="77777777" w:rsidR="0065551D" w:rsidRPr="001E23F0" w:rsidRDefault="0065551D" w:rsidP="00E51686">
      <w:pPr>
        <w:rPr>
          <w:rFonts w:ascii="Times New Roman" w:hAnsi="Times New Roman" w:cs="Times New Roman"/>
          <w:sz w:val="24"/>
          <w:szCs w:val="24"/>
        </w:rPr>
      </w:pPr>
    </w:p>
    <w:p w14:paraId="6E07A876" w14:textId="7B14F57C" w:rsidR="0065551D" w:rsidRPr="001E23F0" w:rsidRDefault="0065551D" w:rsidP="0065551D">
      <w:pPr>
        <w:jc w:val="center"/>
        <w:rPr>
          <w:rFonts w:ascii="Times New Roman" w:hAnsi="Times New Roman" w:cs="Times New Roman"/>
          <w:b/>
          <w:bCs/>
          <w:sz w:val="24"/>
          <w:szCs w:val="24"/>
        </w:rPr>
      </w:pPr>
      <w:r w:rsidRPr="001E23F0">
        <w:rPr>
          <w:rFonts w:ascii="Times New Roman" w:hAnsi="Times New Roman" w:cs="Times New Roman"/>
          <w:b/>
          <w:bCs/>
          <w:sz w:val="24"/>
          <w:szCs w:val="24"/>
        </w:rPr>
        <w:t>3.</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36D6A649" w14:textId="09CFABEF" w:rsidR="0065551D" w:rsidRPr="001E23F0" w:rsidRDefault="0065551D" w:rsidP="0065551D">
      <w:pPr>
        <w:jc w:val="center"/>
        <w:rPr>
          <w:rFonts w:ascii="Times New Roman" w:hAnsi="Times New Roman" w:cs="Times New Roman"/>
          <w:b/>
          <w:bCs/>
          <w:sz w:val="24"/>
          <w:szCs w:val="24"/>
        </w:rPr>
      </w:pPr>
      <w:r w:rsidRPr="001E23F0">
        <w:rPr>
          <w:rFonts w:ascii="Times New Roman" w:hAnsi="Times New Roman" w:cs="Times New Roman"/>
          <w:b/>
          <w:bCs/>
          <w:sz w:val="24"/>
          <w:szCs w:val="24"/>
        </w:rPr>
        <w:t>Pädevad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asutused</w:t>
      </w:r>
    </w:p>
    <w:p w14:paraId="259AAB28" w14:textId="77777777" w:rsidR="0065551D" w:rsidRPr="001E23F0" w:rsidRDefault="0065551D" w:rsidP="0065551D">
      <w:pPr>
        <w:jc w:val="center"/>
        <w:rPr>
          <w:rFonts w:ascii="Times New Roman" w:hAnsi="Times New Roman" w:cs="Times New Roman"/>
          <w:b/>
          <w:bCs/>
          <w:sz w:val="24"/>
          <w:szCs w:val="24"/>
        </w:rPr>
      </w:pPr>
    </w:p>
    <w:p w14:paraId="67C5B3FE" w14:textId="0A27812C" w:rsidR="00045DFF" w:rsidRPr="001E23F0" w:rsidRDefault="00045DFF" w:rsidP="006F0298">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92617B" w:rsidRPr="001E23F0">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F0105D" w:rsidRPr="001E23F0">
        <w:rPr>
          <w:rFonts w:ascii="Times New Roman" w:hAnsi="Times New Roman" w:cs="Times New Roman"/>
          <w:b/>
          <w:bCs/>
          <w:sz w:val="24"/>
          <w:szCs w:val="24"/>
        </w:rPr>
        <w:t>Pädevate</w:t>
      </w:r>
      <w:r w:rsidR="002E2C10" w:rsidRPr="001E23F0">
        <w:rPr>
          <w:rFonts w:ascii="Times New Roman" w:hAnsi="Times New Roman" w:cs="Times New Roman"/>
          <w:b/>
          <w:bCs/>
          <w:sz w:val="24"/>
          <w:szCs w:val="24"/>
        </w:rPr>
        <w:t xml:space="preserve"> </w:t>
      </w:r>
      <w:r w:rsidR="00F0105D" w:rsidRPr="001E23F0">
        <w:rPr>
          <w:rFonts w:ascii="Times New Roman" w:hAnsi="Times New Roman" w:cs="Times New Roman"/>
          <w:b/>
          <w:bCs/>
          <w:sz w:val="24"/>
          <w:szCs w:val="24"/>
        </w:rPr>
        <w:t>asutuste</w:t>
      </w:r>
      <w:r w:rsidR="002E2C10" w:rsidRPr="001E23F0">
        <w:rPr>
          <w:rFonts w:ascii="Times New Roman" w:hAnsi="Times New Roman" w:cs="Times New Roman"/>
          <w:b/>
          <w:bCs/>
          <w:sz w:val="24"/>
          <w:szCs w:val="24"/>
        </w:rPr>
        <w:t xml:space="preserve"> </w:t>
      </w:r>
      <w:r w:rsidR="00F0105D" w:rsidRPr="001E23F0">
        <w:rPr>
          <w:rFonts w:ascii="Times New Roman" w:hAnsi="Times New Roman" w:cs="Times New Roman"/>
          <w:b/>
          <w:bCs/>
          <w:sz w:val="24"/>
          <w:szCs w:val="24"/>
        </w:rPr>
        <w:t>ülesanded</w:t>
      </w:r>
    </w:p>
    <w:p w14:paraId="003E1097" w14:textId="77777777" w:rsidR="00045DFF" w:rsidRPr="001E23F0" w:rsidRDefault="00045DFF" w:rsidP="006F0298">
      <w:pPr>
        <w:jc w:val="both"/>
        <w:rPr>
          <w:rFonts w:ascii="Times New Roman" w:hAnsi="Times New Roman" w:cs="Times New Roman"/>
          <w:b/>
          <w:bCs/>
          <w:sz w:val="24"/>
          <w:szCs w:val="24"/>
        </w:rPr>
      </w:pPr>
    </w:p>
    <w:p w14:paraId="2B4E1B75" w14:textId="17F6DFA3" w:rsidR="00045DFF" w:rsidRPr="001E23F0" w:rsidRDefault="00F0105D" w:rsidP="005E11D8">
      <w:pPr>
        <w:jc w:val="both"/>
        <w:rPr>
          <w:rFonts w:ascii="Times New Roman" w:hAnsi="Times New Roman" w:cs="Times New Roman"/>
          <w:sz w:val="24"/>
          <w:szCs w:val="24"/>
        </w:rPr>
      </w:pPr>
      <w:r w:rsidRPr="0D50FB03">
        <w:rPr>
          <w:rFonts w:ascii="Times New Roman" w:hAnsi="Times New Roman" w:cs="Times New Roman"/>
          <w:sz w:val="24"/>
          <w:szCs w:val="24"/>
        </w:rPr>
        <w:t>(1)</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Politsei-</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ja</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Piirivalveamet</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täidab</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Euroopa</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ühise</w:t>
      </w:r>
      <w:r w:rsidR="002E2C10" w:rsidRPr="0D50FB03">
        <w:rPr>
          <w:rFonts w:ascii="Times New Roman" w:hAnsi="Times New Roman" w:cs="Times New Roman"/>
          <w:sz w:val="24"/>
          <w:szCs w:val="24"/>
        </w:rPr>
        <w:t xml:space="preserve"> </w:t>
      </w:r>
      <w:commentRangeStart w:id="17"/>
      <w:r w:rsidR="00E62CB9" w:rsidRPr="0D50FB03">
        <w:rPr>
          <w:rFonts w:ascii="Times New Roman" w:hAnsi="Times New Roman" w:cs="Times New Roman"/>
          <w:sz w:val="24"/>
          <w:szCs w:val="24"/>
        </w:rPr>
        <w:t>varjupaigasüsteemi</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õigusaktides</w:t>
      </w:r>
      <w:commentRangeEnd w:id="17"/>
      <w:r>
        <w:commentReference w:id="17"/>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sätestatud</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pädeva</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asutuse</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ülesandeid,</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kui</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seadus</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ei</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sätesta</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teisti,</w:t>
      </w:r>
      <w:r w:rsidR="002E2C10" w:rsidRPr="0D50FB03">
        <w:rPr>
          <w:rFonts w:ascii="Times New Roman" w:hAnsi="Times New Roman" w:cs="Times New Roman"/>
          <w:sz w:val="24"/>
          <w:szCs w:val="24"/>
        </w:rPr>
        <w:t xml:space="preserve"> </w:t>
      </w:r>
      <w:r w:rsidR="00E62CB9" w:rsidRPr="0D50FB03">
        <w:rPr>
          <w:rFonts w:ascii="Times New Roman" w:hAnsi="Times New Roman" w:cs="Times New Roman"/>
          <w:sz w:val="24"/>
          <w:szCs w:val="24"/>
        </w:rPr>
        <w:t>sealhulgas</w:t>
      </w:r>
      <w:r w:rsidR="00584185" w:rsidRPr="0D50FB03">
        <w:rPr>
          <w:rFonts w:ascii="Times New Roman" w:hAnsi="Times New Roman" w:cs="Times New Roman"/>
          <w:sz w:val="24"/>
          <w:szCs w:val="24"/>
        </w:rPr>
        <w:t>:</w:t>
      </w:r>
    </w:p>
    <w:p w14:paraId="4D565E72" w14:textId="2FEE78D0" w:rsidR="00895BFA" w:rsidRPr="001E23F0" w:rsidRDefault="00895BFA" w:rsidP="005E11D8">
      <w:pPr>
        <w:jc w:val="both"/>
        <w:rPr>
          <w:rFonts w:ascii="Times New Roman" w:hAnsi="Times New Roman" w:cs="Times New Roman"/>
          <w:sz w:val="24"/>
          <w:szCs w:val="24"/>
        </w:rPr>
      </w:pPr>
      <w:r w:rsidRPr="0D50FB03">
        <w:rPr>
          <w:rFonts w:ascii="Times New Roman" w:hAnsi="Times New Roman" w:cs="Times New Roman"/>
          <w:sz w:val="24"/>
          <w:szCs w:val="24"/>
        </w:rPr>
        <w:t>1)</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on</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Euroopa</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Parlamendi</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ja</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nõukogu</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määruses</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(EL)</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2024/1347</w:t>
      </w:r>
      <w:r w:rsidR="002E2C10" w:rsidRPr="0D50FB03">
        <w:rPr>
          <w:rFonts w:ascii="Times New Roman" w:hAnsi="Times New Roman" w:cs="Times New Roman"/>
          <w:sz w:val="24"/>
          <w:szCs w:val="24"/>
        </w:rPr>
        <w:t xml:space="preserve"> </w:t>
      </w:r>
      <w:del w:id="18" w:author="Autor">
        <w:r w:rsidRPr="0D50FB03" w:rsidDel="00895BFA">
          <w:rPr>
            <w:rFonts w:ascii="Times New Roman" w:hAnsi="Times New Roman" w:cs="Times New Roman"/>
            <w:sz w:val="24"/>
            <w:szCs w:val="24"/>
          </w:rPr>
          <w:delText>(kvalifikatsioonitingimuste</w:delText>
        </w:r>
        <w:r w:rsidRPr="0D50FB03" w:rsidDel="002E2C10">
          <w:rPr>
            <w:rFonts w:ascii="Times New Roman" w:hAnsi="Times New Roman" w:cs="Times New Roman"/>
            <w:sz w:val="24"/>
            <w:szCs w:val="24"/>
          </w:rPr>
          <w:delText xml:space="preserve"> </w:delText>
        </w:r>
        <w:r w:rsidRPr="0D50FB03" w:rsidDel="00895BFA">
          <w:rPr>
            <w:rFonts w:ascii="Times New Roman" w:hAnsi="Times New Roman" w:cs="Times New Roman"/>
            <w:sz w:val="24"/>
            <w:szCs w:val="24"/>
          </w:rPr>
          <w:delText>kohta)</w:delText>
        </w:r>
      </w:del>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nimetatud</w:t>
      </w:r>
      <w:r w:rsidR="002E2C10" w:rsidRPr="0D50FB03">
        <w:rPr>
          <w:rFonts w:ascii="Times New Roman" w:hAnsi="Times New Roman" w:cs="Times New Roman"/>
          <w:sz w:val="24"/>
          <w:szCs w:val="24"/>
        </w:rPr>
        <w:t xml:space="preserve"> </w:t>
      </w:r>
      <w:commentRangeStart w:id="19"/>
      <w:r w:rsidRPr="0D50FB03">
        <w:rPr>
          <w:rFonts w:ascii="Times New Roman" w:hAnsi="Times New Roman" w:cs="Times New Roman"/>
          <w:sz w:val="24"/>
          <w:szCs w:val="24"/>
        </w:rPr>
        <w:t>menetlev</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ametiasutus</w:t>
      </w:r>
      <w:commentRangeEnd w:id="19"/>
      <w:r>
        <w:commentReference w:id="19"/>
      </w:r>
      <w:r w:rsidRPr="0D50FB03">
        <w:rPr>
          <w:rFonts w:ascii="Times New Roman" w:hAnsi="Times New Roman" w:cs="Times New Roman"/>
          <w:sz w:val="24"/>
          <w:szCs w:val="24"/>
        </w:rPr>
        <w:t>;</w:t>
      </w:r>
    </w:p>
    <w:p w14:paraId="4F1F33B2" w14:textId="74D81554" w:rsidR="00045DFF" w:rsidRPr="001E23F0" w:rsidRDefault="00F326F8" w:rsidP="005E11D8">
      <w:pPr>
        <w:jc w:val="both"/>
        <w:rPr>
          <w:rFonts w:ascii="Times New Roman" w:hAnsi="Times New Roman" w:cs="Times New Roman"/>
          <w:sz w:val="24"/>
          <w:szCs w:val="24"/>
        </w:rPr>
      </w:pPr>
      <w:r w:rsidRPr="0D50FB03">
        <w:rPr>
          <w:rFonts w:ascii="Times New Roman" w:hAnsi="Times New Roman" w:cs="Times New Roman"/>
          <w:sz w:val="24"/>
          <w:szCs w:val="24"/>
        </w:rPr>
        <w:t>2</w:t>
      </w:r>
      <w:r w:rsidR="00045DFF" w:rsidRPr="0D50FB03">
        <w:rPr>
          <w:rFonts w:ascii="Times New Roman" w:hAnsi="Times New Roman" w:cs="Times New Roman"/>
          <w:sz w:val="24"/>
          <w:szCs w:val="24"/>
        </w:rPr>
        <w:t>)</w:t>
      </w:r>
      <w:r w:rsidR="002E2C10" w:rsidRPr="0D50FB03">
        <w:rPr>
          <w:rFonts w:ascii="Times New Roman" w:hAnsi="Times New Roman" w:cs="Times New Roman"/>
          <w:sz w:val="24"/>
          <w:szCs w:val="24"/>
        </w:rPr>
        <w:t xml:space="preserve"> </w:t>
      </w:r>
      <w:bookmarkStart w:id="20" w:name="_Hlk184117701"/>
      <w:r w:rsidR="00E67D4E" w:rsidRPr="0D50FB03">
        <w:rPr>
          <w:rFonts w:ascii="Times New Roman" w:hAnsi="Times New Roman" w:cs="Times New Roman"/>
          <w:sz w:val="24"/>
          <w:szCs w:val="24"/>
        </w:rPr>
        <w:t>täidab</w:t>
      </w:r>
      <w:r w:rsidR="002E2C10" w:rsidRPr="0D50FB03">
        <w:rPr>
          <w:rFonts w:ascii="Times New Roman" w:hAnsi="Times New Roman" w:cs="Times New Roman"/>
          <w:sz w:val="24"/>
          <w:szCs w:val="24"/>
        </w:rPr>
        <w:t xml:space="preserve"> </w:t>
      </w:r>
      <w:r w:rsidR="00A563DA" w:rsidRPr="0D50FB03">
        <w:rPr>
          <w:rFonts w:ascii="Times New Roman" w:hAnsi="Times New Roman" w:cs="Times New Roman"/>
          <w:sz w:val="24"/>
          <w:szCs w:val="24"/>
        </w:rPr>
        <w:t>Euroopa</w:t>
      </w:r>
      <w:r w:rsidR="002E2C10" w:rsidRPr="0D50FB03">
        <w:rPr>
          <w:rFonts w:ascii="Times New Roman" w:hAnsi="Times New Roman" w:cs="Times New Roman"/>
          <w:sz w:val="24"/>
          <w:szCs w:val="24"/>
        </w:rPr>
        <w:t xml:space="preserve"> </w:t>
      </w:r>
      <w:r w:rsidR="00A563DA" w:rsidRPr="0D50FB03">
        <w:rPr>
          <w:rFonts w:ascii="Times New Roman" w:hAnsi="Times New Roman" w:cs="Times New Roman"/>
          <w:sz w:val="24"/>
          <w:szCs w:val="24"/>
        </w:rPr>
        <w:t>Parlamendi</w:t>
      </w:r>
      <w:r w:rsidR="002E2C10" w:rsidRPr="0D50FB03">
        <w:rPr>
          <w:rFonts w:ascii="Times New Roman" w:hAnsi="Times New Roman" w:cs="Times New Roman"/>
          <w:sz w:val="24"/>
          <w:szCs w:val="24"/>
        </w:rPr>
        <w:t xml:space="preserve"> </w:t>
      </w:r>
      <w:r w:rsidR="00A563DA" w:rsidRPr="0D50FB03">
        <w:rPr>
          <w:rFonts w:ascii="Times New Roman" w:hAnsi="Times New Roman" w:cs="Times New Roman"/>
          <w:sz w:val="24"/>
          <w:szCs w:val="24"/>
        </w:rPr>
        <w:t>ja</w:t>
      </w:r>
      <w:r w:rsidR="002E2C10" w:rsidRPr="0D50FB03">
        <w:rPr>
          <w:rFonts w:ascii="Times New Roman" w:hAnsi="Times New Roman" w:cs="Times New Roman"/>
          <w:sz w:val="24"/>
          <w:szCs w:val="24"/>
        </w:rPr>
        <w:t xml:space="preserve"> </w:t>
      </w:r>
      <w:r w:rsidR="00A563DA" w:rsidRPr="0D50FB03">
        <w:rPr>
          <w:rFonts w:ascii="Times New Roman" w:hAnsi="Times New Roman" w:cs="Times New Roman"/>
          <w:sz w:val="24"/>
          <w:szCs w:val="24"/>
        </w:rPr>
        <w:t>nõukogu</w:t>
      </w:r>
      <w:r w:rsidR="002E2C10" w:rsidRPr="0D50FB03">
        <w:rPr>
          <w:rFonts w:ascii="Times New Roman" w:hAnsi="Times New Roman" w:cs="Times New Roman"/>
          <w:sz w:val="24"/>
          <w:szCs w:val="24"/>
        </w:rPr>
        <w:t xml:space="preserve"> </w:t>
      </w:r>
      <w:r w:rsidR="00A563DA" w:rsidRPr="0D50FB03">
        <w:rPr>
          <w:rFonts w:ascii="Times New Roman" w:hAnsi="Times New Roman" w:cs="Times New Roman"/>
          <w:sz w:val="24"/>
          <w:szCs w:val="24"/>
        </w:rPr>
        <w:t>määruse</w:t>
      </w:r>
      <w:r w:rsidR="002E2C10" w:rsidRPr="0D50FB03">
        <w:rPr>
          <w:rFonts w:ascii="Times New Roman" w:hAnsi="Times New Roman" w:cs="Times New Roman"/>
          <w:sz w:val="24"/>
          <w:szCs w:val="24"/>
        </w:rPr>
        <w:t xml:space="preserve"> </w:t>
      </w:r>
      <w:r w:rsidR="00A563DA" w:rsidRPr="0D50FB03">
        <w:rPr>
          <w:rFonts w:ascii="Times New Roman" w:hAnsi="Times New Roman" w:cs="Times New Roman"/>
          <w:sz w:val="24"/>
          <w:szCs w:val="24"/>
        </w:rPr>
        <w:t>(EL)</w:t>
      </w:r>
      <w:r w:rsidR="002E2C10" w:rsidRPr="0D50FB03">
        <w:rPr>
          <w:rFonts w:ascii="Times New Roman" w:hAnsi="Times New Roman" w:cs="Times New Roman"/>
          <w:sz w:val="24"/>
          <w:szCs w:val="24"/>
        </w:rPr>
        <w:t xml:space="preserve"> </w:t>
      </w:r>
      <w:r w:rsidR="00A563DA" w:rsidRPr="0D50FB03">
        <w:rPr>
          <w:rFonts w:ascii="Times New Roman" w:hAnsi="Times New Roman" w:cs="Times New Roman"/>
          <w:sz w:val="24"/>
          <w:szCs w:val="24"/>
        </w:rPr>
        <w:t>2024/1348</w:t>
      </w:r>
      <w:r w:rsidR="002E2C10" w:rsidRPr="0D50FB03">
        <w:rPr>
          <w:rFonts w:ascii="Times New Roman" w:hAnsi="Times New Roman" w:cs="Times New Roman"/>
          <w:sz w:val="24"/>
          <w:szCs w:val="24"/>
        </w:rPr>
        <w:t xml:space="preserve"> </w:t>
      </w:r>
      <w:del w:id="21" w:author="Autor">
        <w:r w:rsidRPr="0D50FB03" w:rsidDel="003F1D47">
          <w:rPr>
            <w:rFonts w:ascii="Times New Roman" w:hAnsi="Times New Roman" w:cs="Times New Roman"/>
            <w:sz w:val="24"/>
            <w:szCs w:val="24"/>
          </w:rPr>
          <w:delText>(</w:delText>
        </w:r>
        <w:r w:rsidRPr="0D50FB03" w:rsidDel="00654A4F">
          <w:rPr>
            <w:rFonts w:ascii="Times New Roman" w:hAnsi="Times New Roman" w:cs="Times New Roman"/>
            <w:sz w:val="24"/>
            <w:szCs w:val="24"/>
          </w:rPr>
          <w:delText>menetluse</w:delText>
        </w:r>
        <w:r w:rsidRPr="0D50FB03" w:rsidDel="002E2C10">
          <w:rPr>
            <w:rFonts w:ascii="Times New Roman" w:hAnsi="Times New Roman" w:cs="Times New Roman"/>
            <w:sz w:val="24"/>
            <w:szCs w:val="24"/>
          </w:rPr>
          <w:delText xml:space="preserve"> </w:delText>
        </w:r>
        <w:r w:rsidRPr="0D50FB03" w:rsidDel="00A563DA">
          <w:rPr>
            <w:rFonts w:ascii="Times New Roman" w:hAnsi="Times New Roman" w:cs="Times New Roman"/>
            <w:sz w:val="24"/>
            <w:szCs w:val="24"/>
          </w:rPr>
          <w:delText>kohta</w:delText>
        </w:r>
        <w:r w:rsidRPr="0D50FB03" w:rsidDel="003F1D47">
          <w:rPr>
            <w:rFonts w:ascii="Times New Roman" w:hAnsi="Times New Roman" w:cs="Times New Roman"/>
            <w:sz w:val="24"/>
            <w:szCs w:val="24"/>
          </w:rPr>
          <w:delText>)</w:delText>
        </w:r>
      </w:del>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artikli</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4</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lõigetes</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1–3</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sätestatud</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ülesandeid</w:t>
      </w:r>
      <w:r w:rsidR="005E11D8" w:rsidRPr="0D50FB03">
        <w:rPr>
          <w:rFonts w:ascii="Times New Roman" w:hAnsi="Times New Roman" w:cs="Times New Roman"/>
          <w:sz w:val="24"/>
          <w:szCs w:val="24"/>
        </w:rPr>
        <w:t>;</w:t>
      </w:r>
      <w:bookmarkEnd w:id="20"/>
    </w:p>
    <w:p w14:paraId="62F928D9" w14:textId="7D6F3EC3" w:rsidR="005E11D8" w:rsidRPr="001E23F0" w:rsidRDefault="00F326F8" w:rsidP="005E11D8">
      <w:pPr>
        <w:jc w:val="both"/>
        <w:rPr>
          <w:rFonts w:ascii="Times New Roman" w:hAnsi="Times New Roman" w:cs="Times New Roman"/>
          <w:sz w:val="24"/>
          <w:szCs w:val="24"/>
        </w:rPr>
      </w:pPr>
      <w:r w:rsidRPr="0D50FB03">
        <w:rPr>
          <w:rFonts w:ascii="Times New Roman" w:hAnsi="Times New Roman" w:cs="Times New Roman"/>
          <w:sz w:val="24"/>
          <w:szCs w:val="24"/>
        </w:rPr>
        <w:t>3</w:t>
      </w:r>
      <w:r w:rsidR="005E11D8" w:rsidRPr="0D50FB03">
        <w:rPr>
          <w:rFonts w:ascii="Times New Roman" w:hAnsi="Times New Roman" w:cs="Times New Roman"/>
          <w:sz w:val="24"/>
          <w:szCs w:val="24"/>
        </w:rPr>
        <w:t>)</w:t>
      </w:r>
      <w:r w:rsidR="002E2C10" w:rsidRPr="0D50FB03">
        <w:rPr>
          <w:rFonts w:ascii="Times New Roman" w:hAnsi="Times New Roman" w:cs="Times New Roman"/>
          <w:sz w:val="24"/>
          <w:szCs w:val="24"/>
        </w:rPr>
        <w:t xml:space="preserve"> </w:t>
      </w:r>
      <w:r w:rsidR="00C21D18" w:rsidRPr="0D50FB03">
        <w:rPr>
          <w:rFonts w:ascii="Times New Roman" w:hAnsi="Times New Roman" w:cs="Times New Roman"/>
          <w:sz w:val="24"/>
          <w:szCs w:val="24"/>
        </w:rPr>
        <w:t>on</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Euroopa</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Parlamendi</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ja</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nõukogu</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määruse</w:t>
      </w:r>
      <w:r w:rsidR="00C21D18" w:rsidRPr="0D50FB03">
        <w:rPr>
          <w:rFonts w:ascii="Times New Roman" w:hAnsi="Times New Roman" w:cs="Times New Roman"/>
          <w:sz w:val="24"/>
          <w:szCs w:val="24"/>
        </w:rPr>
        <w:t>s</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(EL)</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2024/1351</w:t>
      </w:r>
      <w:r w:rsidR="002E2C10" w:rsidRPr="0D50FB03">
        <w:rPr>
          <w:rFonts w:ascii="Times New Roman" w:hAnsi="Times New Roman" w:cs="Times New Roman"/>
          <w:sz w:val="24"/>
          <w:szCs w:val="24"/>
        </w:rPr>
        <w:t xml:space="preserve"> </w:t>
      </w:r>
      <w:del w:id="22" w:author="Autor">
        <w:r w:rsidRPr="0D50FB03" w:rsidDel="00E67D4E">
          <w:rPr>
            <w:rFonts w:ascii="Times New Roman" w:hAnsi="Times New Roman" w:cs="Times New Roman"/>
            <w:sz w:val="24"/>
            <w:szCs w:val="24"/>
          </w:rPr>
          <w:delText>(rändehalduse</w:delText>
        </w:r>
        <w:r w:rsidRPr="0D50FB03" w:rsidDel="002E2C10">
          <w:rPr>
            <w:rFonts w:ascii="Times New Roman" w:hAnsi="Times New Roman" w:cs="Times New Roman"/>
            <w:sz w:val="24"/>
            <w:szCs w:val="24"/>
          </w:rPr>
          <w:delText xml:space="preserve"> </w:delText>
        </w:r>
        <w:r w:rsidRPr="0D50FB03" w:rsidDel="00E67D4E">
          <w:rPr>
            <w:rFonts w:ascii="Times New Roman" w:hAnsi="Times New Roman" w:cs="Times New Roman"/>
            <w:sz w:val="24"/>
            <w:szCs w:val="24"/>
          </w:rPr>
          <w:delText>kohta)</w:delText>
        </w:r>
      </w:del>
      <w:r w:rsidR="002E2C10" w:rsidRPr="0D50FB03">
        <w:rPr>
          <w:rFonts w:ascii="Times New Roman" w:hAnsi="Times New Roman" w:cs="Times New Roman"/>
          <w:sz w:val="24"/>
          <w:szCs w:val="24"/>
        </w:rPr>
        <w:t xml:space="preserve"> </w:t>
      </w:r>
      <w:r w:rsidR="00C21D18" w:rsidRPr="0D50FB03">
        <w:rPr>
          <w:rFonts w:ascii="Times New Roman" w:hAnsi="Times New Roman" w:cs="Times New Roman"/>
          <w:sz w:val="24"/>
          <w:szCs w:val="24"/>
        </w:rPr>
        <w:t>sätestatud</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vastutava</w:t>
      </w:r>
      <w:r w:rsidR="00C21D18" w:rsidRPr="0D50FB03">
        <w:rPr>
          <w:rFonts w:ascii="Times New Roman" w:hAnsi="Times New Roman" w:cs="Times New Roman"/>
          <w:sz w:val="24"/>
          <w:szCs w:val="24"/>
        </w:rPr>
        <w:t>t</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liikmesrii</w:t>
      </w:r>
      <w:r w:rsidR="00C21D18" w:rsidRPr="0D50FB03">
        <w:rPr>
          <w:rFonts w:ascii="Times New Roman" w:hAnsi="Times New Roman" w:cs="Times New Roman"/>
          <w:sz w:val="24"/>
          <w:szCs w:val="24"/>
        </w:rPr>
        <w:t>ki</w:t>
      </w:r>
      <w:r w:rsidR="002E2C10" w:rsidRPr="0D50FB03">
        <w:rPr>
          <w:rFonts w:ascii="Times New Roman" w:hAnsi="Times New Roman" w:cs="Times New Roman"/>
          <w:sz w:val="24"/>
          <w:szCs w:val="24"/>
        </w:rPr>
        <w:t xml:space="preserve"> </w:t>
      </w:r>
      <w:r w:rsidR="00E67D4E" w:rsidRPr="0D50FB03">
        <w:rPr>
          <w:rFonts w:ascii="Times New Roman" w:hAnsi="Times New Roman" w:cs="Times New Roman"/>
          <w:sz w:val="24"/>
          <w:szCs w:val="24"/>
        </w:rPr>
        <w:t>kindlaksmäära</w:t>
      </w:r>
      <w:r w:rsidR="00C21D18" w:rsidRPr="0D50FB03">
        <w:rPr>
          <w:rFonts w:ascii="Times New Roman" w:hAnsi="Times New Roman" w:cs="Times New Roman"/>
          <w:sz w:val="24"/>
          <w:szCs w:val="24"/>
        </w:rPr>
        <w:t>v</w:t>
      </w:r>
      <w:r w:rsidR="002E2C10" w:rsidRPr="0D50FB03">
        <w:rPr>
          <w:rFonts w:ascii="Times New Roman" w:hAnsi="Times New Roman" w:cs="Times New Roman"/>
          <w:sz w:val="24"/>
          <w:szCs w:val="24"/>
        </w:rPr>
        <w:t xml:space="preserve"> </w:t>
      </w:r>
      <w:r w:rsidR="00C21D18" w:rsidRPr="0D50FB03">
        <w:rPr>
          <w:rFonts w:ascii="Times New Roman" w:hAnsi="Times New Roman" w:cs="Times New Roman"/>
          <w:sz w:val="24"/>
          <w:szCs w:val="24"/>
        </w:rPr>
        <w:t>asutus;</w:t>
      </w:r>
      <w:r w:rsidR="002E2C10" w:rsidRPr="0D50FB03">
        <w:rPr>
          <w:rFonts w:ascii="Times New Roman" w:hAnsi="Times New Roman" w:cs="Times New Roman"/>
          <w:sz w:val="24"/>
          <w:szCs w:val="24"/>
        </w:rPr>
        <w:t xml:space="preserve"> </w:t>
      </w:r>
    </w:p>
    <w:p w14:paraId="0F3CEE3B" w14:textId="210A3373" w:rsidR="005560CE" w:rsidRPr="001E23F0" w:rsidRDefault="00F326F8" w:rsidP="005E11D8">
      <w:pPr>
        <w:jc w:val="both"/>
        <w:rPr>
          <w:rFonts w:ascii="Times New Roman" w:hAnsi="Times New Roman" w:cs="Times New Roman"/>
          <w:sz w:val="24"/>
          <w:szCs w:val="24"/>
        </w:rPr>
      </w:pPr>
      <w:r w:rsidRPr="0D50FB03">
        <w:rPr>
          <w:rFonts w:ascii="Times New Roman" w:hAnsi="Times New Roman" w:cs="Times New Roman"/>
          <w:sz w:val="24"/>
          <w:szCs w:val="24"/>
        </w:rPr>
        <w:t>4</w:t>
      </w:r>
      <w:r w:rsidR="005560CE" w:rsidRPr="0D50FB03">
        <w:rPr>
          <w:rFonts w:ascii="Times New Roman" w:hAnsi="Times New Roman" w:cs="Times New Roman"/>
          <w:sz w:val="24"/>
          <w:szCs w:val="24"/>
        </w:rPr>
        <w:t>)</w:t>
      </w:r>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teostab</w:t>
      </w:r>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Euroopa</w:t>
      </w:r>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Parlamendi</w:t>
      </w:r>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ja</w:t>
      </w:r>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nõukogu</w:t>
      </w:r>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määruses</w:t>
      </w:r>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(EL)</w:t>
      </w:r>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2024/1356</w:t>
      </w:r>
      <w:r w:rsidR="002E2C10" w:rsidRPr="0D50FB03">
        <w:rPr>
          <w:rFonts w:ascii="Times New Roman" w:hAnsi="Times New Roman" w:cs="Times New Roman"/>
          <w:sz w:val="24"/>
          <w:szCs w:val="24"/>
        </w:rPr>
        <w:t xml:space="preserve"> </w:t>
      </w:r>
      <w:del w:id="23" w:author="Autor">
        <w:r w:rsidRPr="0D50FB03" w:rsidDel="005560CE">
          <w:rPr>
            <w:rFonts w:ascii="Times New Roman" w:hAnsi="Times New Roman" w:cs="Times New Roman"/>
            <w:sz w:val="24"/>
            <w:szCs w:val="24"/>
          </w:rPr>
          <w:delText>(</w:delText>
        </w:r>
        <w:r w:rsidRPr="0D50FB03" w:rsidDel="00C2551C">
          <w:rPr>
            <w:rFonts w:ascii="Times New Roman" w:hAnsi="Times New Roman" w:cs="Times New Roman"/>
            <w:sz w:val="24"/>
            <w:szCs w:val="24"/>
          </w:rPr>
          <w:delText>taustakontrolli kohta</w:delText>
        </w:r>
        <w:r w:rsidRPr="0D50FB03" w:rsidDel="005560CE">
          <w:rPr>
            <w:rFonts w:ascii="Times New Roman" w:hAnsi="Times New Roman" w:cs="Times New Roman"/>
            <w:sz w:val="24"/>
            <w:szCs w:val="24"/>
          </w:rPr>
          <w:delText>)</w:delText>
        </w:r>
      </w:del>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sätestatud</w:t>
      </w:r>
      <w:r w:rsidR="002E2C10" w:rsidRPr="0D50FB03">
        <w:rPr>
          <w:rFonts w:ascii="Times New Roman" w:hAnsi="Times New Roman" w:cs="Times New Roman"/>
          <w:sz w:val="24"/>
          <w:szCs w:val="24"/>
        </w:rPr>
        <w:t xml:space="preserve"> </w:t>
      </w:r>
      <w:r w:rsidR="005560CE" w:rsidRPr="0D50FB03">
        <w:rPr>
          <w:rFonts w:ascii="Times New Roman" w:hAnsi="Times New Roman" w:cs="Times New Roman"/>
          <w:sz w:val="24"/>
          <w:szCs w:val="24"/>
        </w:rPr>
        <w:t>taustakontroll</w:t>
      </w:r>
      <w:r w:rsidR="00792655" w:rsidRPr="0D50FB03">
        <w:rPr>
          <w:rFonts w:ascii="Times New Roman" w:hAnsi="Times New Roman" w:cs="Times New Roman"/>
          <w:sz w:val="24"/>
          <w:szCs w:val="24"/>
        </w:rPr>
        <w:t>i</w:t>
      </w:r>
      <w:r w:rsidR="005560CE" w:rsidRPr="0D50FB03">
        <w:rPr>
          <w:rFonts w:ascii="Times New Roman" w:hAnsi="Times New Roman" w:cs="Times New Roman"/>
          <w:sz w:val="24"/>
          <w:szCs w:val="24"/>
        </w:rPr>
        <w:t>;</w:t>
      </w:r>
    </w:p>
    <w:p w14:paraId="128602F5" w14:textId="766B841F" w:rsidR="00045DFF" w:rsidRPr="001E23F0" w:rsidRDefault="00F326F8" w:rsidP="005E11D8">
      <w:pPr>
        <w:jc w:val="both"/>
        <w:rPr>
          <w:rFonts w:ascii="Times New Roman" w:hAnsi="Times New Roman" w:cs="Times New Roman"/>
          <w:sz w:val="24"/>
          <w:szCs w:val="24"/>
        </w:rPr>
      </w:pPr>
      <w:r w:rsidRPr="0D50FB03">
        <w:rPr>
          <w:rFonts w:ascii="Times New Roman" w:hAnsi="Times New Roman" w:cs="Times New Roman"/>
          <w:sz w:val="24"/>
          <w:szCs w:val="24"/>
        </w:rPr>
        <w:t>5</w:t>
      </w:r>
      <w:r w:rsidR="005E11D8" w:rsidRPr="0D50FB03">
        <w:rPr>
          <w:rFonts w:ascii="Times New Roman" w:hAnsi="Times New Roman" w:cs="Times New Roman"/>
          <w:sz w:val="24"/>
          <w:szCs w:val="24"/>
        </w:rPr>
        <w:t>)</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täidab</w:t>
      </w:r>
      <w:r w:rsidR="002E2C10" w:rsidRPr="0D50FB03">
        <w:rPr>
          <w:rFonts w:ascii="Times New Roman" w:hAnsi="Times New Roman" w:cs="Times New Roman"/>
          <w:sz w:val="24"/>
          <w:szCs w:val="24"/>
        </w:rPr>
        <w:t xml:space="preserve"> </w:t>
      </w:r>
      <w:r w:rsidR="008E257B" w:rsidRPr="0D50FB03">
        <w:rPr>
          <w:rFonts w:ascii="Times New Roman" w:hAnsi="Times New Roman" w:cs="Times New Roman"/>
          <w:sz w:val="24"/>
          <w:szCs w:val="24"/>
        </w:rPr>
        <w:t xml:space="preserve">Euroopa Parlamendi ja nõukogu määruse (EL) 2021/2303, mis käsitleb Euroopa Liidu Varjupaigaametit ja millega tunnistatakse kehtetuks määrus (EL) nr 439/2010 (ELT L 468, 30.12.2021, lk 1–54) </w:t>
      </w:r>
      <w:del w:id="24" w:author="Autor">
        <w:r w:rsidRPr="0D50FB03" w:rsidDel="008E257B">
          <w:rPr>
            <w:rFonts w:ascii="Times New Roman" w:hAnsi="Times New Roman" w:cs="Times New Roman"/>
            <w:sz w:val="24"/>
            <w:szCs w:val="24"/>
          </w:rPr>
          <w:delText xml:space="preserve">(edaspidi </w:delText>
        </w:r>
        <w:r w:rsidRPr="0D50FB03" w:rsidDel="008E257B">
          <w:rPr>
            <w:rFonts w:ascii="Times New Roman" w:hAnsi="Times New Roman" w:cs="Times New Roman"/>
            <w:i/>
            <w:iCs/>
            <w:sz w:val="24"/>
            <w:szCs w:val="24"/>
          </w:rPr>
          <w:delText>Euroopa Parlamendi ja nõukogu määrus (EL) 2021/2303 (Euroopa Liidu Varjupaigaameti kohta)</w:delText>
        </w:r>
        <w:r w:rsidRPr="0D50FB03" w:rsidDel="008E257B">
          <w:rPr>
            <w:rFonts w:ascii="Times New Roman" w:hAnsi="Times New Roman" w:cs="Times New Roman"/>
            <w:sz w:val="24"/>
            <w:szCs w:val="24"/>
          </w:rPr>
          <w:delText>)</w:delText>
        </w:r>
      </w:del>
      <w:r w:rsidR="008E257B"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artiklites</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3</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ja</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24</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sätestatud</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riiklikku</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kontaktpunkti</w:t>
      </w:r>
      <w:r w:rsidR="002E2C10" w:rsidRPr="0D50FB03">
        <w:rPr>
          <w:rFonts w:ascii="Times New Roman" w:hAnsi="Times New Roman" w:cs="Times New Roman"/>
          <w:sz w:val="24"/>
          <w:szCs w:val="24"/>
        </w:rPr>
        <w:t xml:space="preserve"> </w:t>
      </w:r>
      <w:r w:rsidR="00045DFF" w:rsidRPr="0D50FB03">
        <w:rPr>
          <w:rFonts w:ascii="Times New Roman" w:hAnsi="Times New Roman" w:cs="Times New Roman"/>
          <w:sz w:val="24"/>
          <w:szCs w:val="24"/>
        </w:rPr>
        <w:t>ülesandeid</w:t>
      </w:r>
      <w:r w:rsidR="0011358C" w:rsidRPr="0D50FB03">
        <w:rPr>
          <w:rFonts w:ascii="Times New Roman" w:hAnsi="Times New Roman" w:cs="Times New Roman"/>
          <w:sz w:val="24"/>
          <w:szCs w:val="24"/>
        </w:rPr>
        <w:t>;</w:t>
      </w:r>
    </w:p>
    <w:p w14:paraId="23BDF8CF" w14:textId="24399C31" w:rsidR="0011358C" w:rsidRPr="001E23F0" w:rsidRDefault="00F326F8" w:rsidP="005E11D8">
      <w:pPr>
        <w:jc w:val="both"/>
        <w:rPr>
          <w:rFonts w:ascii="Times New Roman" w:hAnsi="Times New Roman" w:cs="Times New Roman"/>
          <w:sz w:val="24"/>
          <w:szCs w:val="24"/>
        </w:rPr>
      </w:pPr>
      <w:r w:rsidRPr="0D50FB03">
        <w:rPr>
          <w:rFonts w:ascii="Times New Roman" w:hAnsi="Times New Roman" w:cs="Times New Roman"/>
          <w:sz w:val="24"/>
          <w:szCs w:val="24"/>
        </w:rPr>
        <w:lastRenderedPageBreak/>
        <w:t>6</w:t>
      </w:r>
      <w:r w:rsidR="0011358C" w:rsidRPr="0D50FB03">
        <w:rPr>
          <w:rFonts w:ascii="Times New Roman" w:hAnsi="Times New Roman" w:cs="Times New Roman"/>
          <w:sz w:val="24"/>
          <w:szCs w:val="24"/>
        </w:rPr>
        <w:t>)</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on</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Euroopa</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Parlamendi</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ja</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nõukogu</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määruses</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(EL)</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2024/1351</w:t>
      </w:r>
      <w:r w:rsidR="002E2C10" w:rsidRPr="0D50FB03">
        <w:rPr>
          <w:rFonts w:ascii="Times New Roman" w:hAnsi="Times New Roman" w:cs="Times New Roman"/>
          <w:sz w:val="24"/>
          <w:szCs w:val="24"/>
        </w:rPr>
        <w:t xml:space="preserve"> </w:t>
      </w:r>
      <w:del w:id="25" w:author="Autor">
        <w:r w:rsidRPr="0D50FB03" w:rsidDel="0011358C">
          <w:rPr>
            <w:rFonts w:ascii="Times New Roman" w:hAnsi="Times New Roman" w:cs="Times New Roman"/>
            <w:sz w:val="24"/>
            <w:szCs w:val="24"/>
          </w:rPr>
          <w:delText>(rändehalduse</w:delText>
        </w:r>
        <w:r w:rsidRPr="0D50FB03" w:rsidDel="002E2C10">
          <w:rPr>
            <w:rFonts w:ascii="Times New Roman" w:hAnsi="Times New Roman" w:cs="Times New Roman"/>
            <w:sz w:val="24"/>
            <w:szCs w:val="24"/>
          </w:rPr>
          <w:delText xml:space="preserve"> </w:delText>
        </w:r>
        <w:r w:rsidRPr="0D50FB03" w:rsidDel="0011358C">
          <w:rPr>
            <w:rFonts w:ascii="Times New Roman" w:hAnsi="Times New Roman" w:cs="Times New Roman"/>
            <w:sz w:val="24"/>
            <w:szCs w:val="24"/>
          </w:rPr>
          <w:delText>kohta)</w:delText>
        </w:r>
      </w:del>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nimetatud</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solidaarsusmehhanismi</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rakendamist</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korraldav</w:t>
      </w:r>
      <w:r w:rsidR="002E2C10" w:rsidRPr="0D50FB03">
        <w:rPr>
          <w:rFonts w:ascii="Times New Roman" w:hAnsi="Times New Roman" w:cs="Times New Roman"/>
          <w:sz w:val="24"/>
          <w:szCs w:val="24"/>
        </w:rPr>
        <w:t xml:space="preserve"> </w:t>
      </w:r>
      <w:r w:rsidR="0011358C" w:rsidRPr="0D50FB03">
        <w:rPr>
          <w:rFonts w:ascii="Times New Roman" w:hAnsi="Times New Roman" w:cs="Times New Roman"/>
          <w:sz w:val="24"/>
          <w:szCs w:val="24"/>
        </w:rPr>
        <w:t>asutus.</w:t>
      </w:r>
    </w:p>
    <w:p w14:paraId="60C881C4" w14:textId="77777777" w:rsidR="005E11D8" w:rsidRPr="001E23F0" w:rsidRDefault="005E11D8" w:rsidP="006F0298">
      <w:pPr>
        <w:jc w:val="both"/>
        <w:rPr>
          <w:rFonts w:ascii="Times New Roman" w:hAnsi="Times New Roman" w:cs="Times New Roman"/>
          <w:b/>
          <w:bCs/>
          <w:sz w:val="24"/>
          <w:szCs w:val="24"/>
        </w:rPr>
      </w:pPr>
    </w:p>
    <w:p w14:paraId="1706CAF5" w14:textId="5BB56811" w:rsidR="005E11D8" w:rsidRPr="001E23F0" w:rsidRDefault="00F0105D">
      <w:pPr>
        <w:jc w:val="both"/>
        <w:rPr>
          <w:rFonts w:ascii="Times New Roman" w:hAnsi="Times New Roman" w:cs="Times New Roman"/>
          <w:sz w:val="24"/>
          <w:szCs w:val="24"/>
        </w:rPr>
      </w:pPr>
      <w:r w:rsidRPr="001E23F0">
        <w:rPr>
          <w:rFonts w:ascii="Times New Roman" w:hAnsi="Times New Roman" w:cs="Times New Roman"/>
          <w:sz w:val="24"/>
          <w:szCs w:val="24"/>
        </w:rPr>
        <w:t>(</w:t>
      </w:r>
      <w:r w:rsidR="001E0972">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Sotsiaalkindlustusamet</w:t>
      </w:r>
      <w:r w:rsidR="00B95C45">
        <w:rPr>
          <w:rFonts w:ascii="Times New Roman" w:hAnsi="Times New Roman" w:cs="Times New Roman"/>
          <w:sz w:val="24"/>
          <w:szCs w:val="24"/>
        </w:rPr>
        <w:t xml:space="preserve"> </w:t>
      </w:r>
      <w:r w:rsidR="00B95C45" w:rsidRPr="001E23F0">
        <w:rPr>
          <w:rFonts w:ascii="Times New Roman" w:hAnsi="Times New Roman" w:cs="Times New Roman"/>
          <w:sz w:val="24"/>
          <w:szCs w:val="24"/>
        </w:rPr>
        <w:t xml:space="preserve">(edaspidi ka </w:t>
      </w:r>
      <w:r w:rsidR="00B95C45" w:rsidRPr="5DF44272">
        <w:rPr>
          <w:rFonts w:ascii="Times New Roman" w:hAnsi="Times New Roman" w:cs="Times New Roman"/>
          <w:i/>
          <w:iCs/>
          <w:sz w:val="24"/>
          <w:szCs w:val="24"/>
        </w:rPr>
        <w:t>materiaalsete vastuvõtutingimuste osutaja</w:t>
      </w:r>
      <w:r w:rsidR="00B95C45"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saaja</w:t>
      </w:r>
      <w:r w:rsidR="00D24F51">
        <w:rPr>
          <w:rFonts w:ascii="Times New Roman" w:hAnsi="Times New Roman" w:cs="Times New Roman"/>
          <w:sz w:val="24"/>
          <w:szCs w:val="24"/>
        </w:rPr>
        <w:t xml:space="preserve"> ja</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taotlejavastuvõtmise</w:t>
      </w:r>
      <w:r w:rsidR="004B53BE">
        <w:rPr>
          <w:rFonts w:ascii="Times New Roman" w:hAnsi="Times New Roman" w:cs="Times New Roman"/>
          <w:sz w:val="24"/>
          <w:szCs w:val="24"/>
        </w:rPr>
        <w:t>, kui käesolev seadus ei sätesta teisiti.</w:t>
      </w:r>
      <w:r w:rsidR="002E2C10" w:rsidRPr="001E23F0">
        <w:rPr>
          <w:rFonts w:ascii="Times New Roman" w:hAnsi="Times New Roman" w:cs="Times New Roman"/>
          <w:sz w:val="24"/>
          <w:szCs w:val="24"/>
        </w:rPr>
        <w:t xml:space="preserve"> </w:t>
      </w:r>
    </w:p>
    <w:p w14:paraId="6FCE7558" w14:textId="77777777" w:rsidR="00733E29" w:rsidRPr="001E23F0" w:rsidRDefault="00733E29">
      <w:pPr>
        <w:jc w:val="both"/>
        <w:rPr>
          <w:rFonts w:ascii="Times New Roman" w:hAnsi="Times New Roman" w:cs="Times New Roman"/>
          <w:sz w:val="24"/>
          <w:szCs w:val="24"/>
        </w:rPr>
      </w:pPr>
    </w:p>
    <w:p w14:paraId="6CDDAEB8" w14:textId="5C220FE4" w:rsidR="00733E29" w:rsidRPr="001E23F0" w:rsidRDefault="00F0105D">
      <w:pPr>
        <w:jc w:val="both"/>
        <w:rPr>
          <w:rFonts w:ascii="Times New Roman" w:hAnsi="Times New Roman" w:cs="Times New Roman"/>
          <w:sz w:val="24"/>
          <w:szCs w:val="24"/>
        </w:rPr>
      </w:pPr>
      <w:r w:rsidRPr="001E23F0">
        <w:rPr>
          <w:rFonts w:ascii="Times New Roman" w:hAnsi="Times New Roman" w:cs="Times New Roman"/>
          <w:sz w:val="24"/>
          <w:szCs w:val="24"/>
        </w:rPr>
        <w:t>(</w:t>
      </w:r>
      <w:r w:rsidR="001E0972">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733E29" w:rsidRPr="001E23F0">
        <w:rPr>
          <w:rFonts w:ascii="Times New Roman" w:hAnsi="Times New Roman" w:cs="Times New Roman"/>
          <w:sz w:val="24"/>
          <w:szCs w:val="24"/>
        </w:rPr>
        <w:t>Kultuuriministeerium</w:t>
      </w:r>
      <w:r w:rsidR="002E2C10" w:rsidRPr="001E23F0">
        <w:rPr>
          <w:rFonts w:ascii="Times New Roman" w:hAnsi="Times New Roman" w:cs="Times New Roman"/>
          <w:sz w:val="24"/>
          <w:szCs w:val="24"/>
        </w:rPr>
        <w:t xml:space="preserve"> </w:t>
      </w:r>
      <w:r w:rsidR="00B10F9E"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00B10F9E" w:rsidRPr="001E23F0">
        <w:rPr>
          <w:rFonts w:ascii="Times New Roman" w:hAnsi="Times New Roman" w:cs="Times New Roman"/>
          <w:sz w:val="24"/>
          <w:szCs w:val="24"/>
        </w:rPr>
        <w:t>kohanemisprogrammi.</w:t>
      </w:r>
    </w:p>
    <w:p w14:paraId="10FF230A" w14:textId="77777777" w:rsidR="00733E29" w:rsidRPr="001E23F0" w:rsidRDefault="00733E29">
      <w:pPr>
        <w:jc w:val="both"/>
        <w:rPr>
          <w:rFonts w:ascii="Times New Roman" w:hAnsi="Times New Roman" w:cs="Times New Roman"/>
          <w:sz w:val="24"/>
          <w:szCs w:val="24"/>
        </w:rPr>
      </w:pPr>
    </w:p>
    <w:p w14:paraId="4E664509" w14:textId="71BDFD0E" w:rsidR="00733E29" w:rsidRPr="001E23F0" w:rsidRDefault="00F0105D" w:rsidP="006F0298">
      <w:pPr>
        <w:jc w:val="both"/>
        <w:rPr>
          <w:rFonts w:ascii="Times New Roman" w:hAnsi="Times New Roman" w:cs="Times New Roman"/>
          <w:sz w:val="24"/>
          <w:szCs w:val="24"/>
        </w:rPr>
      </w:pPr>
      <w:r w:rsidRPr="0D50FB03">
        <w:rPr>
          <w:rFonts w:ascii="Times New Roman" w:hAnsi="Times New Roman" w:cs="Times New Roman"/>
          <w:sz w:val="24"/>
          <w:szCs w:val="24"/>
        </w:rPr>
        <w:t>(</w:t>
      </w:r>
      <w:r w:rsidR="001E0972" w:rsidRPr="0D50FB03">
        <w:rPr>
          <w:rFonts w:ascii="Times New Roman" w:hAnsi="Times New Roman" w:cs="Times New Roman"/>
          <w:sz w:val="24"/>
          <w:szCs w:val="24"/>
        </w:rPr>
        <w:t>4</w:t>
      </w:r>
      <w:r w:rsidRPr="0D50FB03">
        <w:rPr>
          <w:rFonts w:ascii="Times New Roman" w:hAnsi="Times New Roman" w:cs="Times New Roman"/>
          <w:sz w:val="24"/>
          <w:szCs w:val="24"/>
        </w:rPr>
        <w:t>)</w:t>
      </w:r>
      <w:r w:rsidR="002E2C10" w:rsidRPr="0D50FB03">
        <w:rPr>
          <w:rFonts w:ascii="Times New Roman" w:hAnsi="Times New Roman" w:cs="Times New Roman"/>
          <w:sz w:val="24"/>
          <w:szCs w:val="24"/>
        </w:rPr>
        <w:t xml:space="preserve"> </w:t>
      </w:r>
      <w:r w:rsidR="00733E29" w:rsidRPr="0D50FB03">
        <w:rPr>
          <w:rFonts w:ascii="Times New Roman" w:hAnsi="Times New Roman" w:cs="Times New Roman"/>
          <w:sz w:val="24"/>
          <w:szCs w:val="24"/>
        </w:rPr>
        <w:t>Õiguskantsler</w:t>
      </w:r>
      <w:r w:rsidR="002E2C10" w:rsidRPr="0D50FB03">
        <w:rPr>
          <w:rFonts w:ascii="Times New Roman" w:hAnsi="Times New Roman" w:cs="Times New Roman"/>
          <w:sz w:val="24"/>
          <w:szCs w:val="24"/>
        </w:rPr>
        <w:t xml:space="preserve"> </w:t>
      </w:r>
      <w:bookmarkStart w:id="26" w:name="_Hlk189829286"/>
      <w:r w:rsidR="00C2551C" w:rsidRPr="0D50FB03">
        <w:rPr>
          <w:rFonts w:ascii="Times New Roman" w:hAnsi="Times New Roman" w:cs="Times New Roman"/>
          <w:sz w:val="24"/>
          <w:szCs w:val="24"/>
        </w:rPr>
        <w:t xml:space="preserve">täidab </w:t>
      </w:r>
      <w:r w:rsidR="00372E25" w:rsidRPr="0D50FB03">
        <w:rPr>
          <w:rFonts w:ascii="Times New Roman" w:hAnsi="Times New Roman" w:cs="Times New Roman"/>
          <w:sz w:val="24"/>
          <w:szCs w:val="24"/>
        </w:rPr>
        <w:t xml:space="preserve">Euroopa Parlamendi ja nõukogu määruse (EL) 2024/1348 </w:t>
      </w:r>
      <w:del w:id="27" w:author="Autor">
        <w:r w:rsidRPr="0D50FB03" w:rsidDel="00372E25">
          <w:rPr>
            <w:rFonts w:ascii="Times New Roman" w:hAnsi="Times New Roman" w:cs="Times New Roman"/>
            <w:sz w:val="24"/>
            <w:szCs w:val="24"/>
          </w:rPr>
          <w:delText>(menetluse kohta)</w:delText>
        </w:r>
      </w:del>
      <w:r w:rsidR="00372E25" w:rsidRPr="0D50FB03">
        <w:rPr>
          <w:rFonts w:ascii="Times New Roman" w:hAnsi="Times New Roman" w:cs="Times New Roman"/>
          <w:sz w:val="24"/>
          <w:szCs w:val="24"/>
        </w:rPr>
        <w:t xml:space="preserve"> artikli 43 lõikes 4 ning </w:t>
      </w:r>
      <w:r w:rsidR="00B10F9E" w:rsidRPr="0D50FB03">
        <w:rPr>
          <w:rFonts w:ascii="Times New Roman" w:hAnsi="Times New Roman" w:cs="Times New Roman"/>
          <w:sz w:val="24"/>
          <w:szCs w:val="24"/>
        </w:rPr>
        <w:t>Euroopa</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Parlamendi</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ja</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nõukogu</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määruse</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(EL)</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2024/1356</w:t>
      </w:r>
      <w:bookmarkEnd w:id="26"/>
      <w:r w:rsidR="002E2C10" w:rsidRPr="0D50FB03">
        <w:rPr>
          <w:rFonts w:ascii="Times New Roman" w:hAnsi="Times New Roman" w:cs="Times New Roman"/>
          <w:sz w:val="24"/>
          <w:szCs w:val="24"/>
        </w:rPr>
        <w:t xml:space="preserve"> </w:t>
      </w:r>
      <w:del w:id="28" w:author="Autor">
        <w:r w:rsidRPr="0D50FB03" w:rsidDel="00B10F9E">
          <w:rPr>
            <w:rFonts w:ascii="Times New Roman" w:hAnsi="Times New Roman" w:cs="Times New Roman"/>
            <w:sz w:val="24"/>
            <w:szCs w:val="24"/>
          </w:rPr>
          <w:delText>(</w:delText>
        </w:r>
        <w:r w:rsidRPr="0D50FB03" w:rsidDel="00C2551C">
          <w:rPr>
            <w:rFonts w:ascii="Times New Roman" w:hAnsi="Times New Roman" w:cs="Times New Roman"/>
            <w:sz w:val="24"/>
            <w:szCs w:val="24"/>
          </w:rPr>
          <w:delText>taustakontrolli kohta</w:delText>
        </w:r>
        <w:r w:rsidRPr="0D50FB03" w:rsidDel="00B10F9E">
          <w:rPr>
            <w:rFonts w:ascii="Times New Roman" w:hAnsi="Times New Roman" w:cs="Times New Roman"/>
            <w:sz w:val="24"/>
            <w:szCs w:val="24"/>
          </w:rPr>
          <w:delText>)</w:delText>
        </w:r>
        <w:r w:rsidRPr="0D50FB03" w:rsidDel="002E2C10">
          <w:rPr>
            <w:rFonts w:ascii="Times New Roman" w:hAnsi="Times New Roman" w:cs="Times New Roman"/>
            <w:sz w:val="24"/>
            <w:szCs w:val="24"/>
          </w:rPr>
          <w:delText xml:space="preserve"> </w:delText>
        </w:r>
      </w:del>
      <w:r w:rsidR="00B10F9E" w:rsidRPr="0D50FB03">
        <w:rPr>
          <w:rFonts w:ascii="Times New Roman" w:hAnsi="Times New Roman" w:cs="Times New Roman"/>
          <w:sz w:val="24"/>
          <w:szCs w:val="24"/>
        </w:rPr>
        <w:t>artiklis</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10</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nimetatud</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põhiõiguste</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seire</w:t>
      </w:r>
      <w:r w:rsidR="002E2C10" w:rsidRPr="0D50FB03">
        <w:rPr>
          <w:rFonts w:ascii="Times New Roman" w:hAnsi="Times New Roman" w:cs="Times New Roman"/>
          <w:sz w:val="24"/>
          <w:szCs w:val="24"/>
        </w:rPr>
        <w:t xml:space="preserve"> </w:t>
      </w:r>
      <w:r w:rsidR="00B10F9E" w:rsidRPr="0D50FB03">
        <w:rPr>
          <w:rFonts w:ascii="Times New Roman" w:hAnsi="Times New Roman" w:cs="Times New Roman"/>
          <w:sz w:val="24"/>
          <w:szCs w:val="24"/>
        </w:rPr>
        <w:t>ülesannet.</w:t>
      </w:r>
    </w:p>
    <w:p w14:paraId="2E45D8AE" w14:textId="77777777" w:rsidR="00045DFF" w:rsidRPr="001E23F0" w:rsidRDefault="00045DFF" w:rsidP="0065551D">
      <w:pPr>
        <w:jc w:val="center"/>
        <w:rPr>
          <w:rFonts w:ascii="Times New Roman" w:hAnsi="Times New Roman" w:cs="Times New Roman"/>
          <w:b/>
          <w:bCs/>
          <w:sz w:val="24"/>
          <w:szCs w:val="24"/>
        </w:rPr>
      </w:pPr>
    </w:p>
    <w:p w14:paraId="3CCC288E" w14:textId="77777777" w:rsidR="0021481D" w:rsidRPr="001E23F0" w:rsidRDefault="0021481D" w:rsidP="0021481D">
      <w:pPr>
        <w:jc w:val="center"/>
        <w:rPr>
          <w:rFonts w:ascii="Times New Roman" w:hAnsi="Times New Roman" w:cs="Times New Roman"/>
          <w:b/>
          <w:bCs/>
          <w:sz w:val="24"/>
          <w:szCs w:val="24"/>
        </w:rPr>
      </w:pPr>
      <w:r w:rsidRPr="001E23F0">
        <w:rPr>
          <w:rFonts w:ascii="Times New Roman" w:hAnsi="Times New Roman" w:cs="Times New Roman"/>
          <w:b/>
          <w:bCs/>
          <w:sz w:val="24"/>
          <w:szCs w:val="24"/>
        </w:rPr>
        <w:t>4. jagu</w:t>
      </w:r>
    </w:p>
    <w:p w14:paraId="4F2C51FC" w14:textId="13CC3133" w:rsidR="0021481D" w:rsidRPr="001E23F0" w:rsidRDefault="0021481D" w:rsidP="0021481D">
      <w:pPr>
        <w:jc w:val="center"/>
        <w:rPr>
          <w:rFonts w:ascii="Times New Roman" w:hAnsi="Times New Roman" w:cs="Times New Roman"/>
          <w:b/>
          <w:bCs/>
          <w:sz w:val="24"/>
          <w:szCs w:val="24"/>
        </w:rPr>
      </w:pPr>
      <w:r w:rsidRPr="001E23F0">
        <w:rPr>
          <w:rFonts w:ascii="Times New Roman" w:hAnsi="Times New Roman" w:cs="Times New Roman"/>
          <w:b/>
          <w:bCs/>
          <w:sz w:val="24"/>
          <w:szCs w:val="24"/>
        </w:rPr>
        <w:t>Tea</w:t>
      </w:r>
      <w:r w:rsidR="00226945" w:rsidRPr="001E23F0">
        <w:rPr>
          <w:rFonts w:ascii="Times New Roman" w:hAnsi="Times New Roman" w:cs="Times New Roman"/>
          <w:b/>
          <w:bCs/>
          <w:sz w:val="24"/>
          <w:szCs w:val="24"/>
        </w:rPr>
        <w:t>be kaitse</w:t>
      </w:r>
      <w:r w:rsidRPr="001E23F0">
        <w:rPr>
          <w:rFonts w:ascii="Times New Roman" w:hAnsi="Times New Roman" w:cs="Times New Roman"/>
          <w:b/>
          <w:bCs/>
          <w:sz w:val="24"/>
          <w:szCs w:val="24"/>
        </w:rPr>
        <w:t xml:space="preserve"> ja isikuandmete töötlemine </w:t>
      </w:r>
    </w:p>
    <w:p w14:paraId="016D5566" w14:textId="77777777" w:rsidR="0021481D" w:rsidRPr="001E23F0" w:rsidRDefault="0021481D" w:rsidP="0021481D">
      <w:pPr>
        <w:jc w:val="both"/>
        <w:rPr>
          <w:rFonts w:ascii="Times New Roman" w:hAnsi="Times New Roman" w:cs="Times New Roman"/>
          <w:b/>
          <w:bCs/>
          <w:sz w:val="24"/>
          <w:szCs w:val="24"/>
        </w:rPr>
      </w:pPr>
    </w:p>
    <w:p w14:paraId="062F5212" w14:textId="20B71B2C" w:rsidR="0021481D" w:rsidRPr="001E23F0" w:rsidRDefault="0021481D" w:rsidP="0021481D">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8. Teabe kaitse </w:t>
      </w:r>
      <w:r w:rsidR="00427783" w:rsidRPr="001E23F0">
        <w:rPr>
          <w:rFonts w:ascii="Times New Roman" w:hAnsi="Times New Roman" w:cs="Times New Roman"/>
          <w:b/>
          <w:bCs/>
          <w:sz w:val="24"/>
          <w:szCs w:val="24"/>
        </w:rPr>
        <w:t xml:space="preserve">ajutise kaitse ja </w:t>
      </w:r>
      <w:r w:rsidRPr="001E23F0">
        <w:rPr>
          <w:rFonts w:ascii="Times New Roman" w:hAnsi="Times New Roman" w:cs="Times New Roman"/>
          <w:b/>
          <w:bCs/>
          <w:sz w:val="24"/>
          <w:szCs w:val="24"/>
        </w:rPr>
        <w:t>rahvusvahelise kaitse menetluses</w:t>
      </w:r>
    </w:p>
    <w:p w14:paraId="606C3D0D" w14:textId="77777777" w:rsidR="0021481D" w:rsidRPr="001E23F0" w:rsidRDefault="0021481D" w:rsidP="0021481D">
      <w:pPr>
        <w:jc w:val="both"/>
        <w:rPr>
          <w:rFonts w:ascii="Times New Roman" w:hAnsi="Times New Roman" w:cs="Times New Roman"/>
          <w:sz w:val="24"/>
          <w:szCs w:val="24"/>
        </w:rPr>
      </w:pPr>
    </w:p>
    <w:p w14:paraId="336F04A0" w14:textId="55544BBE" w:rsidR="0021481D"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r w:rsidR="00427783" w:rsidRPr="001E23F0">
        <w:rPr>
          <w:rFonts w:ascii="Times New Roman" w:hAnsi="Times New Roman" w:cs="Times New Roman"/>
          <w:sz w:val="24"/>
          <w:szCs w:val="24"/>
        </w:rPr>
        <w:t>Ajutise kaitse ja r</w:t>
      </w:r>
      <w:r w:rsidRPr="001E23F0">
        <w:rPr>
          <w:rFonts w:ascii="Times New Roman" w:hAnsi="Times New Roman" w:cs="Times New Roman"/>
          <w:sz w:val="24"/>
          <w:szCs w:val="24"/>
        </w:rPr>
        <w:t>ahvusvahelise kaitse menetlus ei ole avalikud.</w:t>
      </w:r>
    </w:p>
    <w:p w14:paraId="43CB802B" w14:textId="77777777" w:rsidR="0021481D" w:rsidRPr="001E23F0" w:rsidRDefault="0021481D" w:rsidP="0021481D">
      <w:pPr>
        <w:jc w:val="both"/>
        <w:rPr>
          <w:rFonts w:ascii="Times New Roman" w:hAnsi="Times New Roman" w:cs="Times New Roman"/>
          <w:sz w:val="24"/>
          <w:szCs w:val="24"/>
        </w:rPr>
      </w:pPr>
    </w:p>
    <w:p w14:paraId="7100D26D" w14:textId="308B34BA" w:rsidR="0021481D" w:rsidRPr="001E23F0" w:rsidRDefault="0021481D" w:rsidP="0021481D">
      <w:pPr>
        <w:jc w:val="both"/>
        <w:rPr>
          <w:rFonts w:ascii="Times New Roman" w:hAnsi="Times New Roman" w:cs="Times New Roman"/>
          <w:sz w:val="24"/>
          <w:szCs w:val="24"/>
        </w:rPr>
      </w:pPr>
      <w:r w:rsidRPr="0D50FB03">
        <w:rPr>
          <w:rFonts w:ascii="Times New Roman" w:hAnsi="Times New Roman" w:cs="Times New Roman"/>
          <w:sz w:val="24"/>
          <w:szCs w:val="24"/>
        </w:rPr>
        <w:t>(</w:t>
      </w:r>
      <w:r w:rsidR="00025580" w:rsidRPr="0D50FB03">
        <w:rPr>
          <w:rFonts w:ascii="Times New Roman" w:hAnsi="Times New Roman" w:cs="Times New Roman"/>
          <w:sz w:val="24"/>
          <w:szCs w:val="24"/>
        </w:rPr>
        <w:t>2</w:t>
      </w:r>
      <w:r w:rsidRPr="0D50FB03">
        <w:rPr>
          <w:rFonts w:ascii="Times New Roman" w:hAnsi="Times New Roman" w:cs="Times New Roman"/>
          <w:sz w:val="24"/>
          <w:szCs w:val="24"/>
        </w:rPr>
        <w:t>) Taotleja andmeid sisaldav teave tunnistatakse asutusesiseseks kasutamiseks mõeldud teabeks</w:t>
      </w:r>
      <w:r w:rsidR="00976BBC" w:rsidRPr="0D50FB03">
        <w:rPr>
          <w:rFonts w:ascii="Times New Roman" w:hAnsi="Times New Roman" w:cs="Times New Roman"/>
          <w:sz w:val="24"/>
          <w:szCs w:val="24"/>
        </w:rPr>
        <w:t xml:space="preserve"> avaliku teabe seaduse tähenduses</w:t>
      </w:r>
      <w:r w:rsidRPr="0D50FB03">
        <w:rPr>
          <w:rFonts w:ascii="Times New Roman" w:hAnsi="Times New Roman" w:cs="Times New Roman"/>
          <w:sz w:val="24"/>
          <w:szCs w:val="24"/>
        </w:rPr>
        <w:t xml:space="preserve">. </w:t>
      </w:r>
      <w:commentRangeStart w:id="29"/>
      <w:r w:rsidRPr="0D50FB03">
        <w:rPr>
          <w:rFonts w:ascii="Times New Roman" w:hAnsi="Times New Roman" w:cs="Times New Roman"/>
          <w:sz w:val="24"/>
          <w:szCs w:val="24"/>
        </w:rPr>
        <w:t>Nimetatud välismaalase</w:t>
      </w:r>
      <w:commentRangeEnd w:id="29"/>
      <w:r>
        <w:commentReference w:id="29"/>
      </w:r>
      <w:r w:rsidRPr="0D50FB03">
        <w:rPr>
          <w:rFonts w:ascii="Times New Roman" w:hAnsi="Times New Roman" w:cs="Times New Roman"/>
          <w:sz w:val="24"/>
          <w:szCs w:val="24"/>
        </w:rPr>
        <w:t xml:space="preserve"> andmeid sisaldava teabe töötlemine on lubatud üksnes seadusega ettenähtud ülesannete täitmiseks.</w:t>
      </w:r>
    </w:p>
    <w:p w14:paraId="47959383" w14:textId="77777777" w:rsidR="0021481D" w:rsidRPr="001E23F0" w:rsidRDefault="0021481D" w:rsidP="0021481D">
      <w:pPr>
        <w:jc w:val="both"/>
        <w:rPr>
          <w:rFonts w:ascii="Times New Roman" w:hAnsi="Times New Roman" w:cs="Times New Roman"/>
          <w:sz w:val="24"/>
          <w:szCs w:val="24"/>
        </w:rPr>
      </w:pPr>
    </w:p>
    <w:p w14:paraId="5048E26E" w14:textId="61815714" w:rsidR="0021481D"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(3) Taotleja kohta kogutud andmete edastamine välisriigile ja välisriigilt taotleja kohta andmete kogumine on lubatud välislepingust, Euroopa Liidu õigusest või käesolevast seadusest tuleneva kohustuse täitmiseks. Andmete edastamisel välisriigile tagatakse, et teavet ei edastata taotleja päritoluriigile.</w:t>
      </w:r>
      <w:r w:rsidR="0021481D" w:rsidRPr="00BC16BD">
        <w:rPr>
          <w:rFonts w:ascii="Times New Roman" w:hAnsi="Times New Roman" w:cs="Times New Roman"/>
        </w:rPr>
        <w:br/>
      </w:r>
    </w:p>
    <w:p w14:paraId="172367A3" w14:textId="7AAA2168" w:rsidR="0021481D" w:rsidRPr="001E23F0" w:rsidRDefault="0021481D" w:rsidP="0021481D">
      <w:pPr>
        <w:jc w:val="both"/>
        <w:rPr>
          <w:rFonts w:ascii="Times New Roman" w:hAnsi="Times New Roman" w:cs="Times New Roman"/>
          <w:sz w:val="24"/>
          <w:szCs w:val="24"/>
        </w:rPr>
      </w:pPr>
      <w:r w:rsidRPr="0D50FB03">
        <w:rPr>
          <w:rFonts w:ascii="Times New Roman" w:hAnsi="Times New Roman" w:cs="Times New Roman"/>
          <w:sz w:val="24"/>
          <w:szCs w:val="24"/>
        </w:rPr>
        <w:t>(</w:t>
      </w:r>
      <w:r w:rsidR="00025580" w:rsidRPr="0D50FB03">
        <w:rPr>
          <w:rFonts w:ascii="Times New Roman" w:hAnsi="Times New Roman" w:cs="Times New Roman"/>
          <w:sz w:val="24"/>
          <w:szCs w:val="24"/>
        </w:rPr>
        <w:t>4</w:t>
      </w:r>
      <w:r w:rsidR="00FB2B51" w:rsidRPr="0D50FB03">
        <w:rPr>
          <w:rFonts w:ascii="Times New Roman" w:hAnsi="Times New Roman" w:cs="Times New Roman"/>
          <w:sz w:val="24"/>
          <w:szCs w:val="24"/>
        </w:rPr>
        <w:t>)</w:t>
      </w:r>
      <w:r w:rsidRPr="0D50FB03">
        <w:rPr>
          <w:rFonts w:ascii="Times New Roman" w:hAnsi="Times New Roman" w:cs="Times New Roman"/>
          <w:sz w:val="24"/>
          <w:szCs w:val="24"/>
        </w:rPr>
        <w:t xml:space="preserve"> Kui </w:t>
      </w:r>
      <w:r w:rsidR="00427783" w:rsidRPr="0D50FB03">
        <w:rPr>
          <w:rFonts w:ascii="Times New Roman" w:hAnsi="Times New Roman" w:cs="Times New Roman"/>
          <w:sz w:val="24"/>
          <w:szCs w:val="24"/>
        </w:rPr>
        <w:t xml:space="preserve">ajutise kaitse ja </w:t>
      </w:r>
      <w:r w:rsidRPr="0D50FB03">
        <w:rPr>
          <w:rFonts w:ascii="Times New Roman" w:hAnsi="Times New Roman" w:cs="Times New Roman"/>
          <w:sz w:val="24"/>
          <w:szCs w:val="24"/>
        </w:rPr>
        <w:t>rahvusvahelise kaitse menetluses kogutud andmeid edastatakse muule kui käesolevas seaduses nimetatud asutusele, kehtivad käesoleva paragrahvi lõigetes</w:t>
      </w:r>
      <w:del w:id="30" w:author="Autor">
        <w:r w:rsidRPr="0D50FB03" w:rsidDel="0021481D">
          <w:rPr>
            <w:rFonts w:ascii="Times New Roman" w:hAnsi="Times New Roman" w:cs="Times New Roman"/>
            <w:sz w:val="24"/>
            <w:szCs w:val="24"/>
          </w:rPr>
          <w:delText>t</w:delText>
        </w:r>
      </w:del>
      <w:r w:rsidRPr="0D50FB03">
        <w:rPr>
          <w:rFonts w:ascii="Times New Roman" w:hAnsi="Times New Roman" w:cs="Times New Roman"/>
          <w:sz w:val="24"/>
          <w:szCs w:val="24"/>
        </w:rPr>
        <w:t xml:space="preserve"> 2</w:t>
      </w:r>
      <w:r w:rsidR="00FB2B51" w:rsidRPr="0D50FB03">
        <w:rPr>
          <w:rFonts w:ascii="Times New Roman" w:hAnsi="Times New Roman" w:cs="Times New Roman"/>
          <w:sz w:val="24"/>
          <w:szCs w:val="24"/>
        </w:rPr>
        <w:t xml:space="preserve"> ja 3</w:t>
      </w:r>
      <w:r w:rsidRPr="0D50FB03">
        <w:rPr>
          <w:rFonts w:ascii="Times New Roman" w:hAnsi="Times New Roman" w:cs="Times New Roman"/>
          <w:sz w:val="24"/>
          <w:szCs w:val="24"/>
        </w:rPr>
        <w:t xml:space="preserve"> </w:t>
      </w:r>
      <w:del w:id="31" w:author="Autor">
        <w:r w:rsidRPr="0D50FB03" w:rsidDel="0021481D">
          <w:rPr>
            <w:rFonts w:ascii="Times New Roman" w:hAnsi="Times New Roman" w:cs="Times New Roman"/>
            <w:sz w:val="24"/>
            <w:szCs w:val="24"/>
          </w:rPr>
          <w:delText>tulenevad</w:delText>
        </w:r>
      </w:del>
      <w:ins w:id="32" w:author="Autor">
        <w:r w:rsidR="4BB1F722" w:rsidRPr="0D50FB03">
          <w:rPr>
            <w:rFonts w:ascii="Times New Roman" w:hAnsi="Times New Roman" w:cs="Times New Roman"/>
            <w:sz w:val="24"/>
            <w:szCs w:val="24"/>
          </w:rPr>
          <w:t>sätestatud</w:t>
        </w:r>
      </w:ins>
      <w:r w:rsidRPr="0D50FB03">
        <w:rPr>
          <w:rFonts w:ascii="Times New Roman" w:hAnsi="Times New Roman" w:cs="Times New Roman"/>
          <w:sz w:val="24"/>
          <w:szCs w:val="24"/>
        </w:rPr>
        <w:t xml:space="preserve"> kohustused ka </w:t>
      </w:r>
      <w:del w:id="33" w:author="Autor">
        <w:r w:rsidRPr="0D50FB03" w:rsidDel="0021481D">
          <w:rPr>
            <w:rFonts w:ascii="Times New Roman" w:hAnsi="Times New Roman" w:cs="Times New Roman"/>
            <w:sz w:val="24"/>
            <w:szCs w:val="24"/>
          </w:rPr>
          <w:delText>nimetatud</w:delText>
        </w:r>
      </w:del>
      <w:ins w:id="34" w:author="Autor">
        <w:r w:rsidR="369AD26A" w:rsidRPr="0D50FB03">
          <w:rPr>
            <w:rFonts w:ascii="Times New Roman" w:hAnsi="Times New Roman" w:cs="Times New Roman"/>
            <w:sz w:val="24"/>
            <w:szCs w:val="24"/>
          </w:rPr>
          <w:t>selle</w:t>
        </w:r>
      </w:ins>
      <w:r w:rsidRPr="0D50FB03">
        <w:rPr>
          <w:rFonts w:ascii="Times New Roman" w:hAnsi="Times New Roman" w:cs="Times New Roman"/>
          <w:sz w:val="24"/>
          <w:szCs w:val="24"/>
        </w:rPr>
        <w:t xml:space="preserve"> asutuse ja selle ametnike ning töötajate kohta.</w:t>
      </w:r>
    </w:p>
    <w:p w14:paraId="444B8B3E" w14:textId="77777777" w:rsidR="0021481D" w:rsidRPr="001E23F0" w:rsidRDefault="0021481D" w:rsidP="0021481D">
      <w:pPr>
        <w:jc w:val="both"/>
        <w:rPr>
          <w:rFonts w:ascii="Times New Roman" w:hAnsi="Times New Roman" w:cs="Times New Roman"/>
          <w:sz w:val="24"/>
          <w:szCs w:val="24"/>
        </w:rPr>
      </w:pPr>
    </w:p>
    <w:p w14:paraId="212997C0" w14:textId="5E4690D4" w:rsidR="0021481D" w:rsidRPr="001E23F0" w:rsidRDefault="0021481D" w:rsidP="0021481D">
      <w:pPr>
        <w:rPr>
          <w:rFonts w:ascii="Times New Roman" w:hAnsi="Times New Roman" w:cs="Times New Roman"/>
          <w:b/>
          <w:bCs/>
          <w:sz w:val="24"/>
          <w:szCs w:val="24"/>
        </w:rPr>
      </w:pPr>
      <w:r w:rsidRPr="001E23F0">
        <w:rPr>
          <w:rFonts w:ascii="Times New Roman" w:hAnsi="Times New Roman" w:cs="Times New Roman"/>
          <w:b/>
          <w:bCs/>
          <w:sz w:val="24"/>
          <w:szCs w:val="24"/>
        </w:rPr>
        <w:t>§ 9. Isikuandmete töötlemine</w:t>
      </w:r>
    </w:p>
    <w:p w14:paraId="53AF6C80" w14:textId="77777777" w:rsidR="0021481D" w:rsidRPr="001E23F0" w:rsidRDefault="0021481D" w:rsidP="0021481D">
      <w:pPr>
        <w:rPr>
          <w:rFonts w:ascii="Times New Roman" w:hAnsi="Times New Roman" w:cs="Times New Roman"/>
          <w:b/>
          <w:bCs/>
          <w:sz w:val="24"/>
          <w:szCs w:val="24"/>
        </w:rPr>
      </w:pPr>
    </w:p>
    <w:p w14:paraId="0BE25CD8" w14:textId="776FD709" w:rsidR="0021481D" w:rsidRPr="001E23F0" w:rsidRDefault="0021481D" w:rsidP="0021481D">
      <w:pPr>
        <w:jc w:val="both"/>
        <w:rPr>
          <w:rFonts w:ascii="Times New Roman" w:hAnsi="Times New Roman" w:cs="Times New Roman"/>
          <w:sz w:val="24"/>
          <w:szCs w:val="24"/>
        </w:rPr>
      </w:pPr>
      <w:r w:rsidRPr="0D50FB03">
        <w:rPr>
          <w:rFonts w:ascii="Times New Roman" w:hAnsi="Times New Roman" w:cs="Times New Roman"/>
          <w:sz w:val="24"/>
          <w:szCs w:val="24"/>
        </w:rPr>
        <w:t xml:space="preserve">(1) Käesolevas seaduses sätestatud menetlustes võivad </w:t>
      </w:r>
      <w:r w:rsidR="00246994" w:rsidRPr="0D50FB03">
        <w:rPr>
          <w:rFonts w:ascii="Times New Roman" w:hAnsi="Times New Roman" w:cs="Times New Roman"/>
          <w:sz w:val="24"/>
          <w:szCs w:val="24"/>
        </w:rPr>
        <w:t xml:space="preserve">pädevad </w:t>
      </w:r>
      <w:commentRangeStart w:id="35"/>
      <w:r w:rsidR="00246994" w:rsidRPr="0D50FB03">
        <w:rPr>
          <w:rFonts w:ascii="Times New Roman" w:hAnsi="Times New Roman" w:cs="Times New Roman"/>
          <w:sz w:val="24"/>
          <w:szCs w:val="24"/>
        </w:rPr>
        <w:t>haldusorganid</w:t>
      </w:r>
      <w:r w:rsidRPr="0D50FB03">
        <w:rPr>
          <w:rFonts w:ascii="Times New Roman" w:hAnsi="Times New Roman" w:cs="Times New Roman"/>
          <w:sz w:val="24"/>
          <w:szCs w:val="24"/>
        </w:rPr>
        <w:t xml:space="preserve"> </w:t>
      </w:r>
      <w:commentRangeEnd w:id="35"/>
      <w:r>
        <w:commentReference w:id="35"/>
      </w:r>
      <w:r w:rsidRPr="0D50FB03">
        <w:rPr>
          <w:rFonts w:ascii="Times New Roman" w:hAnsi="Times New Roman" w:cs="Times New Roman"/>
          <w:sz w:val="24"/>
          <w:szCs w:val="24"/>
        </w:rPr>
        <w:t>töödelda isikuandmeid, sealhulgas eriliiki isikuandmeid ilma isiku nõusolekuta.</w:t>
      </w:r>
    </w:p>
    <w:p w14:paraId="226D7F7C" w14:textId="77777777" w:rsidR="0081200A" w:rsidRPr="001E23F0" w:rsidRDefault="0081200A" w:rsidP="0021481D">
      <w:pPr>
        <w:jc w:val="both"/>
        <w:rPr>
          <w:rFonts w:ascii="Times New Roman" w:hAnsi="Times New Roman" w:cs="Times New Roman"/>
          <w:sz w:val="24"/>
          <w:szCs w:val="24"/>
        </w:rPr>
      </w:pPr>
    </w:p>
    <w:p w14:paraId="061084FE" w14:textId="683D6337" w:rsidR="0021481D" w:rsidRPr="001E23F0" w:rsidRDefault="0021481D" w:rsidP="0021481D">
      <w:pPr>
        <w:jc w:val="both"/>
        <w:rPr>
          <w:rFonts w:ascii="Times New Roman" w:hAnsi="Times New Roman" w:cs="Times New Roman"/>
          <w:sz w:val="24"/>
          <w:szCs w:val="24"/>
        </w:rPr>
      </w:pPr>
      <w:r w:rsidRPr="0D50FB03">
        <w:rPr>
          <w:rFonts w:ascii="Times New Roman" w:hAnsi="Times New Roman" w:cs="Times New Roman"/>
          <w:sz w:val="24"/>
          <w:szCs w:val="24"/>
        </w:rPr>
        <w:t xml:space="preserve">(2) </w:t>
      </w:r>
      <w:commentRangeStart w:id="36"/>
      <w:r w:rsidRPr="0D50FB03">
        <w:rPr>
          <w:rFonts w:ascii="Times New Roman" w:hAnsi="Times New Roman" w:cs="Times New Roman"/>
          <w:sz w:val="24"/>
          <w:szCs w:val="24"/>
        </w:rPr>
        <w:t xml:space="preserve">Välismaalane </w:t>
      </w:r>
      <w:commentRangeEnd w:id="36"/>
      <w:r>
        <w:commentReference w:id="36"/>
      </w:r>
      <w:r w:rsidRPr="0D50FB03">
        <w:rPr>
          <w:rFonts w:ascii="Times New Roman" w:hAnsi="Times New Roman" w:cs="Times New Roman"/>
          <w:sz w:val="24"/>
          <w:szCs w:val="24"/>
        </w:rPr>
        <w:t xml:space="preserve">on kohustatud andma pädevatele haldusorganitele käesolevas seaduses sätestatud ülesannete täitmiseks </w:t>
      </w:r>
      <w:ins w:id="37" w:author="Autor">
        <w:r w:rsidR="09C8DF0A" w:rsidRPr="0D50FB03">
          <w:rPr>
            <w:rFonts w:ascii="Times New Roman" w:hAnsi="Times New Roman" w:cs="Times New Roman"/>
            <w:sz w:val="24"/>
            <w:szCs w:val="24"/>
          </w:rPr>
          <w:t xml:space="preserve">käesoleva paragrahvi </w:t>
        </w:r>
      </w:ins>
      <w:r w:rsidRPr="0D50FB03">
        <w:rPr>
          <w:rFonts w:ascii="Times New Roman" w:hAnsi="Times New Roman" w:cs="Times New Roman"/>
          <w:sz w:val="24"/>
          <w:szCs w:val="24"/>
        </w:rPr>
        <w:t>lõikes 1 nimetatud andmeid.</w:t>
      </w:r>
    </w:p>
    <w:p w14:paraId="5C12AF36" w14:textId="77777777" w:rsidR="0081200A" w:rsidRPr="001E23F0" w:rsidRDefault="0081200A" w:rsidP="0021481D">
      <w:pPr>
        <w:jc w:val="both"/>
        <w:rPr>
          <w:rFonts w:ascii="Times New Roman" w:hAnsi="Times New Roman" w:cs="Times New Roman"/>
          <w:sz w:val="24"/>
          <w:szCs w:val="24"/>
        </w:rPr>
      </w:pPr>
    </w:p>
    <w:p w14:paraId="752BFB9A" w14:textId="53D893D1" w:rsidR="0021481D"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(3) Välislepingust, Euroopa Liidu õigusaktist või muust õigusaktist tulenevate kohustuste täitmiseks võib töödelda välisriigilt või rahvusvaheliselt organisatsioonilt saadud isikuandmeid.</w:t>
      </w:r>
    </w:p>
    <w:p w14:paraId="6F4CB952" w14:textId="77777777" w:rsidR="0081200A" w:rsidRPr="001E23F0" w:rsidRDefault="0081200A" w:rsidP="0021481D">
      <w:pPr>
        <w:jc w:val="both"/>
        <w:rPr>
          <w:rFonts w:ascii="Times New Roman" w:hAnsi="Times New Roman" w:cs="Times New Roman"/>
          <w:sz w:val="24"/>
          <w:szCs w:val="24"/>
        </w:rPr>
      </w:pPr>
    </w:p>
    <w:p w14:paraId="414FFBF0" w14:textId="77777777"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(4) Andmesubjekti õigust saada teavet ja juurdepääsu tema kohta kogutud isikuandmetele, samuti õigust tutvuda tema kohta andmekogusse kantud andmetega, sealhulgas menetlustoimikuga, võib piirata, kui see võib:</w:t>
      </w:r>
    </w:p>
    <w:p w14:paraId="10335956" w14:textId="77777777"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1) takistada või kahjustada süüteo tõkestamist, avastamist, menetlemist või karistuse täideviimist;</w:t>
      </w:r>
    </w:p>
    <w:p w14:paraId="363DF725" w14:textId="77777777"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2) kahjustada teise isiku õigusi ja vabadusi;</w:t>
      </w:r>
    </w:p>
    <w:p w14:paraId="41A5A259" w14:textId="77777777"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lastRenderedPageBreak/>
        <w:t>3) ohustada Eesti Vabariigi, teise Euroopa Liidu liikmesriigi, Schengeni konventsiooni liikmesriigi või Põhja-Atlandi Lepingu Organisatsiooni liikmesriigi julgeolekut;</w:t>
      </w:r>
    </w:p>
    <w:p w14:paraId="33603463" w14:textId="0A51F9B1" w:rsidR="0021481D"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4) ohustada avaliku korra kaitset.</w:t>
      </w:r>
    </w:p>
    <w:p w14:paraId="0CC6941B" w14:textId="77777777" w:rsidR="0021481D" w:rsidRPr="001E23F0" w:rsidRDefault="0021481D" w:rsidP="0021481D">
      <w:pPr>
        <w:jc w:val="both"/>
        <w:rPr>
          <w:rFonts w:ascii="Times New Roman" w:hAnsi="Times New Roman" w:cs="Times New Roman"/>
          <w:sz w:val="24"/>
          <w:szCs w:val="24"/>
        </w:rPr>
      </w:pPr>
    </w:p>
    <w:p w14:paraId="3012057A" w14:textId="77777777"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(5) Käesoleva paragrahvi lõikes 4 nimetatud andmete avaldamise piirangut kohaldatakse andmesubjekti järgmiste õiguste kohta:</w:t>
      </w:r>
    </w:p>
    <w:p w14:paraId="08CE3053" w14:textId="77777777"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1) saada teada tema isikuandmete töötlemisest, sealhulgas sellest, milliseid isikuandmeid töödeldakse, samuti töötlemise viisi, meetodit, eesmärki, õiguslikku alust, ulatust või põhjust;</w:t>
      </w:r>
    </w:p>
    <w:p w14:paraId="0EEDC5C0" w14:textId="77777777"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2) saada teada tema isikuandmete vastuvõtjaid ja avaldatavate isikuandmete kategooriaid ning teavet, kas tema isikuandmed edastatakse välisriigile või rahvusvahelisele organisatsioonile;</w:t>
      </w:r>
    </w:p>
    <w:p w14:paraId="7A472793" w14:textId="77777777"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3) nõuda tema isikuandmete töötlemise piiramist;</w:t>
      </w:r>
    </w:p>
    <w:p w14:paraId="4B3D0551" w14:textId="77777777"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4) esitada vastuväiteid tema isikuandmete töötlemise kohta;</w:t>
      </w:r>
    </w:p>
    <w:p w14:paraId="2F2CB957" w14:textId="160A3E4A" w:rsidR="0081200A" w:rsidRPr="001E23F0"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5) saada teada tema isikuandmetega seotud rikkumisest</w:t>
      </w:r>
      <w:r w:rsidR="00CE067A">
        <w:rPr>
          <w:rFonts w:ascii="Times New Roman" w:hAnsi="Times New Roman" w:cs="Times New Roman"/>
          <w:sz w:val="24"/>
          <w:szCs w:val="24"/>
        </w:rPr>
        <w:t>.</w:t>
      </w:r>
    </w:p>
    <w:p w14:paraId="5F90AE9A" w14:textId="77777777" w:rsidR="0081200A" w:rsidRPr="001E23F0" w:rsidRDefault="0081200A" w:rsidP="0021481D">
      <w:pPr>
        <w:jc w:val="both"/>
        <w:rPr>
          <w:rFonts w:ascii="Times New Roman" w:hAnsi="Times New Roman" w:cs="Times New Roman"/>
          <w:sz w:val="24"/>
          <w:szCs w:val="24"/>
        </w:rPr>
      </w:pPr>
    </w:p>
    <w:p w14:paraId="06CAEC74" w14:textId="61CF0F74" w:rsidR="0021481D" w:rsidRPr="001E23F0" w:rsidRDefault="0021481D" w:rsidP="0021481D">
      <w:pPr>
        <w:jc w:val="both"/>
        <w:rPr>
          <w:del w:id="38" w:author="Autor"/>
          <w:rFonts w:ascii="Times New Roman" w:hAnsi="Times New Roman" w:cs="Times New Roman"/>
          <w:sz w:val="24"/>
          <w:szCs w:val="24"/>
        </w:rPr>
      </w:pPr>
      <w:r w:rsidRPr="0D50FB03">
        <w:rPr>
          <w:rFonts w:ascii="Times New Roman" w:hAnsi="Times New Roman" w:cs="Times New Roman"/>
          <w:sz w:val="24"/>
          <w:szCs w:val="24"/>
        </w:rPr>
        <w:t xml:space="preserve">(6) Käesoleva paragrahvi lõikes 4 nimetatud andmete avaldamise piirangut võib kohaldada ka </w:t>
      </w:r>
    </w:p>
    <w:p w14:paraId="5234C634" w14:textId="0FA34CED" w:rsidR="0021481D" w:rsidRDefault="0021481D" w:rsidP="0021481D">
      <w:pPr>
        <w:jc w:val="both"/>
        <w:rPr>
          <w:rFonts w:ascii="Times New Roman" w:hAnsi="Times New Roman" w:cs="Times New Roman"/>
          <w:sz w:val="24"/>
          <w:szCs w:val="24"/>
        </w:rPr>
      </w:pPr>
      <w:r w:rsidRPr="001E23F0">
        <w:rPr>
          <w:rFonts w:ascii="Times New Roman" w:hAnsi="Times New Roman" w:cs="Times New Roman"/>
          <w:sz w:val="24"/>
          <w:szCs w:val="24"/>
        </w:rPr>
        <w:t>andmete suhtes, mis on saadud välisriigilt või rahvusvaheliselt organisatsioonilt.</w:t>
      </w:r>
    </w:p>
    <w:p w14:paraId="0E22F9C7" w14:textId="77777777" w:rsidR="00CE067A" w:rsidRDefault="00CE067A" w:rsidP="0021481D">
      <w:pPr>
        <w:jc w:val="both"/>
        <w:rPr>
          <w:rFonts w:ascii="Times New Roman" w:hAnsi="Times New Roman" w:cs="Times New Roman"/>
          <w:sz w:val="24"/>
          <w:szCs w:val="24"/>
        </w:rPr>
      </w:pPr>
    </w:p>
    <w:p w14:paraId="325FF725" w14:textId="79FEE18A" w:rsidR="00CE067A" w:rsidRDefault="00CE067A" w:rsidP="00CE067A">
      <w:pPr>
        <w:jc w:val="both"/>
        <w:rPr>
          <w:rFonts w:ascii="Times New Roman" w:hAnsi="Times New Roman" w:cs="Times New Roman"/>
          <w:sz w:val="24"/>
          <w:szCs w:val="24"/>
        </w:rPr>
      </w:pPr>
      <w:r w:rsidRPr="0D50FB03">
        <w:rPr>
          <w:rFonts w:ascii="Times New Roman" w:hAnsi="Times New Roman" w:cs="Times New Roman"/>
          <w:sz w:val="24"/>
          <w:szCs w:val="24"/>
        </w:rPr>
        <w:t xml:space="preserve">(7) Käesoleva paragrahvi lõikes 4 nimetatud andmete avaldamise piirangut ei kohaldata Euroopa Parlamendi ja nõukogu määruse (EL) 2024/1356 </w:t>
      </w:r>
      <w:del w:id="39" w:author="Autor">
        <w:r w:rsidRPr="0D50FB03" w:rsidDel="00CE067A">
          <w:rPr>
            <w:rFonts w:ascii="Times New Roman" w:hAnsi="Times New Roman" w:cs="Times New Roman"/>
            <w:sz w:val="24"/>
            <w:szCs w:val="24"/>
          </w:rPr>
          <w:delText xml:space="preserve">(taustakontrolli kohta) </w:delText>
        </w:r>
      </w:del>
      <w:r w:rsidRPr="0D50FB03">
        <w:rPr>
          <w:rFonts w:ascii="Times New Roman" w:hAnsi="Times New Roman" w:cs="Times New Roman"/>
          <w:sz w:val="24"/>
          <w:szCs w:val="24"/>
        </w:rPr>
        <w:t xml:space="preserve">artikli 17 punktides a–g ja i </w:t>
      </w:r>
      <w:commentRangeStart w:id="40"/>
      <w:r w:rsidRPr="0D50FB03">
        <w:rPr>
          <w:rFonts w:ascii="Times New Roman" w:hAnsi="Times New Roman" w:cs="Times New Roman"/>
          <w:sz w:val="24"/>
          <w:szCs w:val="24"/>
        </w:rPr>
        <w:t>sätestatud</w:t>
      </w:r>
      <w:commentRangeEnd w:id="40"/>
      <w:r>
        <w:commentReference w:id="40"/>
      </w:r>
      <w:r w:rsidRPr="0D50FB03">
        <w:rPr>
          <w:rFonts w:ascii="Times New Roman" w:hAnsi="Times New Roman" w:cs="Times New Roman"/>
          <w:sz w:val="24"/>
          <w:szCs w:val="24"/>
        </w:rPr>
        <w:t xml:space="preserve"> andmete kohta.</w:t>
      </w:r>
    </w:p>
    <w:p w14:paraId="64621E22" w14:textId="77777777" w:rsidR="0043513D" w:rsidRDefault="0043513D" w:rsidP="0021481D">
      <w:pPr>
        <w:jc w:val="both"/>
        <w:rPr>
          <w:rFonts w:ascii="Times New Roman" w:hAnsi="Times New Roman" w:cs="Times New Roman"/>
          <w:sz w:val="24"/>
          <w:szCs w:val="24"/>
        </w:rPr>
      </w:pPr>
    </w:p>
    <w:p w14:paraId="541E62EE" w14:textId="2E470360" w:rsidR="0043513D" w:rsidRDefault="0043513D" w:rsidP="0021481D">
      <w:pPr>
        <w:jc w:val="both"/>
        <w:rPr>
          <w:rFonts w:ascii="Times New Roman" w:hAnsi="Times New Roman" w:cs="Times New Roman"/>
          <w:sz w:val="24"/>
          <w:szCs w:val="24"/>
        </w:rPr>
      </w:pPr>
      <w:r w:rsidRPr="0D50FB03">
        <w:rPr>
          <w:rFonts w:ascii="Times New Roman" w:hAnsi="Times New Roman" w:cs="Times New Roman"/>
          <w:sz w:val="24"/>
          <w:szCs w:val="24"/>
        </w:rPr>
        <w:t>(</w:t>
      </w:r>
      <w:r w:rsidR="00CE067A" w:rsidRPr="0D50FB03">
        <w:rPr>
          <w:rFonts w:ascii="Times New Roman" w:hAnsi="Times New Roman" w:cs="Times New Roman"/>
          <w:sz w:val="24"/>
          <w:szCs w:val="24"/>
        </w:rPr>
        <w:t>8</w:t>
      </w:r>
      <w:r w:rsidRPr="0D50FB03">
        <w:rPr>
          <w:rFonts w:ascii="Times New Roman" w:hAnsi="Times New Roman" w:cs="Times New Roman"/>
          <w:sz w:val="24"/>
          <w:szCs w:val="24"/>
        </w:rPr>
        <w:t>) Käesoleva paragrahvi lõike</w:t>
      </w:r>
      <w:r w:rsidR="0015607E" w:rsidRPr="0D50FB03">
        <w:rPr>
          <w:rFonts w:ascii="Times New Roman" w:hAnsi="Times New Roman" w:cs="Times New Roman"/>
          <w:sz w:val="24"/>
          <w:szCs w:val="24"/>
        </w:rPr>
        <w:t>s</w:t>
      </w:r>
      <w:r w:rsidRPr="0D50FB03">
        <w:rPr>
          <w:rFonts w:ascii="Times New Roman" w:hAnsi="Times New Roman" w:cs="Times New Roman"/>
          <w:sz w:val="24"/>
          <w:szCs w:val="24"/>
        </w:rPr>
        <w:t xml:space="preserve"> 4 nimetatud andmete avaldamise piirangu aluse äralangemisel lõpetatakse andmete avaldamise piirangu kohaldamine ning andmesubjektile antakse teavet ja tagatakse juurdepääs tema kohta kogutud isikuandmetele, tema kohta andmekogusse kantud </w:t>
      </w:r>
      <w:commentRangeStart w:id="41"/>
      <w:r w:rsidRPr="0D50FB03">
        <w:rPr>
          <w:rFonts w:ascii="Times New Roman" w:hAnsi="Times New Roman" w:cs="Times New Roman"/>
          <w:sz w:val="24"/>
          <w:szCs w:val="24"/>
        </w:rPr>
        <w:t>andmetega</w:t>
      </w:r>
      <w:commentRangeEnd w:id="41"/>
      <w:r>
        <w:commentReference w:id="41"/>
      </w:r>
      <w:r w:rsidRPr="0D50FB03">
        <w:rPr>
          <w:rFonts w:ascii="Times New Roman" w:hAnsi="Times New Roman" w:cs="Times New Roman"/>
          <w:sz w:val="24"/>
          <w:szCs w:val="24"/>
        </w:rPr>
        <w:t xml:space="preserve"> ja menetlustoimikule.</w:t>
      </w:r>
    </w:p>
    <w:p w14:paraId="3E055CF3" w14:textId="77777777" w:rsidR="0021481D" w:rsidRPr="001E23F0" w:rsidRDefault="0021481D" w:rsidP="00FB2B51">
      <w:pPr>
        <w:rPr>
          <w:rFonts w:ascii="Times New Roman" w:hAnsi="Times New Roman" w:cs="Times New Roman"/>
          <w:b/>
          <w:bCs/>
          <w:sz w:val="24"/>
          <w:szCs w:val="24"/>
        </w:rPr>
      </w:pPr>
    </w:p>
    <w:p w14:paraId="0EFBF866" w14:textId="1693287D" w:rsidR="0065551D" w:rsidRPr="001E23F0" w:rsidRDefault="0081200A" w:rsidP="0065551D">
      <w:pPr>
        <w:jc w:val="center"/>
        <w:rPr>
          <w:rFonts w:ascii="Times New Roman" w:hAnsi="Times New Roman" w:cs="Times New Roman"/>
          <w:b/>
          <w:bCs/>
          <w:sz w:val="24"/>
          <w:szCs w:val="24"/>
        </w:rPr>
      </w:pPr>
      <w:r w:rsidRPr="001E23F0">
        <w:rPr>
          <w:rFonts w:ascii="Times New Roman" w:hAnsi="Times New Roman" w:cs="Times New Roman"/>
          <w:b/>
          <w:bCs/>
          <w:sz w:val="24"/>
          <w:szCs w:val="24"/>
        </w:rPr>
        <w:t>5</w:t>
      </w:r>
      <w:r w:rsidR="0065551D"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65551D" w:rsidRPr="001E23F0">
        <w:rPr>
          <w:rFonts w:ascii="Times New Roman" w:hAnsi="Times New Roman" w:cs="Times New Roman"/>
          <w:b/>
          <w:bCs/>
          <w:sz w:val="24"/>
          <w:szCs w:val="24"/>
        </w:rPr>
        <w:t>jagu</w:t>
      </w:r>
    </w:p>
    <w:p w14:paraId="73750FA8" w14:textId="1E9CB7A5" w:rsidR="0065551D" w:rsidRPr="001E23F0" w:rsidRDefault="0065551D" w:rsidP="0065551D">
      <w:pPr>
        <w:jc w:val="center"/>
        <w:rPr>
          <w:rFonts w:ascii="Times New Roman" w:hAnsi="Times New Roman" w:cs="Times New Roman"/>
          <w:b/>
          <w:bCs/>
          <w:sz w:val="24"/>
          <w:szCs w:val="24"/>
        </w:rPr>
      </w:pPr>
      <w:r w:rsidRPr="001E23F0">
        <w:rPr>
          <w:rFonts w:ascii="Times New Roman" w:hAnsi="Times New Roman" w:cs="Times New Roman"/>
          <w:b/>
          <w:bCs/>
          <w:sz w:val="24"/>
          <w:szCs w:val="24"/>
        </w:rPr>
        <w:t>Rändehalduse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meetmed</w:t>
      </w:r>
    </w:p>
    <w:p w14:paraId="79FB37A8" w14:textId="77777777" w:rsidR="0065551D" w:rsidRPr="001E23F0" w:rsidRDefault="0065551D" w:rsidP="0065551D">
      <w:pPr>
        <w:jc w:val="center"/>
        <w:rPr>
          <w:rFonts w:ascii="Times New Roman" w:hAnsi="Times New Roman" w:cs="Times New Roman"/>
          <w:b/>
          <w:bCs/>
          <w:sz w:val="24"/>
          <w:szCs w:val="24"/>
        </w:rPr>
      </w:pPr>
    </w:p>
    <w:p w14:paraId="226E999A" w14:textId="4485FE21" w:rsidR="0065551D" w:rsidRPr="001E23F0" w:rsidRDefault="0065551D" w:rsidP="0065551D">
      <w:pPr>
        <w:rPr>
          <w:rFonts w:ascii="Times New Roman" w:hAnsi="Times New Roman" w:cs="Times New Roman"/>
          <w:b/>
          <w:bCs/>
          <w:sz w:val="24"/>
          <w:szCs w:val="24"/>
        </w:rPr>
      </w:pPr>
      <w:commentRangeStart w:id="42"/>
      <w:r w:rsidRPr="0D50FB03">
        <w:rPr>
          <w:rFonts w:ascii="Times New Roman" w:hAnsi="Times New Roman" w:cs="Times New Roman"/>
          <w:b/>
          <w:bCs/>
          <w:sz w:val="24"/>
          <w:szCs w:val="24"/>
        </w:rPr>
        <w:t>§</w:t>
      </w:r>
      <w:r w:rsidR="002E2C10" w:rsidRPr="0D50FB03">
        <w:rPr>
          <w:rFonts w:ascii="Times New Roman" w:hAnsi="Times New Roman" w:cs="Times New Roman"/>
          <w:b/>
          <w:bCs/>
          <w:sz w:val="24"/>
          <w:szCs w:val="24"/>
        </w:rPr>
        <w:t xml:space="preserve"> </w:t>
      </w:r>
      <w:r w:rsidR="0081200A" w:rsidRPr="0D50FB03">
        <w:rPr>
          <w:rFonts w:ascii="Times New Roman" w:hAnsi="Times New Roman" w:cs="Times New Roman"/>
          <w:b/>
          <w:bCs/>
          <w:sz w:val="24"/>
          <w:szCs w:val="24"/>
        </w:rPr>
        <w:t>10</w:t>
      </w:r>
      <w:r w:rsidRPr="0D50FB03">
        <w:rPr>
          <w:rFonts w:ascii="Times New Roman" w:hAnsi="Times New Roman" w:cs="Times New Roman"/>
          <w:b/>
          <w:bCs/>
          <w:sz w:val="24"/>
          <w:szCs w:val="24"/>
        </w:rPr>
        <w:t>.</w:t>
      </w:r>
      <w:r w:rsidR="002E2C10" w:rsidRPr="0D50FB03">
        <w:rPr>
          <w:rFonts w:ascii="Times New Roman" w:hAnsi="Times New Roman" w:cs="Times New Roman"/>
          <w:b/>
          <w:bCs/>
          <w:sz w:val="24"/>
          <w:szCs w:val="24"/>
        </w:rPr>
        <w:t xml:space="preserve"> </w:t>
      </w:r>
      <w:r w:rsidRPr="0D50FB03">
        <w:rPr>
          <w:rFonts w:ascii="Times New Roman" w:hAnsi="Times New Roman" w:cs="Times New Roman"/>
          <w:b/>
          <w:bCs/>
          <w:sz w:val="24"/>
          <w:szCs w:val="24"/>
        </w:rPr>
        <w:t>Ümberasustamine</w:t>
      </w:r>
      <w:r w:rsidR="002E2C10" w:rsidRPr="0D50FB03">
        <w:rPr>
          <w:rFonts w:ascii="Times New Roman" w:hAnsi="Times New Roman" w:cs="Times New Roman"/>
          <w:b/>
          <w:bCs/>
          <w:sz w:val="24"/>
          <w:szCs w:val="24"/>
        </w:rPr>
        <w:t xml:space="preserve"> </w:t>
      </w:r>
      <w:r w:rsidRPr="0D50FB03">
        <w:rPr>
          <w:rFonts w:ascii="Times New Roman" w:hAnsi="Times New Roman" w:cs="Times New Roman"/>
          <w:b/>
          <w:bCs/>
          <w:sz w:val="24"/>
          <w:szCs w:val="24"/>
        </w:rPr>
        <w:t>ja</w:t>
      </w:r>
      <w:r w:rsidR="002E2C10" w:rsidRPr="0D50FB03">
        <w:rPr>
          <w:rFonts w:ascii="Times New Roman" w:hAnsi="Times New Roman" w:cs="Times New Roman"/>
          <w:b/>
          <w:bCs/>
          <w:sz w:val="24"/>
          <w:szCs w:val="24"/>
        </w:rPr>
        <w:t xml:space="preserve"> </w:t>
      </w:r>
      <w:r w:rsidRPr="0D50FB03">
        <w:rPr>
          <w:rFonts w:ascii="Times New Roman" w:hAnsi="Times New Roman" w:cs="Times New Roman"/>
          <w:b/>
          <w:bCs/>
          <w:sz w:val="24"/>
          <w:szCs w:val="24"/>
        </w:rPr>
        <w:t>solidaarsusmehhanism</w:t>
      </w:r>
      <w:commentRangeEnd w:id="42"/>
      <w:r>
        <w:commentReference w:id="42"/>
      </w:r>
    </w:p>
    <w:p w14:paraId="0841B27D" w14:textId="77777777" w:rsidR="002E2C10" w:rsidRPr="001E23F0" w:rsidRDefault="002E2C10" w:rsidP="0065551D">
      <w:pPr>
        <w:rPr>
          <w:rFonts w:ascii="Times New Roman" w:hAnsi="Times New Roman" w:cs="Times New Roman"/>
          <w:b/>
          <w:bCs/>
          <w:sz w:val="24"/>
          <w:szCs w:val="24"/>
        </w:rPr>
      </w:pPr>
    </w:p>
    <w:p w14:paraId="08077A8C" w14:textId="7F89298A" w:rsidR="0065551D" w:rsidRPr="001E23F0" w:rsidRDefault="0065551D" w:rsidP="002E2C10">
      <w:pPr>
        <w:jc w:val="both"/>
        <w:rPr>
          <w:rFonts w:ascii="Times New Roman" w:hAnsi="Times New Roman" w:cs="Times New Roman"/>
          <w:sz w:val="24"/>
          <w:szCs w:val="24"/>
        </w:rPr>
      </w:pPr>
      <w:commentRangeStart w:id="43"/>
      <w:r w:rsidRPr="0D50FB03">
        <w:rPr>
          <w:rFonts w:ascii="Times New Roman" w:hAnsi="Times New Roman" w:cs="Times New Roman"/>
          <w:sz w:val="24"/>
          <w:szCs w:val="24"/>
        </w:rPr>
        <w:t>(1)</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Ümberasustamine</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on</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rahvusvahelise</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kaitse</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saanud</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isiku</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Eestisse</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vastuvõtmine</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kolmandast</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riigist.</w:t>
      </w:r>
    </w:p>
    <w:p w14:paraId="5C04291C" w14:textId="77777777" w:rsidR="002E2C10" w:rsidRPr="001E23F0" w:rsidRDefault="002E2C10" w:rsidP="002E2C10">
      <w:pPr>
        <w:jc w:val="both"/>
        <w:rPr>
          <w:rFonts w:ascii="Times New Roman" w:hAnsi="Times New Roman" w:cs="Times New Roman"/>
          <w:sz w:val="24"/>
          <w:szCs w:val="24"/>
        </w:rPr>
      </w:pPr>
    </w:p>
    <w:p w14:paraId="7147748D" w14:textId="0B25635F" w:rsidR="002E2C10" w:rsidRPr="001E23F0" w:rsidRDefault="0065551D" w:rsidP="002E2C10">
      <w:pPr>
        <w:jc w:val="both"/>
        <w:rPr>
          <w:rFonts w:ascii="Times New Roman" w:hAnsi="Times New Roman" w:cs="Times New Roman"/>
          <w:sz w:val="24"/>
          <w:szCs w:val="24"/>
        </w:rPr>
      </w:pPr>
      <w:r w:rsidRPr="0D50FB03">
        <w:rPr>
          <w:rFonts w:ascii="Times New Roman" w:hAnsi="Times New Roman" w:cs="Times New Roman"/>
          <w:sz w:val="24"/>
          <w:szCs w:val="24"/>
        </w:rPr>
        <w:t>(</w:t>
      </w:r>
      <w:r w:rsidR="00714DB7" w:rsidRPr="0D50FB03">
        <w:rPr>
          <w:rFonts w:ascii="Times New Roman" w:hAnsi="Times New Roman" w:cs="Times New Roman"/>
          <w:sz w:val="24"/>
          <w:szCs w:val="24"/>
        </w:rPr>
        <w:t>2</w:t>
      </w:r>
      <w:r w:rsidRPr="0D50FB03">
        <w:rPr>
          <w:rFonts w:ascii="Times New Roman" w:hAnsi="Times New Roman" w:cs="Times New Roman"/>
          <w:sz w:val="24"/>
          <w:szCs w:val="24"/>
        </w:rPr>
        <w:t>)</w:t>
      </w:r>
      <w:r w:rsidR="002E2C10" w:rsidRPr="0D50FB03">
        <w:rPr>
          <w:rFonts w:ascii="Times New Roman" w:hAnsi="Times New Roman" w:cs="Times New Roman"/>
          <w:sz w:val="24"/>
          <w:szCs w:val="24"/>
        </w:rPr>
        <w:t xml:space="preserve"> </w:t>
      </w:r>
      <w:r w:rsidRPr="0D50FB03">
        <w:rPr>
          <w:rFonts w:ascii="Times New Roman" w:hAnsi="Times New Roman" w:cs="Times New Roman"/>
          <w:sz w:val="24"/>
          <w:szCs w:val="24"/>
        </w:rPr>
        <w:t>Solidaarsusmehhanism</w:t>
      </w:r>
      <w:r w:rsidR="002E2C10"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on</w:t>
      </w:r>
      <w:r w:rsidR="002E2C10"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kogum</w:t>
      </w:r>
      <w:r w:rsidR="002E2C10" w:rsidRPr="0D50FB03">
        <w:rPr>
          <w:rFonts w:ascii="Times New Roman" w:hAnsi="Times New Roman" w:cs="Times New Roman"/>
          <w:sz w:val="24"/>
          <w:szCs w:val="24"/>
        </w:rPr>
        <w:t xml:space="preserve"> </w:t>
      </w:r>
      <w:r w:rsidR="00B516BF" w:rsidRPr="0D50FB03">
        <w:rPr>
          <w:rFonts w:ascii="Times New Roman" w:hAnsi="Times New Roman" w:cs="Times New Roman"/>
          <w:sz w:val="24"/>
          <w:szCs w:val="24"/>
        </w:rPr>
        <w:t xml:space="preserve">Euroopa Parlamendi ja nõukogu määruses (EL) 2024/1351 </w:t>
      </w:r>
      <w:del w:id="44" w:author="Autor">
        <w:r w:rsidRPr="0D50FB03" w:rsidDel="00B516BF">
          <w:rPr>
            <w:rFonts w:ascii="Times New Roman" w:hAnsi="Times New Roman" w:cs="Times New Roman"/>
            <w:sz w:val="24"/>
            <w:szCs w:val="24"/>
          </w:rPr>
          <w:delText>(rändehalduse kohta)</w:delText>
        </w:r>
      </w:del>
      <w:r w:rsidR="00B516BF"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toodud</w:t>
      </w:r>
      <w:r w:rsidR="002E2C10"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meetmetest,</w:t>
      </w:r>
      <w:r w:rsidR="002E2C10"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et</w:t>
      </w:r>
      <w:r w:rsidR="002E2C10"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toetada</w:t>
      </w:r>
      <w:r w:rsidR="002E2C10"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rändesurve</w:t>
      </w:r>
      <w:r w:rsidR="002E2C10"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all</w:t>
      </w:r>
      <w:r w:rsidR="002E2C10"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olevaid</w:t>
      </w:r>
      <w:r w:rsidR="002E2C10" w:rsidRPr="0D50FB03">
        <w:rPr>
          <w:rFonts w:ascii="Times New Roman" w:hAnsi="Times New Roman" w:cs="Times New Roman"/>
          <w:sz w:val="24"/>
          <w:szCs w:val="24"/>
        </w:rPr>
        <w:t xml:space="preserve"> </w:t>
      </w:r>
      <w:r w:rsidR="00AD3BE2" w:rsidRPr="0D50FB03">
        <w:rPr>
          <w:rFonts w:ascii="Times New Roman" w:hAnsi="Times New Roman" w:cs="Times New Roman"/>
          <w:sz w:val="24"/>
          <w:szCs w:val="24"/>
        </w:rPr>
        <w:t>liikmesriike.</w:t>
      </w:r>
    </w:p>
    <w:p w14:paraId="36F8397D" w14:textId="77777777" w:rsidR="00714DB7" w:rsidRPr="001E23F0" w:rsidRDefault="00714DB7" w:rsidP="002E2C10">
      <w:pPr>
        <w:jc w:val="both"/>
        <w:rPr>
          <w:rFonts w:ascii="Times New Roman" w:hAnsi="Times New Roman" w:cs="Times New Roman"/>
          <w:sz w:val="24"/>
          <w:szCs w:val="24"/>
        </w:rPr>
      </w:pPr>
    </w:p>
    <w:p w14:paraId="39703095" w14:textId="5F48E19C" w:rsidR="00714DB7" w:rsidRPr="001E23F0" w:rsidRDefault="00714DB7" w:rsidP="00714DB7">
      <w:pPr>
        <w:jc w:val="both"/>
        <w:rPr>
          <w:rFonts w:ascii="Times New Roman" w:hAnsi="Times New Roman" w:cs="Times New Roman"/>
          <w:sz w:val="24"/>
          <w:szCs w:val="24"/>
        </w:rPr>
      </w:pPr>
      <w:r w:rsidRPr="0D50FB03">
        <w:rPr>
          <w:rFonts w:ascii="Times New Roman" w:hAnsi="Times New Roman" w:cs="Times New Roman"/>
          <w:sz w:val="24"/>
          <w:szCs w:val="24"/>
        </w:rPr>
        <w:t>(3) Ümberpaigutamine on solidaarsusmehhanismi rakendamisel rahvusvahelise kaitse taotleja või selle saanud isiku Eestisse vastuvõtmine teisest Euroopa Liidu liikmesriigist või Eestis rahvusvahelise kaitse taotluse esitanud või selle saanud isiku üleandmine teise Euroopa Liidu liikmeriiki.</w:t>
      </w:r>
      <w:commentRangeEnd w:id="43"/>
      <w:r>
        <w:commentReference w:id="43"/>
      </w:r>
    </w:p>
    <w:p w14:paraId="5FBB1B55" w14:textId="77777777" w:rsidR="002E2C10" w:rsidRPr="001E23F0" w:rsidRDefault="002E2C10" w:rsidP="002E2C10">
      <w:pPr>
        <w:jc w:val="both"/>
        <w:rPr>
          <w:rFonts w:ascii="Times New Roman" w:hAnsi="Times New Roman" w:cs="Times New Roman"/>
          <w:sz w:val="24"/>
          <w:szCs w:val="24"/>
        </w:rPr>
      </w:pPr>
    </w:p>
    <w:p w14:paraId="29605B39" w14:textId="3B3BD3DF" w:rsidR="0065551D" w:rsidRPr="001E23F0" w:rsidRDefault="0065551D" w:rsidP="002E2C10">
      <w:pPr>
        <w:jc w:val="both"/>
        <w:rPr>
          <w:rFonts w:ascii="Times New Roman" w:hAnsi="Times New Roman" w:cs="Times New Roman"/>
          <w:sz w:val="24"/>
          <w:szCs w:val="24"/>
        </w:rPr>
      </w:pPr>
      <w:r w:rsidRPr="001E23F0">
        <w:rPr>
          <w:rFonts w:ascii="Times New Roman" w:hAnsi="Times New Roman" w:cs="Times New Roman"/>
          <w:sz w:val="24"/>
          <w:szCs w:val="24"/>
        </w:rPr>
        <w:t>(</w:t>
      </w:r>
      <w:r w:rsidR="003D06AB" w:rsidRPr="001E23F0">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Valitsus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otsustab</w:t>
      </w:r>
      <w:r w:rsidR="00714DB7" w:rsidRPr="001E23F0">
        <w:rPr>
          <w:rFonts w:ascii="Times New Roman" w:hAnsi="Times New Roman" w:cs="Times New Roman"/>
          <w:sz w:val="24"/>
          <w:szCs w:val="24"/>
        </w:rPr>
        <w:t xml:space="preserve"> </w:t>
      </w:r>
      <w:r w:rsidRPr="001E23F0">
        <w:rPr>
          <w:rFonts w:ascii="Times New Roman" w:hAnsi="Times New Roman" w:cs="Times New Roman"/>
          <w:sz w:val="24"/>
          <w:szCs w:val="24"/>
        </w:rPr>
        <w:t>osalemise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ümberasustamises</w:t>
      </w:r>
      <w:r w:rsidR="002458C3">
        <w:rPr>
          <w:rFonts w:ascii="Times New Roman" w:hAnsi="Times New Roman" w:cs="Times New Roman"/>
          <w:sz w:val="24"/>
          <w:szCs w:val="24"/>
        </w:rPr>
        <w:t xml:space="preserve"> ja</w:t>
      </w:r>
      <w:r w:rsidR="00714DB7" w:rsidRPr="001E23F0">
        <w:rPr>
          <w:rFonts w:ascii="Times New Roman" w:hAnsi="Times New Roman" w:cs="Times New Roman"/>
          <w:sz w:val="24"/>
          <w:szCs w:val="24"/>
        </w:rPr>
        <w:t xml:space="preserve"> </w:t>
      </w:r>
      <w:r w:rsidR="007805E5" w:rsidRPr="001E23F0">
        <w:rPr>
          <w:rFonts w:ascii="Times New Roman" w:hAnsi="Times New Roman" w:cs="Times New Roman"/>
          <w:sz w:val="24"/>
          <w:szCs w:val="24"/>
        </w:rPr>
        <w:t xml:space="preserve">teiste liikmesriikide toetamise </w:t>
      </w:r>
      <w:r w:rsidR="002E2C10" w:rsidRPr="001E23F0">
        <w:rPr>
          <w:rFonts w:ascii="Times New Roman" w:hAnsi="Times New Roman" w:cs="Times New Roman"/>
          <w:sz w:val="24"/>
          <w:szCs w:val="24"/>
        </w:rPr>
        <w:t>solidaarsusmehhanismi</w:t>
      </w:r>
      <w:r w:rsidR="007805E5" w:rsidRPr="001E23F0">
        <w:rPr>
          <w:rFonts w:ascii="Times New Roman" w:hAnsi="Times New Roman" w:cs="Times New Roman"/>
          <w:sz w:val="24"/>
          <w:szCs w:val="24"/>
        </w:rPr>
        <w:t xml:space="preserve"> raames</w:t>
      </w:r>
      <w:r w:rsidR="00714DB7"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kooskõlastades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Riigikogu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komisjoniga.</w:t>
      </w:r>
    </w:p>
    <w:p w14:paraId="313319A8" w14:textId="77777777" w:rsidR="002E2C10" w:rsidRPr="001E23F0" w:rsidRDefault="002E2C10" w:rsidP="002E2C10">
      <w:pPr>
        <w:jc w:val="both"/>
        <w:rPr>
          <w:rFonts w:ascii="Times New Roman" w:hAnsi="Times New Roman" w:cs="Times New Roman"/>
          <w:sz w:val="24"/>
          <w:szCs w:val="24"/>
        </w:rPr>
      </w:pPr>
    </w:p>
    <w:p w14:paraId="2A81D689" w14:textId="5B427572" w:rsidR="00714DB7" w:rsidRPr="001E23F0" w:rsidRDefault="00714DB7" w:rsidP="00714DB7">
      <w:pPr>
        <w:jc w:val="both"/>
        <w:rPr>
          <w:rFonts w:ascii="Times New Roman" w:hAnsi="Times New Roman" w:cs="Times New Roman"/>
          <w:sz w:val="24"/>
          <w:szCs w:val="24"/>
        </w:rPr>
      </w:pPr>
      <w:r w:rsidRPr="001E23F0">
        <w:rPr>
          <w:rFonts w:ascii="Times New Roman" w:hAnsi="Times New Roman" w:cs="Times New Roman"/>
          <w:sz w:val="24"/>
          <w:szCs w:val="24"/>
        </w:rPr>
        <w:t>(5) Käesoleva paragrahvi lõikes 4 nimetatud otsuses ümberasustamise kohta määratakse kindlaks vähemalt ümberasustatavate isikute piirarv ja päritoluriik ning ümberasustamise aasta.</w:t>
      </w:r>
    </w:p>
    <w:p w14:paraId="1BCD3548" w14:textId="77777777" w:rsidR="00714DB7" w:rsidRPr="001E23F0" w:rsidRDefault="00714DB7" w:rsidP="002E2C10">
      <w:pPr>
        <w:jc w:val="both"/>
        <w:rPr>
          <w:rFonts w:ascii="Times New Roman" w:hAnsi="Times New Roman" w:cs="Times New Roman"/>
          <w:sz w:val="24"/>
          <w:szCs w:val="24"/>
        </w:rPr>
      </w:pPr>
    </w:p>
    <w:p w14:paraId="3A8F819E" w14:textId="3565240E" w:rsidR="007F7A69" w:rsidRPr="001E23F0" w:rsidRDefault="007F7A69" w:rsidP="002E2C10">
      <w:pPr>
        <w:jc w:val="both"/>
        <w:rPr>
          <w:rFonts w:ascii="Times New Roman" w:hAnsi="Times New Roman" w:cs="Times New Roman"/>
          <w:sz w:val="24"/>
          <w:szCs w:val="24"/>
        </w:rPr>
      </w:pPr>
      <w:r w:rsidRPr="001E23F0">
        <w:rPr>
          <w:rFonts w:ascii="Times New Roman" w:hAnsi="Times New Roman" w:cs="Times New Roman"/>
          <w:sz w:val="24"/>
          <w:szCs w:val="24"/>
        </w:rPr>
        <w:t>(</w:t>
      </w:r>
      <w:r w:rsidR="00714DB7" w:rsidRPr="001E23F0">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4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solidaarsusmehhanismi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määratakse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kindlaks:</w:t>
      </w:r>
    </w:p>
    <w:p w14:paraId="2E6C61D8" w14:textId="2C65D138" w:rsidR="007F7A69" w:rsidRPr="001E23F0" w:rsidRDefault="007F7A69" w:rsidP="002E2C10">
      <w:pPr>
        <w:jc w:val="both"/>
        <w:rPr>
          <w:rFonts w:ascii="Times New Roman" w:hAnsi="Times New Roman" w:cs="Times New Roman"/>
          <w:sz w:val="24"/>
          <w:szCs w:val="24"/>
        </w:rPr>
      </w:pPr>
      <w:r w:rsidRPr="001E23F0">
        <w:rPr>
          <w:rFonts w:ascii="Times New Roman" w:hAnsi="Times New Roman" w:cs="Times New Roman"/>
          <w:sz w:val="24"/>
          <w:szCs w:val="24"/>
        </w:rPr>
        <w:lastRenderedPageBreak/>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783F19" w:rsidRPr="001E23F0">
        <w:rPr>
          <w:rFonts w:ascii="Times New Roman" w:hAnsi="Times New Roman" w:cs="Times New Roman"/>
          <w:sz w:val="24"/>
          <w:szCs w:val="24"/>
        </w:rPr>
        <w:t>taotlejate</w:t>
      </w:r>
      <w:r w:rsidR="002E2C10" w:rsidRPr="001E23F0">
        <w:rPr>
          <w:rFonts w:ascii="Times New Roman" w:hAnsi="Times New Roman" w:cs="Times New Roman"/>
          <w:sz w:val="24"/>
          <w:szCs w:val="24"/>
        </w:rPr>
        <w:t xml:space="preserve"> </w:t>
      </w:r>
      <w:r w:rsidR="00783F19"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783F19"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vastuvõtmise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piirarv</w:t>
      </w:r>
      <w:r w:rsidR="002458C3">
        <w:rPr>
          <w:rFonts w:ascii="Times New Roman" w:hAnsi="Times New Roman" w:cs="Times New Roman"/>
          <w:sz w:val="24"/>
          <w:szCs w:val="24"/>
        </w:rPr>
        <w:t xml:space="preserve"> </w:t>
      </w:r>
      <w:r w:rsidR="0099413C"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99413C" w:rsidRPr="001E23F0">
        <w:rPr>
          <w:rFonts w:ascii="Times New Roman" w:hAnsi="Times New Roman" w:cs="Times New Roman"/>
          <w:sz w:val="24"/>
          <w:szCs w:val="24"/>
        </w:rPr>
        <w:t>aasta;</w:t>
      </w:r>
    </w:p>
    <w:p w14:paraId="0EF25970" w14:textId="18D8570E" w:rsidR="007F7A69" w:rsidRPr="001E23F0" w:rsidRDefault="007F7A69" w:rsidP="002E2C10">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99413C" w:rsidRPr="001E23F0">
        <w:rPr>
          <w:rFonts w:ascii="Times New Roman" w:hAnsi="Times New Roman" w:cs="Times New Roman"/>
          <w:sz w:val="24"/>
          <w:szCs w:val="24"/>
        </w:rPr>
        <w:t>rahaline</w:t>
      </w:r>
      <w:r w:rsidR="002E2C10" w:rsidRPr="001E23F0">
        <w:rPr>
          <w:rFonts w:ascii="Times New Roman" w:hAnsi="Times New Roman" w:cs="Times New Roman"/>
          <w:sz w:val="24"/>
          <w:szCs w:val="24"/>
        </w:rPr>
        <w:t xml:space="preserve"> </w:t>
      </w:r>
      <w:r w:rsidR="0099413C" w:rsidRPr="001E23F0">
        <w:rPr>
          <w:rFonts w:ascii="Times New Roman" w:hAnsi="Times New Roman" w:cs="Times New Roman"/>
          <w:sz w:val="24"/>
          <w:szCs w:val="24"/>
        </w:rPr>
        <w:t>toetus</w:t>
      </w:r>
      <w:r w:rsidR="002E2C10" w:rsidRPr="001E23F0">
        <w:rPr>
          <w:rFonts w:ascii="Times New Roman" w:hAnsi="Times New Roman" w:cs="Times New Roman"/>
          <w:sz w:val="24"/>
          <w:szCs w:val="24"/>
        </w:rPr>
        <w:t xml:space="preserve"> </w:t>
      </w:r>
      <w:r w:rsidR="0099413C" w:rsidRPr="001E23F0">
        <w:rPr>
          <w:rFonts w:ascii="Times New Roman" w:hAnsi="Times New Roman" w:cs="Times New Roman"/>
          <w:sz w:val="24"/>
          <w:szCs w:val="24"/>
        </w:rPr>
        <w:t>või</w:t>
      </w:r>
    </w:p>
    <w:p w14:paraId="48AE3209" w14:textId="5315AD47" w:rsidR="0099413C" w:rsidRPr="001E23F0" w:rsidRDefault="0099413C" w:rsidP="002E2C10">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alternatiivsed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toetusmeetmed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kooskõlas</w:t>
      </w:r>
      <w:r w:rsidR="002E2C10" w:rsidRPr="001E23F0">
        <w:rPr>
          <w:rFonts w:ascii="Times New Roman" w:hAnsi="Times New Roman" w:cs="Times New Roman"/>
          <w:sz w:val="24"/>
          <w:szCs w:val="24"/>
        </w:rPr>
        <w:t xml:space="preserve"> </w:t>
      </w:r>
      <w:r w:rsidR="00714DB7" w:rsidRPr="001E23F0">
        <w:rPr>
          <w:rFonts w:ascii="Times New Roman" w:hAnsi="Times New Roman" w:cs="Times New Roman"/>
          <w:sz w:val="24"/>
          <w:szCs w:val="24"/>
        </w:rPr>
        <w:t>Euroopa Parlamendi ja nõukogu määrusega (EL) 2024/1351 (rändehalduse kohta)</w:t>
      </w:r>
      <w:r w:rsidRPr="001E23F0">
        <w:rPr>
          <w:rFonts w:ascii="Times New Roman" w:hAnsi="Times New Roman" w:cs="Times New Roman"/>
          <w:sz w:val="24"/>
          <w:szCs w:val="24"/>
        </w:rPr>
        <w:t>.</w:t>
      </w:r>
    </w:p>
    <w:p w14:paraId="6FB828F3" w14:textId="77777777" w:rsidR="007805E5" w:rsidRPr="001E23F0" w:rsidRDefault="007805E5" w:rsidP="002E2C10">
      <w:pPr>
        <w:jc w:val="both"/>
        <w:rPr>
          <w:rFonts w:ascii="Times New Roman" w:hAnsi="Times New Roman" w:cs="Times New Roman"/>
          <w:sz w:val="24"/>
          <w:szCs w:val="24"/>
        </w:rPr>
      </w:pPr>
    </w:p>
    <w:p w14:paraId="5805398D" w14:textId="3B180F62" w:rsidR="007805E5" w:rsidRPr="001E23F0" w:rsidRDefault="007805E5" w:rsidP="007805E5">
      <w:pPr>
        <w:jc w:val="both"/>
        <w:rPr>
          <w:rFonts w:ascii="Times New Roman" w:hAnsi="Times New Roman" w:cs="Times New Roman"/>
          <w:sz w:val="24"/>
          <w:szCs w:val="24"/>
        </w:rPr>
      </w:pPr>
      <w:r w:rsidRPr="001E23F0">
        <w:rPr>
          <w:rFonts w:ascii="Times New Roman" w:hAnsi="Times New Roman" w:cs="Times New Roman"/>
          <w:sz w:val="24"/>
          <w:szCs w:val="24"/>
        </w:rPr>
        <w:t xml:space="preserve">(7) Välismaalase võib Eestisse ümber asustada pärast </w:t>
      </w:r>
      <w:r w:rsidR="00B516BF" w:rsidRPr="001E23F0">
        <w:rPr>
          <w:rFonts w:ascii="Times New Roman" w:hAnsi="Times New Roman" w:cs="Times New Roman"/>
          <w:sz w:val="24"/>
          <w:szCs w:val="24"/>
        </w:rPr>
        <w:t>Politsei- ja Piirivalveameti otsust tunnustada isik</w:t>
      </w:r>
      <w:r w:rsidRPr="001E23F0">
        <w:rPr>
          <w:rFonts w:ascii="Times New Roman" w:hAnsi="Times New Roman" w:cs="Times New Roman"/>
          <w:sz w:val="24"/>
          <w:szCs w:val="24"/>
        </w:rPr>
        <w:t xml:space="preserve"> rahvusvahelise kaitse saajana</w:t>
      </w:r>
      <w:r w:rsidR="00D60857" w:rsidRPr="001E23F0">
        <w:rPr>
          <w:rFonts w:ascii="Times New Roman" w:hAnsi="Times New Roman" w:cs="Times New Roman"/>
          <w:sz w:val="24"/>
          <w:szCs w:val="24"/>
        </w:rPr>
        <w:t>.</w:t>
      </w:r>
    </w:p>
    <w:p w14:paraId="6874C72E" w14:textId="77777777" w:rsidR="003D06AB" w:rsidRPr="001E23F0" w:rsidRDefault="003D06AB" w:rsidP="002E2C10">
      <w:pPr>
        <w:jc w:val="both"/>
        <w:rPr>
          <w:rFonts w:ascii="Times New Roman" w:hAnsi="Times New Roman" w:cs="Times New Roman"/>
          <w:sz w:val="24"/>
          <w:szCs w:val="24"/>
        </w:rPr>
      </w:pPr>
    </w:p>
    <w:p w14:paraId="0ECCDA96" w14:textId="0B2945F6" w:rsidR="003D06AB" w:rsidRPr="001E23F0" w:rsidRDefault="003D06AB" w:rsidP="002E2C10">
      <w:pPr>
        <w:jc w:val="both"/>
        <w:rPr>
          <w:rFonts w:ascii="Times New Roman" w:hAnsi="Times New Roman" w:cs="Times New Roman"/>
          <w:sz w:val="24"/>
          <w:szCs w:val="24"/>
        </w:rPr>
      </w:pPr>
      <w:r w:rsidRPr="001E23F0">
        <w:rPr>
          <w:rFonts w:ascii="Times New Roman" w:hAnsi="Times New Roman" w:cs="Times New Roman"/>
          <w:sz w:val="24"/>
          <w:szCs w:val="24"/>
        </w:rPr>
        <w:t>(</w:t>
      </w:r>
      <w:r w:rsidR="007805E5" w:rsidRPr="001E23F0">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783F19" w:rsidRPr="001E23F0">
        <w:rPr>
          <w:rFonts w:ascii="Times New Roman" w:hAnsi="Times New Roman" w:cs="Times New Roman"/>
          <w:sz w:val="24"/>
          <w:szCs w:val="24"/>
        </w:rPr>
        <w:t>Solidaarsusmehhanismi</w:t>
      </w:r>
      <w:r w:rsidR="002E2C10" w:rsidRPr="001E23F0">
        <w:rPr>
          <w:rFonts w:ascii="Times New Roman" w:hAnsi="Times New Roman" w:cs="Times New Roman"/>
          <w:sz w:val="24"/>
          <w:szCs w:val="24"/>
        </w:rPr>
        <w:t xml:space="preserve"> </w:t>
      </w:r>
      <w:r w:rsidR="00783F19" w:rsidRPr="001E23F0">
        <w:rPr>
          <w:rFonts w:ascii="Times New Roman" w:hAnsi="Times New Roman" w:cs="Times New Roman"/>
          <w:sz w:val="24"/>
          <w:szCs w:val="24"/>
        </w:rPr>
        <w:t>raames</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liikmesriikidelt</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toetuse</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toetuse</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viisid</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otsustab</w:t>
      </w:r>
      <w:r w:rsidR="002E2C10" w:rsidRPr="001E23F0">
        <w:rPr>
          <w:rFonts w:ascii="Times New Roman" w:hAnsi="Times New Roman" w:cs="Times New Roman"/>
          <w:sz w:val="24"/>
          <w:szCs w:val="24"/>
        </w:rPr>
        <w:t xml:space="preserve"> </w:t>
      </w:r>
      <w:r w:rsidR="007805E5" w:rsidRPr="001E23F0">
        <w:rPr>
          <w:rFonts w:ascii="Times New Roman" w:hAnsi="Times New Roman" w:cs="Times New Roman"/>
          <w:sz w:val="24"/>
          <w:szCs w:val="24"/>
        </w:rPr>
        <w:t>valdkonna eest vastutav minister</w:t>
      </w:r>
      <w:r w:rsidR="0011358C" w:rsidRPr="001E23F0">
        <w:rPr>
          <w:rFonts w:ascii="Times New Roman" w:hAnsi="Times New Roman" w:cs="Times New Roman"/>
          <w:sz w:val="24"/>
          <w:szCs w:val="24"/>
        </w:rPr>
        <w:t>.</w:t>
      </w:r>
    </w:p>
    <w:p w14:paraId="036C0D0B" w14:textId="77777777" w:rsidR="00815195" w:rsidRPr="001E23F0" w:rsidRDefault="00815195" w:rsidP="00DE7173">
      <w:pPr>
        <w:rPr>
          <w:rFonts w:ascii="Times New Roman" w:hAnsi="Times New Roman" w:cs="Times New Roman"/>
          <w:sz w:val="24"/>
          <w:szCs w:val="24"/>
        </w:rPr>
      </w:pPr>
    </w:p>
    <w:p w14:paraId="57C7BCA7" w14:textId="50E067A6" w:rsidR="00815195" w:rsidRPr="001E23F0" w:rsidRDefault="00815195" w:rsidP="00815195">
      <w:pPr>
        <w:rPr>
          <w:rFonts w:ascii="Times New Roman" w:hAnsi="Times New Roman" w:cs="Times New Roman"/>
          <w:b/>
          <w:bCs/>
          <w:sz w:val="24"/>
          <w:szCs w:val="24"/>
        </w:rPr>
      </w:pPr>
      <w:bookmarkStart w:id="45" w:name="_Hlk188877187"/>
      <w:r w:rsidRPr="0D50FB03">
        <w:rPr>
          <w:rFonts w:ascii="Times New Roman" w:hAnsi="Times New Roman" w:cs="Times New Roman"/>
          <w:b/>
          <w:bCs/>
          <w:sz w:val="24"/>
          <w:szCs w:val="24"/>
        </w:rPr>
        <w:t xml:space="preserve">§ </w:t>
      </w:r>
      <w:r w:rsidR="0081200A" w:rsidRPr="0D50FB03">
        <w:rPr>
          <w:rFonts w:ascii="Times New Roman" w:hAnsi="Times New Roman" w:cs="Times New Roman"/>
          <w:b/>
          <w:bCs/>
          <w:sz w:val="24"/>
          <w:szCs w:val="24"/>
        </w:rPr>
        <w:t>11</w:t>
      </w:r>
      <w:r w:rsidRPr="0D50FB03">
        <w:rPr>
          <w:rFonts w:ascii="Times New Roman" w:hAnsi="Times New Roman" w:cs="Times New Roman"/>
          <w:b/>
          <w:bCs/>
          <w:sz w:val="24"/>
          <w:szCs w:val="24"/>
        </w:rPr>
        <w:t xml:space="preserve">. Välismaalase </w:t>
      </w:r>
      <w:commentRangeStart w:id="46"/>
      <w:r w:rsidRPr="0D50FB03">
        <w:rPr>
          <w:rFonts w:ascii="Times New Roman" w:hAnsi="Times New Roman" w:cs="Times New Roman"/>
          <w:b/>
          <w:bCs/>
          <w:sz w:val="24"/>
          <w:szCs w:val="24"/>
        </w:rPr>
        <w:t xml:space="preserve">vastutavale Euroopa Liidu liikmesriigile </w:t>
      </w:r>
      <w:commentRangeEnd w:id="46"/>
      <w:r>
        <w:commentReference w:id="46"/>
      </w:r>
      <w:r w:rsidRPr="0D50FB03">
        <w:rPr>
          <w:rFonts w:ascii="Times New Roman" w:hAnsi="Times New Roman" w:cs="Times New Roman"/>
          <w:b/>
          <w:bCs/>
          <w:sz w:val="24"/>
          <w:szCs w:val="24"/>
        </w:rPr>
        <w:t>üleandmine</w:t>
      </w:r>
    </w:p>
    <w:p w14:paraId="249D3E31" w14:textId="77777777" w:rsidR="00815195" w:rsidRPr="001E23F0" w:rsidRDefault="00815195" w:rsidP="00815195">
      <w:pPr>
        <w:rPr>
          <w:rFonts w:ascii="Times New Roman" w:hAnsi="Times New Roman" w:cs="Times New Roman"/>
          <w:b/>
          <w:bCs/>
          <w:sz w:val="24"/>
          <w:szCs w:val="24"/>
        </w:rPr>
      </w:pPr>
    </w:p>
    <w:p w14:paraId="3F67AA61" w14:textId="77777777" w:rsidR="00815195" w:rsidRPr="001E23F0" w:rsidRDefault="00815195" w:rsidP="00815195">
      <w:pPr>
        <w:jc w:val="both"/>
        <w:rPr>
          <w:rFonts w:ascii="Times New Roman" w:hAnsi="Times New Roman" w:cs="Times New Roman"/>
          <w:sz w:val="24"/>
          <w:szCs w:val="24"/>
        </w:rPr>
      </w:pPr>
      <w:r w:rsidRPr="0D50FB03">
        <w:rPr>
          <w:rFonts w:ascii="Times New Roman" w:hAnsi="Times New Roman" w:cs="Times New Roman"/>
          <w:sz w:val="24"/>
          <w:szCs w:val="24"/>
        </w:rPr>
        <w:t xml:space="preserve">(1) Kui Politsei- ja Piirivalveamet otsustab algatada välismaalase üleandmise menetluse Euroopa Parlamendi ja nõukogu määruses (EL) 2024/1351 </w:t>
      </w:r>
      <w:del w:id="47" w:author="Autor">
        <w:r w:rsidRPr="0D50FB03" w:rsidDel="00815195">
          <w:rPr>
            <w:rFonts w:ascii="Times New Roman" w:hAnsi="Times New Roman" w:cs="Times New Roman"/>
            <w:sz w:val="24"/>
            <w:szCs w:val="24"/>
          </w:rPr>
          <w:delText>(rändehalduse kohta)</w:delText>
        </w:r>
      </w:del>
      <w:r w:rsidRPr="0D50FB03">
        <w:rPr>
          <w:rFonts w:ascii="Times New Roman" w:hAnsi="Times New Roman" w:cs="Times New Roman"/>
          <w:sz w:val="24"/>
          <w:szCs w:val="24"/>
        </w:rPr>
        <w:t xml:space="preserve"> sätestatud korras, kohaldatakse välismaalase kinnipidamisele käesolevas seaduses rahvusvahelise kaitse taotleja kinnipidamise kohta sätestatut.</w:t>
      </w:r>
    </w:p>
    <w:p w14:paraId="07001725" w14:textId="77777777" w:rsidR="00815195" w:rsidRPr="001E23F0" w:rsidRDefault="00815195" w:rsidP="00815195">
      <w:pPr>
        <w:jc w:val="both"/>
        <w:rPr>
          <w:rFonts w:ascii="Times New Roman" w:hAnsi="Times New Roman" w:cs="Times New Roman"/>
          <w:sz w:val="24"/>
          <w:szCs w:val="24"/>
        </w:rPr>
      </w:pPr>
    </w:p>
    <w:p w14:paraId="298499FE" w14:textId="77777777" w:rsidR="00815195" w:rsidRPr="001E23F0" w:rsidRDefault="00815195" w:rsidP="00815195">
      <w:pPr>
        <w:jc w:val="both"/>
        <w:rPr>
          <w:rFonts w:ascii="Times New Roman" w:hAnsi="Times New Roman" w:cs="Times New Roman"/>
          <w:sz w:val="24"/>
          <w:szCs w:val="24"/>
        </w:rPr>
      </w:pPr>
      <w:r w:rsidRPr="001E23F0">
        <w:rPr>
          <w:rFonts w:ascii="Times New Roman" w:hAnsi="Times New Roman" w:cs="Times New Roman"/>
          <w:sz w:val="24"/>
          <w:szCs w:val="24"/>
        </w:rPr>
        <w:t xml:space="preserve">(2) Politsei- ja Piirivalveamet vormistab välismaalase vastutavale Euroopa Liidu liikmesriigile üleandmise otsuse (edaspidi </w:t>
      </w:r>
      <w:r w:rsidRPr="001E23F0">
        <w:rPr>
          <w:rFonts w:ascii="Times New Roman" w:hAnsi="Times New Roman" w:cs="Times New Roman"/>
          <w:i/>
          <w:iCs/>
          <w:sz w:val="24"/>
          <w:szCs w:val="24"/>
        </w:rPr>
        <w:t>üleandmise otsus</w:t>
      </w:r>
      <w:r w:rsidRPr="001E23F0">
        <w:rPr>
          <w:rFonts w:ascii="Times New Roman" w:hAnsi="Times New Roman" w:cs="Times New Roman"/>
          <w:sz w:val="24"/>
          <w:szCs w:val="24"/>
        </w:rPr>
        <w:t>) kirjalikult.</w:t>
      </w:r>
    </w:p>
    <w:p w14:paraId="5F147DE9" w14:textId="77777777" w:rsidR="00815195" w:rsidRPr="001E23F0" w:rsidRDefault="00815195" w:rsidP="00815195">
      <w:pPr>
        <w:jc w:val="both"/>
        <w:rPr>
          <w:rFonts w:ascii="Times New Roman" w:hAnsi="Times New Roman" w:cs="Times New Roman"/>
          <w:sz w:val="24"/>
          <w:szCs w:val="24"/>
        </w:rPr>
      </w:pPr>
    </w:p>
    <w:p w14:paraId="302F4F47" w14:textId="6FE5A3D2" w:rsidR="00815195" w:rsidRPr="001E23F0" w:rsidRDefault="00815195" w:rsidP="00815195">
      <w:pPr>
        <w:jc w:val="both"/>
        <w:rPr>
          <w:rFonts w:ascii="Times New Roman" w:hAnsi="Times New Roman" w:cs="Times New Roman"/>
          <w:sz w:val="24"/>
          <w:szCs w:val="24"/>
        </w:rPr>
      </w:pPr>
      <w:r w:rsidRPr="0D50FB03">
        <w:rPr>
          <w:rFonts w:ascii="Times New Roman" w:hAnsi="Times New Roman" w:cs="Times New Roman"/>
          <w:sz w:val="24"/>
          <w:szCs w:val="24"/>
        </w:rPr>
        <w:t xml:space="preserve">(3) Politsei- ja Piirivalveamet võib </w:t>
      </w:r>
      <w:commentRangeStart w:id="48"/>
      <w:r w:rsidRPr="0D50FB03">
        <w:rPr>
          <w:rFonts w:ascii="Times New Roman" w:hAnsi="Times New Roman" w:cs="Times New Roman"/>
          <w:sz w:val="24"/>
          <w:szCs w:val="24"/>
        </w:rPr>
        <w:t>üleandmise otsuse teha keelduvas otsuses</w:t>
      </w:r>
      <w:r w:rsidR="00D60857" w:rsidRPr="0D50FB03">
        <w:rPr>
          <w:rFonts w:ascii="Times New Roman" w:hAnsi="Times New Roman" w:cs="Times New Roman"/>
          <w:sz w:val="24"/>
          <w:szCs w:val="24"/>
        </w:rPr>
        <w:t>.</w:t>
      </w:r>
      <w:commentRangeEnd w:id="48"/>
      <w:r>
        <w:commentReference w:id="48"/>
      </w:r>
    </w:p>
    <w:p w14:paraId="22012565" w14:textId="77777777" w:rsidR="00815195" w:rsidRPr="001E23F0" w:rsidRDefault="00815195" w:rsidP="00815195">
      <w:pPr>
        <w:jc w:val="both"/>
        <w:rPr>
          <w:rFonts w:ascii="Times New Roman" w:hAnsi="Times New Roman" w:cs="Times New Roman"/>
          <w:sz w:val="24"/>
          <w:szCs w:val="24"/>
        </w:rPr>
      </w:pPr>
    </w:p>
    <w:p w14:paraId="21045BED" w14:textId="77777777" w:rsidR="00815195" w:rsidRPr="001E23F0" w:rsidRDefault="00815195" w:rsidP="00815195">
      <w:pPr>
        <w:jc w:val="both"/>
        <w:rPr>
          <w:rFonts w:ascii="Times New Roman" w:hAnsi="Times New Roman" w:cs="Times New Roman"/>
          <w:sz w:val="24"/>
          <w:szCs w:val="24"/>
        </w:rPr>
      </w:pPr>
      <w:r w:rsidRPr="001E23F0">
        <w:rPr>
          <w:rFonts w:ascii="Times New Roman" w:hAnsi="Times New Roman" w:cs="Times New Roman"/>
          <w:sz w:val="24"/>
          <w:szCs w:val="24"/>
        </w:rPr>
        <w:t>(4) Politsei- ja Piirivalveamet võib üleandmise otsuses määrata lahkumiskohustuse vabatahtliku täitmise tähtaja pikkusega 7 kuni 30 päeva.</w:t>
      </w:r>
    </w:p>
    <w:p w14:paraId="3F474A78" w14:textId="77777777" w:rsidR="00815195" w:rsidRPr="001E23F0" w:rsidRDefault="00815195" w:rsidP="00815195">
      <w:pPr>
        <w:jc w:val="both"/>
        <w:rPr>
          <w:rFonts w:ascii="Times New Roman" w:hAnsi="Times New Roman" w:cs="Times New Roman"/>
          <w:sz w:val="24"/>
          <w:szCs w:val="24"/>
        </w:rPr>
      </w:pPr>
    </w:p>
    <w:p w14:paraId="2D00C05A" w14:textId="77777777" w:rsidR="00815195" w:rsidRPr="001E23F0" w:rsidRDefault="00815195" w:rsidP="00815195">
      <w:pPr>
        <w:jc w:val="both"/>
        <w:rPr>
          <w:rFonts w:ascii="Times New Roman" w:hAnsi="Times New Roman" w:cs="Times New Roman"/>
          <w:sz w:val="24"/>
          <w:szCs w:val="24"/>
        </w:rPr>
      </w:pPr>
      <w:r w:rsidRPr="001E23F0">
        <w:rPr>
          <w:rFonts w:ascii="Times New Roman" w:hAnsi="Times New Roman" w:cs="Times New Roman"/>
          <w:sz w:val="24"/>
          <w:szCs w:val="24"/>
        </w:rPr>
        <w:t>(5) Politsei- ja Piirivalveamet võib üleandmise otsuses määratud lahkumiskohustuse vabatahtliku täitmise tähtaega pikendada kuni 30 päeva võrra.</w:t>
      </w:r>
    </w:p>
    <w:p w14:paraId="10DFFF9C" w14:textId="77777777" w:rsidR="00815195" w:rsidRPr="001E23F0" w:rsidRDefault="00815195" w:rsidP="00815195">
      <w:pPr>
        <w:jc w:val="both"/>
        <w:rPr>
          <w:rFonts w:ascii="Times New Roman" w:hAnsi="Times New Roman" w:cs="Times New Roman"/>
          <w:sz w:val="24"/>
          <w:szCs w:val="24"/>
        </w:rPr>
      </w:pPr>
    </w:p>
    <w:p w14:paraId="7C5DBF03" w14:textId="38594091" w:rsidR="00815195" w:rsidRPr="001E23F0" w:rsidRDefault="00815195" w:rsidP="00815195">
      <w:pPr>
        <w:jc w:val="both"/>
        <w:rPr>
          <w:rFonts w:ascii="Times New Roman" w:hAnsi="Times New Roman" w:cs="Times New Roman"/>
          <w:sz w:val="24"/>
          <w:szCs w:val="24"/>
        </w:rPr>
      </w:pPr>
      <w:r w:rsidRPr="0D50FB03">
        <w:rPr>
          <w:rFonts w:ascii="Times New Roman" w:hAnsi="Times New Roman" w:cs="Times New Roman"/>
          <w:sz w:val="24"/>
          <w:szCs w:val="24"/>
        </w:rPr>
        <w:t>(6) Politsei- ja Piirivalveamet jätab üleandmise otsuses lahkumiskohustuse vabatahtliku täitmise tähtaja määramata, kui v</w:t>
      </w:r>
      <w:commentRangeStart w:id="49"/>
      <w:r w:rsidRPr="0D50FB03">
        <w:rPr>
          <w:rFonts w:ascii="Times New Roman" w:hAnsi="Times New Roman" w:cs="Times New Roman"/>
          <w:sz w:val="24"/>
          <w:szCs w:val="24"/>
        </w:rPr>
        <w:t>älismaalane on kinni peetud käesoleva</w:t>
      </w:r>
      <w:r w:rsidR="002F59E4" w:rsidRPr="0D50FB03">
        <w:rPr>
          <w:rFonts w:ascii="Times New Roman" w:hAnsi="Times New Roman" w:cs="Times New Roman"/>
          <w:sz w:val="24"/>
          <w:szCs w:val="24"/>
        </w:rPr>
        <w:t>s</w:t>
      </w:r>
      <w:r w:rsidRPr="0D50FB03">
        <w:rPr>
          <w:rFonts w:ascii="Times New Roman" w:hAnsi="Times New Roman" w:cs="Times New Roman"/>
          <w:sz w:val="24"/>
          <w:szCs w:val="24"/>
        </w:rPr>
        <w:t xml:space="preserve"> seaduse</w:t>
      </w:r>
      <w:r w:rsidR="00C33D56" w:rsidRPr="0D50FB03">
        <w:rPr>
          <w:rFonts w:ascii="Times New Roman" w:hAnsi="Times New Roman" w:cs="Times New Roman"/>
          <w:sz w:val="24"/>
          <w:szCs w:val="24"/>
        </w:rPr>
        <w:t>s sätestatud alusel.</w:t>
      </w:r>
      <w:commentRangeEnd w:id="49"/>
      <w:r>
        <w:commentReference w:id="49"/>
      </w:r>
    </w:p>
    <w:p w14:paraId="3375D0E6" w14:textId="77777777" w:rsidR="00815195" w:rsidRPr="001E23F0" w:rsidRDefault="00815195" w:rsidP="00815195">
      <w:pPr>
        <w:jc w:val="both"/>
        <w:rPr>
          <w:rFonts w:ascii="Times New Roman" w:hAnsi="Times New Roman" w:cs="Times New Roman"/>
          <w:sz w:val="24"/>
          <w:szCs w:val="24"/>
        </w:rPr>
      </w:pPr>
    </w:p>
    <w:p w14:paraId="49DBD64E" w14:textId="77777777" w:rsidR="00815195" w:rsidRPr="001E23F0" w:rsidRDefault="00815195" w:rsidP="00815195">
      <w:pPr>
        <w:jc w:val="both"/>
        <w:rPr>
          <w:rFonts w:ascii="Times New Roman" w:hAnsi="Times New Roman" w:cs="Times New Roman"/>
          <w:sz w:val="24"/>
          <w:szCs w:val="24"/>
        </w:rPr>
      </w:pPr>
      <w:r w:rsidRPr="001E23F0">
        <w:rPr>
          <w:rFonts w:ascii="Times New Roman" w:hAnsi="Times New Roman" w:cs="Times New Roman"/>
          <w:sz w:val="24"/>
          <w:szCs w:val="24"/>
        </w:rPr>
        <w:t>(7) Politsei- ja Piirivalveamet võib välismaalase üleandmise menetluse ajal kohaldada välismaalase suhtes järelevalvemeetmeid.</w:t>
      </w:r>
    </w:p>
    <w:p w14:paraId="2F1D4017" w14:textId="77777777" w:rsidR="00B3391C" w:rsidRPr="001E23F0" w:rsidRDefault="00B3391C" w:rsidP="00815195">
      <w:pPr>
        <w:jc w:val="both"/>
        <w:rPr>
          <w:rFonts w:ascii="Times New Roman" w:hAnsi="Times New Roman" w:cs="Times New Roman"/>
          <w:sz w:val="24"/>
          <w:szCs w:val="24"/>
        </w:rPr>
      </w:pPr>
    </w:p>
    <w:p w14:paraId="48FFC90B" w14:textId="3B5707E4" w:rsidR="00B3391C" w:rsidRPr="001E23F0" w:rsidRDefault="00B3391C" w:rsidP="00815195">
      <w:pPr>
        <w:jc w:val="both"/>
        <w:rPr>
          <w:rFonts w:ascii="Times New Roman" w:hAnsi="Times New Roman" w:cs="Times New Roman"/>
          <w:sz w:val="24"/>
          <w:szCs w:val="24"/>
        </w:rPr>
      </w:pPr>
      <w:r w:rsidRPr="001E23F0">
        <w:rPr>
          <w:rFonts w:ascii="Times New Roman" w:hAnsi="Times New Roman" w:cs="Times New Roman"/>
          <w:sz w:val="24"/>
          <w:szCs w:val="24"/>
        </w:rPr>
        <w:t>(8) Välismaalase lahkumiskohustus sundtäidetakse väljasõidukohustuse ja sissesõidukeelu seaduses sätestatud korras.</w:t>
      </w:r>
    </w:p>
    <w:p w14:paraId="11B94482" w14:textId="77777777" w:rsidR="00815195" w:rsidRPr="001E23F0" w:rsidRDefault="00815195" w:rsidP="00815195">
      <w:pPr>
        <w:jc w:val="both"/>
        <w:rPr>
          <w:rFonts w:ascii="Times New Roman" w:hAnsi="Times New Roman" w:cs="Times New Roman"/>
          <w:sz w:val="24"/>
          <w:szCs w:val="24"/>
        </w:rPr>
      </w:pPr>
    </w:p>
    <w:p w14:paraId="0B85DE5C" w14:textId="146A82D3" w:rsidR="00815195" w:rsidRPr="001E23F0" w:rsidRDefault="00815195" w:rsidP="00815195">
      <w:pPr>
        <w:jc w:val="both"/>
        <w:rPr>
          <w:rFonts w:ascii="Times New Roman" w:hAnsi="Times New Roman" w:cs="Times New Roman"/>
          <w:sz w:val="24"/>
          <w:szCs w:val="24"/>
        </w:rPr>
      </w:pPr>
      <w:r w:rsidRPr="001E23F0">
        <w:rPr>
          <w:rFonts w:ascii="Times New Roman" w:hAnsi="Times New Roman" w:cs="Times New Roman"/>
          <w:sz w:val="24"/>
          <w:szCs w:val="24"/>
        </w:rPr>
        <w:t>(</w:t>
      </w:r>
      <w:r w:rsidR="00B3391C" w:rsidRPr="001E23F0">
        <w:rPr>
          <w:rFonts w:ascii="Times New Roman" w:hAnsi="Times New Roman" w:cs="Times New Roman"/>
          <w:sz w:val="24"/>
          <w:szCs w:val="24"/>
        </w:rPr>
        <w:t>9</w:t>
      </w:r>
      <w:r w:rsidRPr="001E23F0">
        <w:rPr>
          <w:rFonts w:ascii="Times New Roman" w:hAnsi="Times New Roman" w:cs="Times New Roman"/>
          <w:sz w:val="24"/>
          <w:szCs w:val="24"/>
        </w:rPr>
        <w:t>) Üleandmise otsuse peale võib välismaalane halduskohtumenetluse seadustikus sätestatud korras esitada halduskohtule kaebuse 14 päeva jooksul otsuse teatavakstegemise päevast arvates.</w:t>
      </w:r>
    </w:p>
    <w:p w14:paraId="29B02C91" w14:textId="77777777" w:rsidR="00815195" w:rsidRPr="001E23F0" w:rsidRDefault="00815195" w:rsidP="00815195">
      <w:pPr>
        <w:jc w:val="both"/>
        <w:rPr>
          <w:rFonts w:ascii="Times New Roman" w:hAnsi="Times New Roman" w:cs="Times New Roman"/>
          <w:sz w:val="24"/>
          <w:szCs w:val="24"/>
        </w:rPr>
      </w:pPr>
    </w:p>
    <w:p w14:paraId="66AA728B" w14:textId="2E25752F" w:rsidR="00815195" w:rsidRPr="001E23F0" w:rsidRDefault="00815195" w:rsidP="00815195">
      <w:pPr>
        <w:jc w:val="both"/>
        <w:rPr>
          <w:rFonts w:ascii="Times New Roman" w:hAnsi="Times New Roman" w:cs="Times New Roman"/>
          <w:sz w:val="24"/>
          <w:szCs w:val="24"/>
        </w:rPr>
      </w:pPr>
      <w:r w:rsidRPr="001E23F0">
        <w:rPr>
          <w:rFonts w:ascii="Times New Roman" w:hAnsi="Times New Roman" w:cs="Times New Roman"/>
          <w:sz w:val="24"/>
          <w:szCs w:val="24"/>
        </w:rPr>
        <w:t>(</w:t>
      </w:r>
      <w:r w:rsidR="00B3391C" w:rsidRPr="001E23F0">
        <w:rPr>
          <w:rFonts w:ascii="Times New Roman" w:hAnsi="Times New Roman" w:cs="Times New Roman"/>
          <w:sz w:val="24"/>
          <w:szCs w:val="24"/>
        </w:rPr>
        <w:t>10</w:t>
      </w:r>
      <w:r w:rsidRPr="001E23F0">
        <w:rPr>
          <w:rFonts w:ascii="Times New Roman" w:hAnsi="Times New Roman" w:cs="Times New Roman"/>
          <w:sz w:val="24"/>
          <w:szCs w:val="24"/>
        </w:rPr>
        <w:t>) Üleandmise otsuse vaidlustamisel on välismaalasel õigus Eestis viibida 14 päeva alates üleandmisotsuse kättetoimetamisest või kuni halduskohtu määruse tegemiseni tema Eestis viibimise õiguse kohta.</w:t>
      </w:r>
    </w:p>
    <w:p w14:paraId="33F91D5B" w14:textId="77777777" w:rsidR="00815195" w:rsidRPr="001E23F0" w:rsidRDefault="00815195" w:rsidP="00815195">
      <w:pPr>
        <w:jc w:val="both"/>
        <w:rPr>
          <w:rFonts w:ascii="Times New Roman" w:hAnsi="Times New Roman" w:cs="Times New Roman"/>
          <w:sz w:val="24"/>
          <w:szCs w:val="24"/>
        </w:rPr>
      </w:pPr>
    </w:p>
    <w:p w14:paraId="76E8043F" w14:textId="3105211F" w:rsidR="00815195" w:rsidRPr="001E23F0" w:rsidRDefault="00815195" w:rsidP="00815195">
      <w:pPr>
        <w:jc w:val="both"/>
        <w:rPr>
          <w:rFonts w:ascii="Times New Roman" w:hAnsi="Times New Roman" w:cs="Times New Roman"/>
          <w:sz w:val="24"/>
          <w:szCs w:val="24"/>
        </w:rPr>
      </w:pPr>
      <w:r w:rsidRPr="001E23F0">
        <w:rPr>
          <w:rFonts w:ascii="Times New Roman" w:hAnsi="Times New Roman" w:cs="Times New Roman"/>
          <w:sz w:val="24"/>
          <w:szCs w:val="24"/>
        </w:rPr>
        <w:t>(1</w:t>
      </w:r>
      <w:r w:rsidR="00B3391C" w:rsidRPr="001E23F0">
        <w:rPr>
          <w:rFonts w:ascii="Times New Roman" w:hAnsi="Times New Roman" w:cs="Times New Roman"/>
          <w:sz w:val="24"/>
          <w:szCs w:val="24"/>
        </w:rPr>
        <w:t>1</w:t>
      </w:r>
      <w:r w:rsidRPr="001E23F0">
        <w:rPr>
          <w:rFonts w:ascii="Times New Roman" w:hAnsi="Times New Roman" w:cs="Times New Roman"/>
          <w:sz w:val="24"/>
          <w:szCs w:val="24"/>
        </w:rPr>
        <w:t xml:space="preserve">) Üleandmise otsuse vaidlustamisel on välismaalasel õigus saada õigusabi ja esindamist halduskohtumenetluses vastavalt käesolevas seaduses rahvusvahelise kaitse taotleja kohta sätestatule. </w:t>
      </w:r>
    </w:p>
    <w:p w14:paraId="3DF7DD12" w14:textId="77777777" w:rsidR="00815195" w:rsidRPr="001E23F0" w:rsidRDefault="00815195" w:rsidP="00815195">
      <w:pPr>
        <w:jc w:val="both"/>
        <w:rPr>
          <w:rFonts w:ascii="Times New Roman" w:hAnsi="Times New Roman" w:cs="Times New Roman"/>
          <w:sz w:val="24"/>
          <w:szCs w:val="24"/>
        </w:rPr>
      </w:pPr>
    </w:p>
    <w:p w14:paraId="68E8E2DD" w14:textId="4DE612D7" w:rsidR="00815195" w:rsidRPr="001E23F0" w:rsidRDefault="00815195" w:rsidP="00815195">
      <w:pPr>
        <w:jc w:val="both"/>
        <w:rPr>
          <w:rFonts w:ascii="Times New Roman" w:hAnsi="Times New Roman" w:cs="Times New Roman"/>
          <w:sz w:val="24"/>
          <w:szCs w:val="24"/>
        </w:rPr>
      </w:pPr>
      <w:r w:rsidRPr="001E23F0">
        <w:rPr>
          <w:rFonts w:ascii="Times New Roman" w:hAnsi="Times New Roman" w:cs="Times New Roman"/>
          <w:sz w:val="24"/>
          <w:szCs w:val="24"/>
        </w:rPr>
        <w:lastRenderedPageBreak/>
        <w:t>(1</w:t>
      </w:r>
      <w:r w:rsidR="00B3391C" w:rsidRPr="001E23F0">
        <w:rPr>
          <w:rFonts w:ascii="Times New Roman" w:hAnsi="Times New Roman" w:cs="Times New Roman"/>
          <w:sz w:val="24"/>
          <w:szCs w:val="24"/>
        </w:rPr>
        <w:t>2</w:t>
      </w:r>
      <w:r w:rsidRPr="001E23F0">
        <w:rPr>
          <w:rFonts w:ascii="Times New Roman" w:hAnsi="Times New Roman" w:cs="Times New Roman"/>
          <w:sz w:val="24"/>
          <w:szCs w:val="24"/>
        </w:rPr>
        <w:t>) Kui välismaalane soovib üleandmise otsuse vaidlustamisel õigusabi enda esindamiseks halduskohtumenetluses ja õigust viibida Eestis kuni üleandmisotsuse kohta halduskohtu otsuse tegemiseni, tuleb taotlused esitada koos kaebusega halduskohtule.</w:t>
      </w:r>
    </w:p>
    <w:p w14:paraId="37BFB4F5" w14:textId="77777777" w:rsidR="006F6A81" w:rsidRPr="001E23F0" w:rsidRDefault="006F6A81" w:rsidP="00815195">
      <w:pPr>
        <w:jc w:val="both"/>
        <w:rPr>
          <w:rFonts w:ascii="Times New Roman" w:hAnsi="Times New Roman" w:cs="Times New Roman"/>
          <w:sz w:val="24"/>
          <w:szCs w:val="24"/>
        </w:rPr>
      </w:pPr>
    </w:p>
    <w:p w14:paraId="495424A2" w14:textId="6ED6661A" w:rsidR="00815195" w:rsidRPr="001E23F0" w:rsidRDefault="00815195" w:rsidP="00815195">
      <w:pPr>
        <w:jc w:val="both"/>
        <w:rPr>
          <w:rFonts w:ascii="Times New Roman" w:hAnsi="Times New Roman" w:cs="Times New Roman"/>
          <w:sz w:val="24"/>
          <w:szCs w:val="24"/>
        </w:rPr>
      </w:pPr>
      <w:commentRangeStart w:id="50"/>
      <w:r w:rsidRPr="0D50FB03">
        <w:rPr>
          <w:rFonts w:ascii="Times New Roman" w:hAnsi="Times New Roman" w:cs="Times New Roman"/>
          <w:sz w:val="24"/>
          <w:szCs w:val="24"/>
        </w:rPr>
        <w:t>(1</w:t>
      </w:r>
      <w:r w:rsidR="00B3391C" w:rsidRPr="0D50FB03">
        <w:rPr>
          <w:rFonts w:ascii="Times New Roman" w:hAnsi="Times New Roman" w:cs="Times New Roman"/>
          <w:sz w:val="24"/>
          <w:szCs w:val="24"/>
        </w:rPr>
        <w:t>3</w:t>
      </w:r>
      <w:r w:rsidRPr="0D50FB03">
        <w:rPr>
          <w:rFonts w:ascii="Times New Roman" w:hAnsi="Times New Roman" w:cs="Times New Roman"/>
          <w:sz w:val="24"/>
          <w:szCs w:val="24"/>
        </w:rPr>
        <w:t>) Kuni halduskohtu otsuse tegemiseni Eestis viibimise õiguse üle otsustamiseks teeb kohus määruse.</w:t>
      </w:r>
      <w:commentRangeEnd w:id="50"/>
      <w:r>
        <w:commentReference w:id="50"/>
      </w:r>
    </w:p>
    <w:p w14:paraId="3C0E275B" w14:textId="77777777" w:rsidR="00815195" w:rsidRPr="001E23F0" w:rsidRDefault="00815195" w:rsidP="00815195">
      <w:pPr>
        <w:jc w:val="both"/>
        <w:rPr>
          <w:rFonts w:ascii="Times New Roman" w:hAnsi="Times New Roman" w:cs="Times New Roman"/>
          <w:sz w:val="24"/>
          <w:szCs w:val="24"/>
        </w:rPr>
      </w:pPr>
    </w:p>
    <w:p w14:paraId="060892FF" w14:textId="3A4C7625" w:rsidR="00815195" w:rsidRPr="001E23F0" w:rsidRDefault="00815195" w:rsidP="00815195">
      <w:pPr>
        <w:jc w:val="both"/>
        <w:rPr>
          <w:rFonts w:ascii="Times New Roman" w:hAnsi="Times New Roman" w:cs="Times New Roman"/>
          <w:sz w:val="24"/>
          <w:szCs w:val="24"/>
        </w:rPr>
      </w:pPr>
      <w:bookmarkStart w:id="51" w:name="_Hlk188878630"/>
      <w:r w:rsidRPr="001E23F0">
        <w:rPr>
          <w:rFonts w:ascii="Times New Roman" w:hAnsi="Times New Roman" w:cs="Times New Roman"/>
          <w:sz w:val="24"/>
          <w:szCs w:val="24"/>
        </w:rPr>
        <w:t>(1</w:t>
      </w:r>
      <w:r w:rsidR="00B3391C" w:rsidRPr="001E23F0">
        <w:rPr>
          <w:rFonts w:ascii="Times New Roman" w:hAnsi="Times New Roman" w:cs="Times New Roman"/>
          <w:sz w:val="24"/>
          <w:szCs w:val="24"/>
        </w:rPr>
        <w:t>4</w:t>
      </w:r>
      <w:r w:rsidRPr="001E23F0">
        <w:rPr>
          <w:rFonts w:ascii="Times New Roman" w:hAnsi="Times New Roman" w:cs="Times New Roman"/>
          <w:sz w:val="24"/>
          <w:szCs w:val="24"/>
        </w:rPr>
        <w:t>) Üleandmise otsust ei saa vaidlustada vaidemenetluse korras.</w:t>
      </w:r>
    </w:p>
    <w:bookmarkEnd w:id="45"/>
    <w:bookmarkEnd w:id="51"/>
    <w:p w14:paraId="20FE5320" w14:textId="77777777" w:rsidR="00815195" w:rsidRPr="001E23F0" w:rsidRDefault="00815195" w:rsidP="00DE7173">
      <w:pPr>
        <w:rPr>
          <w:rFonts w:ascii="Times New Roman" w:hAnsi="Times New Roman" w:cs="Times New Roman"/>
          <w:sz w:val="24"/>
          <w:szCs w:val="24"/>
        </w:rPr>
      </w:pPr>
    </w:p>
    <w:p w14:paraId="2500FCEC" w14:textId="40C7B100" w:rsidR="0062618B" w:rsidRPr="001E23F0" w:rsidRDefault="0062618B" w:rsidP="0062618B">
      <w:pPr>
        <w:jc w:val="center"/>
        <w:rPr>
          <w:rFonts w:ascii="Times New Roman" w:hAnsi="Times New Roman" w:cs="Times New Roman"/>
          <w:b/>
          <w:bCs/>
          <w:sz w:val="24"/>
          <w:szCs w:val="24"/>
        </w:rPr>
      </w:pPr>
      <w:r w:rsidRPr="001E23F0">
        <w:rPr>
          <w:rFonts w:ascii="Times New Roman" w:hAnsi="Times New Roman" w:cs="Times New Roman"/>
          <w:b/>
          <w:bCs/>
          <w:sz w:val="24"/>
          <w:szCs w:val="24"/>
        </w:rPr>
        <w:t>6. jagu</w:t>
      </w:r>
    </w:p>
    <w:p w14:paraId="352EB5A7" w14:textId="56E70D42" w:rsidR="0062618B" w:rsidRPr="001E23F0" w:rsidRDefault="0062618B" w:rsidP="0062618B">
      <w:pPr>
        <w:jc w:val="center"/>
        <w:rPr>
          <w:rFonts w:ascii="Times New Roman" w:hAnsi="Times New Roman" w:cs="Times New Roman"/>
          <w:sz w:val="24"/>
          <w:szCs w:val="24"/>
        </w:rPr>
      </w:pPr>
      <w:r w:rsidRPr="001E23F0">
        <w:rPr>
          <w:rFonts w:ascii="Times New Roman" w:hAnsi="Times New Roman" w:cs="Times New Roman"/>
          <w:b/>
          <w:bCs/>
          <w:sz w:val="24"/>
          <w:szCs w:val="24"/>
        </w:rPr>
        <w:t>Turvalised riigid</w:t>
      </w:r>
    </w:p>
    <w:p w14:paraId="54E3C895" w14:textId="77777777" w:rsidR="0062618B" w:rsidRPr="001E23F0" w:rsidRDefault="0062618B" w:rsidP="0062618B">
      <w:pPr>
        <w:jc w:val="center"/>
        <w:rPr>
          <w:rFonts w:ascii="Times New Roman" w:hAnsi="Times New Roman" w:cs="Times New Roman"/>
          <w:sz w:val="24"/>
          <w:szCs w:val="24"/>
        </w:rPr>
      </w:pPr>
    </w:p>
    <w:p w14:paraId="5BFB925F" w14:textId="0F221AE6" w:rsidR="0062618B" w:rsidRPr="001E23F0" w:rsidRDefault="0062618B" w:rsidP="0062618B">
      <w:pPr>
        <w:rPr>
          <w:rFonts w:ascii="Times New Roman" w:hAnsi="Times New Roman" w:cs="Times New Roman"/>
          <w:b/>
          <w:bCs/>
          <w:sz w:val="24"/>
          <w:szCs w:val="24"/>
        </w:rPr>
      </w:pPr>
      <w:r w:rsidRPr="001E23F0">
        <w:rPr>
          <w:rFonts w:ascii="Times New Roman" w:hAnsi="Times New Roman" w:cs="Times New Roman"/>
          <w:b/>
          <w:bCs/>
          <w:sz w:val="24"/>
          <w:szCs w:val="24"/>
        </w:rPr>
        <w:t>§ 1</w:t>
      </w:r>
      <w:r w:rsidR="0081200A" w:rsidRPr="001E23F0">
        <w:rPr>
          <w:rFonts w:ascii="Times New Roman" w:hAnsi="Times New Roman" w:cs="Times New Roman"/>
          <w:b/>
          <w:bCs/>
          <w:sz w:val="24"/>
          <w:szCs w:val="24"/>
        </w:rPr>
        <w:t>2</w:t>
      </w:r>
      <w:r w:rsidRPr="001E23F0">
        <w:rPr>
          <w:rFonts w:ascii="Times New Roman" w:hAnsi="Times New Roman" w:cs="Times New Roman"/>
          <w:b/>
          <w:bCs/>
          <w:sz w:val="24"/>
          <w:szCs w:val="24"/>
        </w:rPr>
        <w:t xml:space="preserve">. Turvalise kolmanda riigi või </w:t>
      </w:r>
      <w:r w:rsidR="00D60857" w:rsidRPr="001E23F0">
        <w:rPr>
          <w:rFonts w:ascii="Times New Roman" w:hAnsi="Times New Roman" w:cs="Times New Roman"/>
          <w:b/>
          <w:bCs/>
          <w:sz w:val="24"/>
          <w:szCs w:val="24"/>
        </w:rPr>
        <w:t xml:space="preserve">turvalise </w:t>
      </w:r>
      <w:r w:rsidRPr="001E23F0">
        <w:rPr>
          <w:rFonts w:ascii="Times New Roman" w:hAnsi="Times New Roman" w:cs="Times New Roman"/>
          <w:b/>
          <w:bCs/>
          <w:sz w:val="24"/>
          <w:szCs w:val="24"/>
        </w:rPr>
        <w:t>päritoluriigi määratlemine</w:t>
      </w:r>
    </w:p>
    <w:p w14:paraId="6C6B538B" w14:textId="77777777" w:rsidR="0062618B" w:rsidRPr="001E23F0" w:rsidRDefault="0062618B" w:rsidP="0062618B">
      <w:pPr>
        <w:jc w:val="both"/>
        <w:rPr>
          <w:rFonts w:ascii="Times New Roman" w:hAnsi="Times New Roman" w:cs="Times New Roman"/>
          <w:b/>
          <w:bCs/>
          <w:sz w:val="24"/>
          <w:szCs w:val="24"/>
        </w:rPr>
      </w:pPr>
    </w:p>
    <w:p w14:paraId="5433AA2E" w14:textId="496E5996" w:rsidR="0062618B" w:rsidRPr="001E23F0" w:rsidRDefault="0062618B" w:rsidP="0062618B">
      <w:pPr>
        <w:jc w:val="both"/>
        <w:rPr>
          <w:rFonts w:ascii="Times New Roman" w:hAnsi="Times New Roman" w:cs="Times New Roman"/>
          <w:sz w:val="24"/>
          <w:szCs w:val="24"/>
        </w:rPr>
      </w:pPr>
      <w:r w:rsidRPr="0D50FB03">
        <w:rPr>
          <w:rFonts w:ascii="Times New Roman" w:hAnsi="Times New Roman" w:cs="Times New Roman"/>
          <w:sz w:val="24"/>
          <w:szCs w:val="24"/>
        </w:rPr>
        <w:t xml:space="preserve">(1) Politsei- ja Piirivalveameti </w:t>
      </w:r>
      <w:commentRangeStart w:id="52"/>
      <w:r w:rsidRPr="0D50FB03">
        <w:rPr>
          <w:rFonts w:ascii="Times New Roman" w:hAnsi="Times New Roman" w:cs="Times New Roman"/>
          <w:sz w:val="24"/>
          <w:szCs w:val="24"/>
        </w:rPr>
        <w:t xml:space="preserve">võib </w:t>
      </w:r>
      <w:commentRangeEnd w:id="52"/>
      <w:r>
        <w:commentReference w:id="52"/>
      </w:r>
      <w:r w:rsidRPr="0D50FB03">
        <w:rPr>
          <w:rFonts w:ascii="Times New Roman" w:hAnsi="Times New Roman" w:cs="Times New Roman"/>
          <w:sz w:val="24"/>
          <w:szCs w:val="24"/>
        </w:rPr>
        <w:t xml:space="preserve">kehtestada turvaliste kolmandate riikide või </w:t>
      </w:r>
      <w:r w:rsidR="00D60857" w:rsidRPr="0D50FB03">
        <w:rPr>
          <w:rFonts w:ascii="Times New Roman" w:hAnsi="Times New Roman" w:cs="Times New Roman"/>
          <w:sz w:val="24"/>
          <w:szCs w:val="24"/>
        </w:rPr>
        <w:t xml:space="preserve">turvaliste </w:t>
      </w:r>
      <w:r w:rsidRPr="0D50FB03">
        <w:rPr>
          <w:rFonts w:ascii="Times New Roman" w:hAnsi="Times New Roman" w:cs="Times New Roman"/>
          <w:sz w:val="24"/>
          <w:szCs w:val="24"/>
        </w:rPr>
        <w:t>päritoluriikide nimekirja.</w:t>
      </w:r>
    </w:p>
    <w:p w14:paraId="25865D53" w14:textId="77777777" w:rsidR="0062618B" w:rsidRPr="001E23F0" w:rsidRDefault="0062618B" w:rsidP="0062618B">
      <w:pPr>
        <w:jc w:val="both"/>
        <w:rPr>
          <w:rFonts w:ascii="Times New Roman" w:hAnsi="Times New Roman" w:cs="Times New Roman"/>
          <w:sz w:val="24"/>
          <w:szCs w:val="24"/>
        </w:rPr>
      </w:pPr>
    </w:p>
    <w:p w14:paraId="385DB0CE" w14:textId="3D0FCBAA" w:rsidR="00AC7E35" w:rsidRPr="001E23F0" w:rsidRDefault="0062618B" w:rsidP="00AC7E35">
      <w:pPr>
        <w:jc w:val="both"/>
        <w:rPr>
          <w:rFonts w:ascii="Times New Roman" w:hAnsi="Times New Roman" w:cs="Times New Roman"/>
          <w:sz w:val="24"/>
          <w:szCs w:val="24"/>
        </w:rPr>
      </w:pPr>
      <w:r w:rsidRPr="0D50FB03">
        <w:rPr>
          <w:rFonts w:ascii="Times New Roman" w:hAnsi="Times New Roman" w:cs="Times New Roman"/>
          <w:sz w:val="24"/>
          <w:szCs w:val="24"/>
        </w:rPr>
        <w:t xml:space="preserve">(2) </w:t>
      </w:r>
      <w:r w:rsidR="00AC7E35" w:rsidRPr="0D50FB03">
        <w:rPr>
          <w:rFonts w:ascii="Times New Roman" w:hAnsi="Times New Roman" w:cs="Times New Roman"/>
          <w:sz w:val="24"/>
          <w:szCs w:val="24"/>
        </w:rPr>
        <w:t xml:space="preserve">Nimekirja kehtestamisel arvestatakse Euroopa Parlamendi ja nõukogu määruse (EL) 2024/1348 </w:t>
      </w:r>
      <w:del w:id="53" w:author="Autor">
        <w:r w:rsidRPr="0D50FB03" w:rsidDel="00AC7E35">
          <w:rPr>
            <w:rFonts w:ascii="Times New Roman" w:hAnsi="Times New Roman" w:cs="Times New Roman"/>
            <w:sz w:val="24"/>
            <w:szCs w:val="24"/>
          </w:rPr>
          <w:delText>(</w:delText>
        </w:r>
        <w:r w:rsidRPr="0D50FB03" w:rsidDel="00654A4F">
          <w:rPr>
            <w:rFonts w:ascii="Times New Roman" w:hAnsi="Times New Roman" w:cs="Times New Roman"/>
            <w:sz w:val="24"/>
            <w:szCs w:val="24"/>
          </w:rPr>
          <w:delText>menetluse</w:delText>
        </w:r>
        <w:r w:rsidRPr="0D50FB03" w:rsidDel="00AC7E35">
          <w:rPr>
            <w:rFonts w:ascii="Times New Roman" w:hAnsi="Times New Roman" w:cs="Times New Roman"/>
            <w:sz w:val="24"/>
            <w:szCs w:val="24"/>
          </w:rPr>
          <w:delText xml:space="preserve"> kohta)</w:delText>
        </w:r>
      </w:del>
      <w:r w:rsidR="00AC7E35" w:rsidRPr="0D50FB03">
        <w:rPr>
          <w:rFonts w:ascii="Times New Roman" w:hAnsi="Times New Roman" w:cs="Times New Roman"/>
          <w:sz w:val="24"/>
          <w:szCs w:val="24"/>
        </w:rPr>
        <w:t xml:space="preserve"> artikli 59 lõigetes 1 ja 2 ning artikli 61 lõigetes 1, 3 ja 4 sätestatut.</w:t>
      </w:r>
    </w:p>
    <w:p w14:paraId="7CC9CEBD" w14:textId="77777777" w:rsidR="0062618B" w:rsidRPr="001E23F0" w:rsidRDefault="0062618B" w:rsidP="0062618B">
      <w:pPr>
        <w:jc w:val="both"/>
        <w:rPr>
          <w:rFonts w:ascii="Times New Roman" w:hAnsi="Times New Roman" w:cs="Times New Roman"/>
          <w:sz w:val="24"/>
          <w:szCs w:val="24"/>
        </w:rPr>
      </w:pPr>
    </w:p>
    <w:p w14:paraId="650D18AD" w14:textId="7314B059" w:rsidR="0062618B" w:rsidRPr="001E23F0" w:rsidRDefault="0062618B" w:rsidP="0062618B">
      <w:pPr>
        <w:jc w:val="both"/>
        <w:rPr>
          <w:rFonts w:ascii="Times New Roman" w:hAnsi="Times New Roman" w:cs="Times New Roman"/>
          <w:sz w:val="24"/>
          <w:szCs w:val="24"/>
        </w:rPr>
      </w:pPr>
      <w:r w:rsidRPr="001E23F0">
        <w:rPr>
          <w:rFonts w:ascii="Times New Roman" w:hAnsi="Times New Roman" w:cs="Times New Roman"/>
          <w:sz w:val="24"/>
          <w:szCs w:val="24"/>
        </w:rPr>
        <w:t>(</w:t>
      </w:r>
      <w:r w:rsidR="00AC7E35" w:rsidRPr="001E23F0">
        <w:rPr>
          <w:rFonts w:ascii="Times New Roman" w:hAnsi="Times New Roman" w:cs="Times New Roman"/>
          <w:sz w:val="24"/>
          <w:szCs w:val="24"/>
        </w:rPr>
        <w:t>3</w:t>
      </w:r>
      <w:r w:rsidRPr="001E23F0">
        <w:rPr>
          <w:rFonts w:ascii="Times New Roman" w:hAnsi="Times New Roman" w:cs="Times New Roman"/>
          <w:sz w:val="24"/>
          <w:szCs w:val="24"/>
        </w:rPr>
        <w:t>) Politsei- ja Piirivalveamet vaatab läbi ja vajaduse korral uuendab turvaliste kolmandate riikide</w:t>
      </w:r>
      <w:r w:rsidR="00D60857" w:rsidRPr="001E23F0">
        <w:rPr>
          <w:rFonts w:ascii="Times New Roman" w:hAnsi="Times New Roman" w:cs="Times New Roman"/>
          <w:sz w:val="24"/>
          <w:szCs w:val="24"/>
        </w:rPr>
        <w:t xml:space="preserve"> või turvaliste päritoluriikide</w:t>
      </w:r>
      <w:r w:rsidRPr="001E23F0">
        <w:rPr>
          <w:rFonts w:ascii="Times New Roman" w:hAnsi="Times New Roman" w:cs="Times New Roman"/>
          <w:sz w:val="24"/>
          <w:szCs w:val="24"/>
        </w:rPr>
        <w:t xml:space="preserve"> nimekirja vähemalt kord aastas.</w:t>
      </w:r>
    </w:p>
    <w:p w14:paraId="681B792E" w14:textId="77777777" w:rsidR="0062618B" w:rsidRPr="001E23F0" w:rsidRDefault="0062618B" w:rsidP="0062618B">
      <w:pPr>
        <w:jc w:val="both"/>
        <w:rPr>
          <w:rFonts w:ascii="Times New Roman" w:hAnsi="Times New Roman" w:cs="Times New Roman"/>
          <w:sz w:val="24"/>
          <w:szCs w:val="24"/>
        </w:rPr>
      </w:pPr>
    </w:p>
    <w:p w14:paraId="0104B760" w14:textId="220503C3" w:rsidR="0062618B" w:rsidRPr="001E23F0" w:rsidRDefault="0062618B" w:rsidP="0062618B">
      <w:pPr>
        <w:jc w:val="both"/>
        <w:rPr>
          <w:rFonts w:ascii="Times New Roman" w:hAnsi="Times New Roman" w:cs="Times New Roman"/>
          <w:sz w:val="24"/>
          <w:szCs w:val="24"/>
        </w:rPr>
      </w:pPr>
      <w:r w:rsidRPr="0D50FB03">
        <w:rPr>
          <w:rFonts w:ascii="Times New Roman" w:hAnsi="Times New Roman" w:cs="Times New Roman"/>
          <w:sz w:val="24"/>
          <w:szCs w:val="24"/>
        </w:rPr>
        <w:t>(</w:t>
      </w:r>
      <w:r w:rsidR="00AC7E35" w:rsidRPr="0D50FB03">
        <w:rPr>
          <w:rFonts w:ascii="Times New Roman" w:hAnsi="Times New Roman" w:cs="Times New Roman"/>
          <w:sz w:val="24"/>
          <w:szCs w:val="24"/>
        </w:rPr>
        <w:t>4</w:t>
      </w:r>
      <w:r w:rsidRPr="0D50FB03">
        <w:rPr>
          <w:rFonts w:ascii="Times New Roman" w:hAnsi="Times New Roman" w:cs="Times New Roman"/>
          <w:sz w:val="24"/>
          <w:szCs w:val="24"/>
        </w:rPr>
        <w:t xml:space="preserve">) </w:t>
      </w:r>
      <w:r w:rsidR="00F32761" w:rsidRPr="0D50FB03">
        <w:rPr>
          <w:rFonts w:ascii="Times New Roman" w:hAnsi="Times New Roman" w:cs="Times New Roman"/>
          <w:sz w:val="24"/>
          <w:szCs w:val="24"/>
        </w:rPr>
        <w:t xml:space="preserve">Politsei- ja Piirivalveamet teavitab Euroopa Komisjoni ja Euroopa Liidu Varjupaigaametit turvaliste kolmandate riikide või </w:t>
      </w:r>
      <w:r w:rsidR="00D60857" w:rsidRPr="0D50FB03">
        <w:rPr>
          <w:rFonts w:ascii="Times New Roman" w:hAnsi="Times New Roman" w:cs="Times New Roman"/>
          <w:sz w:val="24"/>
          <w:szCs w:val="24"/>
        </w:rPr>
        <w:t xml:space="preserve">turvaliste </w:t>
      </w:r>
      <w:r w:rsidR="00F32761" w:rsidRPr="0D50FB03">
        <w:rPr>
          <w:rFonts w:ascii="Times New Roman" w:hAnsi="Times New Roman" w:cs="Times New Roman"/>
          <w:sz w:val="24"/>
          <w:szCs w:val="24"/>
        </w:rPr>
        <w:t>päritoluriikide nimekirjast ja selle muudatustest</w:t>
      </w:r>
      <w:r w:rsidRPr="0D50FB03">
        <w:rPr>
          <w:rFonts w:ascii="Times New Roman" w:hAnsi="Times New Roman" w:cs="Times New Roman"/>
          <w:sz w:val="24"/>
          <w:szCs w:val="24"/>
        </w:rPr>
        <w:t xml:space="preserve"> </w:t>
      </w:r>
      <w:r w:rsidR="00F32761" w:rsidRPr="0D50FB03">
        <w:rPr>
          <w:rFonts w:ascii="Times New Roman" w:hAnsi="Times New Roman" w:cs="Times New Roman"/>
          <w:sz w:val="24"/>
          <w:szCs w:val="24"/>
        </w:rPr>
        <w:t xml:space="preserve">Euroopa Parlamendi ja nõukogu määruse (EL) 2024/1348 </w:t>
      </w:r>
      <w:del w:id="54" w:author="Autor">
        <w:r w:rsidRPr="0D50FB03" w:rsidDel="00F32761">
          <w:rPr>
            <w:rFonts w:ascii="Times New Roman" w:hAnsi="Times New Roman" w:cs="Times New Roman"/>
            <w:sz w:val="24"/>
            <w:szCs w:val="24"/>
          </w:rPr>
          <w:delText>(</w:delText>
        </w:r>
        <w:r w:rsidRPr="0D50FB03" w:rsidDel="00654A4F">
          <w:rPr>
            <w:rFonts w:ascii="Times New Roman" w:hAnsi="Times New Roman" w:cs="Times New Roman"/>
            <w:sz w:val="24"/>
            <w:szCs w:val="24"/>
          </w:rPr>
          <w:delText>menetluse</w:delText>
        </w:r>
        <w:r w:rsidRPr="0D50FB03" w:rsidDel="00F32761">
          <w:rPr>
            <w:rFonts w:ascii="Times New Roman" w:hAnsi="Times New Roman" w:cs="Times New Roman"/>
            <w:sz w:val="24"/>
            <w:szCs w:val="24"/>
          </w:rPr>
          <w:delText xml:space="preserve"> kohta)</w:delText>
        </w:r>
      </w:del>
      <w:r w:rsidR="00F32761" w:rsidRPr="0D50FB03">
        <w:rPr>
          <w:rFonts w:ascii="Times New Roman" w:hAnsi="Times New Roman" w:cs="Times New Roman"/>
          <w:sz w:val="24"/>
          <w:szCs w:val="24"/>
        </w:rPr>
        <w:t xml:space="preserve"> artikli 64 lõikes 4 sätestatud korras.</w:t>
      </w:r>
    </w:p>
    <w:p w14:paraId="7BB3A448" w14:textId="77777777" w:rsidR="0065551D" w:rsidRPr="001E23F0" w:rsidRDefault="0065551D" w:rsidP="00E51686">
      <w:pPr>
        <w:rPr>
          <w:rFonts w:ascii="Times New Roman" w:hAnsi="Times New Roman" w:cs="Times New Roman"/>
          <w:sz w:val="24"/>
          <w:szCs w:val="24"/>
        </w:rPr>
      </w:pPr>
    </w:p>
    <w:p w14:paraId="608E39CA" w14:textId="76AA8B62" w:rsidR="00DD7BF9" w:rsidRPr="001E23F0" w:rsidRDefault="00324A6E" w:rsidP="00DD7BF9">
      <w:pPr>
        <w:jc w:val="center"/>
        <w:rPr>
          <w:rFonts w:ascii="Times New Roman" w:hAnsi="Times New Roman" w:cs="Times New Roman"/>
          <w:b/>
          <w:bCs/>
          <w:sz w:val="24"/>
          <w:szCs w:val="24"/>
        </w:rPr>
      </w:pPr>
      <w:r w:rsidRPr="001E23F0">
        <w:rPr>
          <w:rFonts w:ascii="Times New Roman" w:hAnsi="Times New Roman" w:cs="Times New Roman"/>
          <w:b/>
          <w:bCs/>
          <w:sz w:val="24"/>
          <w:szCs w:val="24"/>
        </w:rPr>
        <w:t>7</w:t>
      </w:r>
      <w:r w:rsidR="00DD7BF9"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D7BF9" w:rsidRPr="001E23F0">
        <w:rPr>
          <w:rFonts w:ascii="Times New Roman" w:hAnsi="Times New Roman" w:cs="Times New Roman"/>
          <w:b/>
          <w:bCs/>
          <w:sz w:val="24"/>
          <w:szCs w:val="24"/>
        </w:rPr>
        <w:t>jagu</w:t>
      </w:r>
    </w:p>
    <w:p w14:paraId="4B4BDF63" w14:textId="0CA91206" w:rsidR="00DD7BF9" w:rsidRPr="001E23F0" w:rsidRDefault="00DB6C31" w:rsidP="3D45D796">
      <w:pPr>
        <w:jc w:val="center"/>
        <w:rPr>
          <w:rFonts w:ascii="Times New Roman" w:hAnsi="Times New Roman" w:cs="Times New Roman"/>
          <w:b/>
          <w:bCs/>
          <w:sz w:val="24"/>
          <w:szCs w:val="24"/>
          <w:rPrChange w:id="55" w:author="Autor">
            <w:rPr>
              <w:rFonts w:ascii="Times New Roman" w:hAnsi="Times New Roman" w:cs="Times New Roman"/>
              <w:b/>
              <w:bCs/>
              <w:sz w:val="24"/>
              <w:szCs w:val="24"/>
              <w:highlight w:val="yellow"/>
            </w:rPr>
          </w:rPrChange>
        </w:rPr>
      </w:pPr>
      <w:r w:rsidRPr="3D45D796">
        <w:rPr>
          <w:rFonts w:ascii="Times New Roman" w:hAnsi="Times New Roman" w:cs="Times New Roman"/>
          <w:b/>
          <w:bCs/>
          <w:sz w:val="24"/>
          <w:szCs w:val="24"/>
        </w:rPr>
        <w:t>Välismaalase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esindamine</w:t>
      </w:r>
    </w:p>
    <w:p w14:paraId="128EE457" w14:textId="77777777" w:rsidR="00DD7BF9" w:rsidRPr="001E23F0" w:rsidRDefault="00DD7BF9" w:rsidP="00DD7BF9">
      <w:pPr>
        <w:rPr>
          <w:rFonts w:ascii="Times New Roman" w:hAnsi="Times New Roman" w:cs="Times New Roman"/>
          <w:sz w:val="24"/>
          <w:szCs w:val="24"/>
        </w:rPr>
      </w:pPr>
    </w:p>
    <w:p w14:paraId="0EDA96EE" w14:textId="35F057CB" w:rsidR="00DD7BF9" w:rsidRPr="001E23F0" w:rsidRDefault="00DD7BF9" w:rsidP="00DD7BF9">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24A6E" w:rsidRPr="001E23F0">
        <w:rPr>
          <w:rFonts w:ascii="Times New Roman" w:hAnsi="Times New Roman" w:cs="Times New Roman"/>
          <w:b/>
          <w:bCs/>
          <w:sz w:val="24"/>
          <w:szCs w:val="24"/>
        </w:rPr>
        <w:t>1</w:t>
      </w:r>
      <w:r w:rsidR="0081200A" w:rsidRPr="001E23F0">
        <w:rPr>
          <w:rFonts w:ascii="Times New Roman" w:hAnsi="Times New Roman" w:cs="Times New Roman"/>
          <w:b/>
          <w:bCs/>
          <w:sz w:val="24"/>
          <w:szCs w:val="24"/>
        </w:rPr>
        <w:t>3</w:t>
      </w:r>
      <w:r w:rsidRPr="001E23F0">
        <w:rPr>
          <w:rFonts w:ascii="Times New Roman" w:hAnsi="Times New Roman" w:cs="Times New Roman"/>
          <w:b/>
          <w:bCs/>
          <w:sz w:val="24"/>
          <w:szCs w:val="24"/>
        </w:rPr>
        <w:t>.</w:t>
      </w:r>
      <w:r w:rsidR="0081200A" w:rsidRPr="001E23F0">
        <w:rPr>
          <w:rFonts w:ascii="Times New Roman" w:hAnsi="Times New Roman" w:cs="Times New Roman"/>
          <w:b/>
          <w:bCs/>
          <w:sz w:val="24"/>
          <w:szCs w:val="24"/>
        </w:rPr>
        <w:t xml:space="preserve"> </w:t>
      </w:r>
      <w:r w:rsidR="00B96B87" w:rsidRPr="001E23F0">
        <w:rPr>
          <w:rFonts w:ascii="Times New Roman" w:hAnsi="Times New Roman" w:cs="Times New Roman"/>
          <w:b/>
          <w:bCs/>
          <w:sz w:val="24"/>
          <w:szCs w:val="24"/>
        </w:rPr>
        <w:t>Alaealise</w:t>
      </w:r>
      <w:r w:rsidR="002E2C10" w:rsidRPr="001E23F0">
        <w:rPr>
          <w:rFonts w:ascii="Times New Roman" w:hAnsi="Times New Roman" w:cs="Times New Roman"/>
          <w:b/>
          <w:bCs/>
          <w:sz w:val="24"/>
          <w:szCs w:val="24"/>
        </w:rPr>
        <w:t xml:space="preserve"> </w:t>
      </w:r>
      <w:r w:rsidR="00B96B87" w:rsidRPr="001E23F0">
        <w:rPr>
          <w:rFonts w:ascii="Times New Roman" w:hAnsi="Times New Roman" w:cs="Times New Roman"/>
          <w:b/>
          <w:bCs/>
          <w:sz w:val="24"/>
          <w:szCs w:val="24"/>
        </w:rPr>
        <w:t>taotleja</w:t>
      </w:r>
      <w:r w:rsidR="002E2C10" w:rsidRPr="001E23F0">
        <w:rPr>
          <w:rFonts w:ascii="Times New Roman" w:hAnsi="Times New Roman" w:cs="Times New Roman"/>
          <w:b/>
          <w:bCs/>
          <w:sz w:val="24"/>
          <w:szCs w:val="24"/>
        </w:rPr>
        <w:t xml:space="preserve"> </w:t>
      </w:r>
      <w:r w:rsidR="00B96B87" w:rsidRPr="001E23F0">
        <w:rPr>
          <w:rFonts w:ascii="Times New Roman" w:hAnsi="Times New Roman" w:cs="Times New Roman"/>
          <w:b/>
          <w:bCs/>
          <w:sz w:val="24"/>
          <w:szCs w:val="24"/>
        </w:rPr>
        <w:t>esindamine</w:t>
      </w:r>
    </w:p>
    <w:p w14:paraId="36FDB618" w14:textId="77777777" w:rsidR="00EA59E1" w:rsidRPr="001E23F0" w:rsidRDefault="00EA59E1" w:rsidP="00DD7BF9">
      <w:pPr>
        <w:rPr>
          <w:rFonts w:ascii="Times New Roman" w:hAnsi="Times New Roman" w:cs="Times New Roman"/>
          <w:b/>
          <w:bCs/>
          <w:sz w:val="24"/>
          <w:szCs w:val="24"/>
        </w:rPr>
      </w:pPr>
    </w:p>
    <w:p w14:paraId="474B207F" w14:textId="3604C7AE" w:rsidR="007E629D" w:rsidRPr="001E23F0" w:rsidRDefault="00EA59E1" w:rsidP="00EA59E1">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esindamisele</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perekonnaseaduses</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sätestatut,</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arvestades</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jaos</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erisusi.</w:t>
      </w:r>
    </w:p>
    <w:p w14:paraId="43BD8DF2" w14:textId="77777777" w:rsidR="00EA59E1" w:rsidRPr="00BC16BD" w:rsidRDefault="00EA59E1" w:rsidP="00EA59E1">
      <w:pPr>
        <w:rPr>
          <w:rFonts w:ascii="Times New Roman" w:hAnsi="Times New Roman" w:cs="Times New Roman"/>
        </w:rPr>
      </w:pPr>
    </w:p>
    <w:p w14:paraId="6516D380" w14:textId="019F5D50" w:rsidR="007E629D" w:rsidRPr="001E23F0" w:rsidRDefault="00DD7BF9">
      <w:pPr>
        <w:jc w:val="both"/>
        <w:rPr>
          <w:rFonts w:ascii="Times New Roman" w:hAnsi="Times New Roman" w:cs="Times New Roman"/>
          <w:sz w:val="24"/>
          <w:szCs w:val="24"/>
        </w:rPr>
      </w:pPr>
      <w:r w:rsidRPr="001E23F0">
        <w:rPr>
          <w:rFonts w:ascii="Times New Roman" w:hAnsi="Times New Roman" w:cs="Times New Roman"/>
          <w:sz w:val="24"/>
          <w:szCs w:val="24"/>
        </w:rPr>
        <w:t>(</w:t>
      </w:r>
      <w:r w:rsidR="007E629D" w:rsidRPr="001E23F0">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viibival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vanemal,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eestkostjal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muul</w:t>
      </w:r>
      <w:r w:rsidR="002E2C10" w:rsidRPr="001E23F0">
        <w:rPr>
          <w:rFonts w:ascii="Times New Roman" w:hAnsi="Times New Roman" w:cs="Times New Roman"/>
          <w:sz w:val="24"/>
          <w:szCs w:val="24"/>
        </w:rPr>
        <w:t xml:space="preserve"> </w:t>
      </w:r>
      <w:commentRangeStart w:id="56"/>
      <w:r w:rsidRPr="001E23F0">
        <w:rPr>
          <w:rFonts w:ascii="Times New Roman" w:hAnsi="Times New Roman" w:cs="Times New Roman"/>
          <w:sz w:val="24"/>
          <w:szCs w:val="24"/>
        </w:rPr>
        <w:t>vastutaval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täisealisel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isikul</w:t>
      </w:r>
      <w:r w:rsidR="002E2C10" w:rsidRPr="001E23F0">
        <w:rPr>
          <w:rFonts w:ascii="Times New Roman" w:hAnsi="Times New Roman" w:cs="Times New Roman"/>
          <w:sz w:val="24"/>
          <w:szCs w:val="24"/>
        </w:rPr>
        <w:t xml:space="preserve"> </w:t>
      </w:r>
      <w:commentRangeEnd w:id="56"/>
      <w:r w:rsidR="00D3173F">
        <w:rPr>
          <w:rStyle w:val="Kommentaariviide"/>
        </w:rPr>
        <w:commentReference w:id="56"/>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isikuhooldusõigus.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nõudmisel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vanem,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eestkostja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vastutav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täisealine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isikuhooldusõiguse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olemasolu.</w:t>
      </w:r>
    </w:p>
    <w:p w14:paraId="49B57DFB" w14:textId="77777777" w:rsidR="00EA59E1" w:rsidRPr="001E23F0" w:rsidRDefault="00EA59E1" w:rsidP="006F0298">
      <w:pPr>
        <w:jc w:val="both"/>
        <w:rPr>
          <w:rFonts w:ascii="Times New Roman" w:hAnsi="Times New Roman" w:cs="Times New Roman"/>
          <w:sz w:val="24"/>
          <w:szCs w:val="24"/>
        </w:rPr>
      </w:pPr>
    </w:p>
    <w:p w14:paraId="7359E8E6" w14:textId="72C0FD5D" w:rsidR="00DD7BF9" w:rsidRPr="001E23F0" w:rsidRDefault="00DD7BF9">
      <w:pPr>
        <w:jc w:val="both"/>
        <w:rPr>
          <w:rFonts w:ascii="Times New Roman" w:hAnsi="Times New Roman" w:cs="Times New Roman"/>
          <w:sz w:val="24"/>
          <w:szCs w:val="24"/>
        </w:rPr>
      </w:pPr>
      <w:r w:rsidRPr="3D45D796">
        <w:rPr>
          <w:rFonts w:ascii="Times New Roman" w:hAnsi="Times New Roman" w:cs="Times New Roman"/>
          <w:sz w:val="24"/>
          <w:szCs w:val="24"/>
        </w:rPr>
        <w:t>(</w:t>
      </w:r>
      <w:r w:rsidR="00EA59E1" w:rsidRPr="3D45D796">
        <w:rPr>
          <w:rFonts w:ascii="Times New Roman" w:hAnsi="Times New Roman" w:cs="Times New Roman"/>
          <w:sz w:val="24"/>
          <w:szCs w:val="24"/>
        </w:rPr>
        <w:t>3</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Saatjata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alaealiseks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välismaalaseks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ei</w:t>
      </w:r>
      <w:r w:rsidR="002E2C10" w:rsidRPr="3D45D796">
        <w:rPr>
          <w:rFonts w:ascii="Times New Roman" w:hAnsi="Times New Roman" w:cs="Times New Roman"/>
          <w:sz w:val="24"/>
          <w:szCs w:val="24"/>
        </w:rPr>
        <w:t xml:space="preserve"> </w:t>
      </w:r>
      <w:del w:id="57" w:author="Autor">
        <w:r w:rsidRPr="3D45D796" w:rsidDel="00DD7BF9">
          <w:rPr>
            <w:rFonts w:ascii="Times New Roman" w:hAnsi="Times New Roman" w:cs="Times New Roman"/>
            <w:sz w:val="24"/>
            <w:szCs w:val="24"/>
          </w:rPr>
          <w:delText>peeta</w:delText>
        </w:r>
        <w:r w:rsidRPr="3D45D796" w:rsidDel="002E2C10">
          <w:rPr>
            <w:rFonts w:ascii="Times New Roman" w:hAnsi="Times New Roman" w:cs="Times New Roman"/>
            <w:sz w:val="24"/>
            <w:szCs w:val="24"/>
          </w:rPr>
          <w:delText xml:space="preserve"> </w:delText>
        </w:r>
      </w:del>
      <w:ins w:id="58" w:author="Autor">
        <w:r w:rsidR="376312BE" w:rsidRPr="3D45D796">
          <w:rPr>
            <w:rFonts w:ascii="Times New Roman" w:hAnsi="Times New Roman" w:cs="Times New Roman"/>
            <w:sz w:val="24"/>
            <w:szCs w:val="24"/>
          </w:rPr>
          <w:t xml:space="preserve">loeta </w:t>
        </w:r>
      </w:ins>
      <w:r w:rsidRPr="3D45D796">
        <w:rPr>
          <w:rFonts w:ascii="Times New Roman" w:hAnsi="Times New Roman" w:cs="Times New Roman"/>
          <w:sz w:val="24"/>
          <w:szCs w:val="24"/>
        </w:rPr>
        <w:t>välismaalast,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kellele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kohtu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poolt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füüsilisest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isikust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eestkostja.</w:t>
      </w:r>
    </w:p>
    <w:p w14:paraId="1B051E38" w14:textId="77777777" w:rsidR="00856FA8" w:rsidRPr="001E23F0" w:rsidRDefault="00856FA8">
      <w:pPr>
        <w:jc w:val="both"/>
        <w:rPr>
          <w:rFonts w:ascii="Times New Roman" w:hAnsi="Times New Roman" w:cs="Times New Roman"/>
          <w:sz w:val="24"/>
          <w:szCs w:val="24"/>
        </w:rPr>
      </w:pPr>
    </w:p>
    <w:p w14:paraId="13571D54" w14:textId="3A81B1FA" w:rsidR="00856FA8" w:rsidRPr="001E23F0" w:rsidRDefault="00856FA8">
      <w:pPr>
        <w:jc w:val="both"/>
        <w:rPr>
          <w:rFonts w:ascii="Times New Roman" w:hAnsi="Times New Roman" w:cs="Times New Roman"/>
          <w:sz w:val="24"/>
          <w:szCs w:val="24"/>
        </w:rPr>
      </w:pPr>
      <w:r w:rsidRPr="3D45D796">
        <w:rPr>
          <w:rFonts w:ascii="Times New Roman" w:hAnsi="Times New Roman" w:cs="Times New Roman"/>
          <w:sz w:val="24"/>
          <w:szCs w:val="24"/>
        </w:rPr>
        <w:t>(4)</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Alaealisega</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m</w:t>
      </w:r>
      <w:r w:rsidRPr="3D45D796">
        <w:rPr>
          <w:rFonts w:ascii="Times New Roman" w:hAnsi="Times New Roman" w:cs="Times New Roman"/>
          <w:sz w:val="24"/>
          <w:szCs w:val="24"/>
        </w:rPr>
        <w:t>enetlustoimingute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tegemisel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viibib</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vastutav</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täisealine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isik</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menetlustoimingute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juures,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arvatud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juhul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A27796" w:rsidRPr="3D45D796">
        <w:rPr>
          <w:rFonts w:ascii="Times New Roman" w:hAnsi="Times New Roman" w:cs="Times New Roman"/>
          <w:sz w:val="24"/>
          <w:szCs w:val="24"/>
        </w:rPr>
        <w:t>i</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hinnangul</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ei</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ole</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see</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alaealise</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parimates</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huvides</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vastavalt</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59" w:author="Autor">
        <w:r w:rsidRPr="3D45D796" w:rsidDel="00A27796">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A27796">
          <w:rPr>
            <w:rFonts w:ascii="Times New Roman" w:hAnsi="Times New Roman" w:cs="Times New Roman"/>
            <w:sz w:val="24"/>
            <w:szCs w:val="24"/>
          </w:rPr>
          <w:delText>kohta)</w:delText>
        </w:r>
      </w:del>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artikli</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22</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lõikele</w:t>
      </w:r>
      <w:r w:rsidR="002E2C10" w:rsidRPr="3D45D796">
        <w:rPr>
          <w:rFonts w:ascii="Times New Roman" w:hAnsi="Times New Roman" w:cs="Times New Roman"/>
          <w:sz w:val="24"/>
          <w:szCs w:val="24"/>
        </w:rPr>
        <w:t xml:space="preserve"> </w:t>
      </w:r>
      <w:r w:rsidR="00A27796" w:rsidRPr="3D45D796">
        <w:rPr>
          <w:rFonts w:ascii="Times New Roman" w:hAnsi="Times New Roman" w:cs="Times New Roman"/>
          <w:sz w:val="24"/>
          <w:szCs w:val="24"/>
        </w:rPr>
        <w:t>4.</w:t>
      </w:r>
    </w:p>
    <w:p w14:paraId="77F9AF6C" w14:textId="77777777" w:rsidR="005861DA" w:rsidRPr="001E23F0" w:rsidRDefault="005861DA">
      <w:pPr>
        <w:jc w:val="both"/>
        <w:rPr>
          <w:rFonts w:ascii="Times New Roman" w:hAnsi="Times New Roman" w:cs="Times New Roman"/>
          <w:sz w:val="24"/>
          <w:szCs w:val="24"/>
        </w:rPr>
      </w:pPr>
    </w:p>
    <w:p w14:paraId="050B559B" w14:textId="560824AE" w:rsidR="005861DA" w:rsidRPr="001E23F0" w:rsidRDefault="005861DA">
      <w:pPr>
        <w:jc w:val="both"/>
        <w:rPr>
          <w:rFonts w:ascii="Times New Roman" w:hAnsi="Times New Roman" w:cs="Times New Roman"/>
          <w:sz w:val="24"/>
          <w:szCs w:val="24"/>
        </w:rPr>
      </w:pPr>
      <w:r w:rsidRPr="3D45D796">
        <w:rPr>
          <w:rFonts w:ascii="Times New Roman" w:hAnsi="Times New Roman" w:cs="Times New Roman"/>
          <w:sz w:val="24"/>
          <w:szCs w:val="24"/>
        </w:rPr>
        <w:t>(</w:t>
      </w:r>
      <w:r w:rsidR="00B3653E" w:rsidRPr="3D45D796">
        <w:rPr>
          <w:rFonts w:ascii="Times New Roman" w:hAnsi="Times New Roman" w:cs="Times New Roman"/>
          <w:sz w:val="24"/>
          <w:szCs w:val="24"/>
        </w:rPr>
        <w:t>5</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seaduses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alaealise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esindamise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w:t>
      </w:r>
      <w:ins w:id="60" w:author="Autor">
        <w:r w:rsidR="5E58AED4" w:rsidRPr="3D45D796">
          <w:rPr>
            <w:rFonts w:ascii="Times New Roman" w:hAnsi="Times New Roman" w:cs="Times New Roman"/>
            <w:sz w:val="24"/>
            <w:szCs w:val="24"/>
          </w:rPr>
          <w:t>t</w:t>
        </w:r>
      </w:ins>
      <w:del w:id="61" w:author="Autor">
        <w:r w:rsidRPr="3D45D796" w:rsidDel="005861DA">
          <w:rPr>
            <w:rFonts w:ascii="Times New Roman" w:hAnsi="Times New Roman" w:cs="Times New Roman"/>
            <w:sz w:val="24"/>
            <w:szCs w:val="24"/>
          </w:rPr>
          <w:delText>d</w:delText>
        </w:r>
      </w:del>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kohaldatakse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teovõimega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täisealise</w:t>
      </w:r>
      <w:ins w:id="62" w:author="Autor">
        <w:r w:rsidR="12203E15" w:rsidRPr="3D45D796">
          <w:rPr>
            <w:rFonts w:ascii="Times New Roman" w:hAnsi="Times New Roman" w:cs="Times New Roman"/>
            <w:sz w:val="24"/>
            <w:szCs w:val="24"/>
          </w:rPr>
          <w:t>le</w:t>
        </w:r>
      </w:ins>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taotleja</w:t>
      </w:r>
      <w:ins w:id="63" w:author="Autor">
        <w:r w:rsidR="25CCF626" w:rsidRPr="3D45D796">
          <w:rPr>
            <w:rFonts w:ascii="Times New Roman" w:hAnsi="Times New Roman" w:cs="Times New Roman"/>
            <w:sz w:val="24"/>
            <w:szCs w:val="24"/>
          </w:rPr>
          <w:t>le</w:t>
        </w:r>
      </w:ins>
      <w:r w:rsidR="002E2C10" w:rsidRPr="3D45D796">
        <w:rPr>
          <w:rFonts w:ascii="Times New Roman" w:hAnsi="Times New Roman" w:cs="Times New Roman"/>
          <w:sz w:val="24"/>
          <w:szCs w:val="24"/>
        </w:rPr>
        <w:t xml:space="preserve"> </w:t>
      </w:r>
      <w:del w:id="64" w:author="Autor">
        <w:r w:rsidRPr="3D45D796" w:rsidDel="005861DA">
          <w:rPr>
            <w:rFonts w:ascii="Times New Roman" w:hAnsi="Times New Roman" w:cs="Times New Roman"/>
            <w:sz w:val="24"/>
            <w:szCs w:val="24"/>
          </w:rPr>
          <w:delText>suhtes</w:delText>
        </w:r>
      </w:del>
      <w:r w:rsidRPr="3D45D796">
        <w:rPr>
          <w:rFonts w:ascii="Times New Roman" w:hAnsi="Times New Roman" w:cs="Times New Roman"/>
          <w:sz w:val="24"/>
          <w:szCs w:val="24"/>
        </w:rPr>
        <w:t>.</w:t>
      </w:r>
    </w:p>
    <w:p w14:paraId="1222EDB1" w14:textId="77777777" w:rsidR="00EA59E1" w:rsidRPr="001E23F0" w:rsidRDefault="00EA59E1" w:rsidP="006F0298">
      <w:pPr>
        <w:jc w:val="both"/>
        <w:rPr>
          <w:rFonts w:ascii="Times New Roman" w:hAnsi="Times New Roman" w:cs="Times New Roman"/>
          <w:sz w:val="24"/>
          <w:szCs w:val="24"/>
        </w:rPr>
      </w:pPr>
    </w:p>
    <w:p w14:paraId="0637FE19" w14:textId="58F4321F" w:rsidR="007E629D" w:rsidRPr="001E23F0" w:rsidRDefault="007E629D" w:rsidP="007E629D">
      <w:pPr>
        <w:jc w:val="both"/>
        <w:rPr>
          <w:rFonts w:ascii="Times New Roman" w:hAnsi="Times New Roman" w:cs="Times New Roman"/>
          <w:b/>
          <w:bCs/>
          <w:sz w:val="24"/>
          <w:szCs w:val="24"/>
        </w:rPr>
      </w:pPr>
      <w:r w:rsidRPr="008F318A">
        <w:rPr>
          <w:rFonts w:ascii="Times New Roman" w:hAnsi="Times New Roman" w:cs="Times New Roman"/>
          <w:b/>
          <w:bCs/>
          <w:sz w:val="24"/>
          <w:szCs w:val="24"/>
        </w:rPr>
        <w:lastRenderedPageBreak/>
        <w:t>§</w:t>
      </w:r>
      <w:r w:rsidR="002E2C10" w:rsidRPr="008F318A">
        <w:rPr>
          <w:rFonts w:ascii="Times New Roman" w:hAnsi="Times New Roman" w:cs="Times New Roman"/>
          <w:b/>
          <w:bCs/>
          <w:sz w:val="24"/>
          <w:szCs w:val="24"/>
        </w:rPr>
        <w:t xml:space="preserve"> </w:t>
      </w:r>
      <w:r w:rsidR="00324A6E" w:rsidRPr="008F318A">
        <w:rPr>
          <w:rFonts w:ascii="Times New Roman" w:hAnsi="Times New Roman" w:cs="Times New Roman"/>
          <w:b/>
          <w:bCs/>
          <w:sz w:val="24"/>
          <w:szCs w:val="24"/>
        </w:rPr>
        <w:t>1</w:t>
      </w:r>
      <w:r w:rsidR="0081200A" w:rsidRPr="008F318A">
        <w:rPr>
          <w:rFonts w:ascii="Times New Roman" w:hAnsi="Times New Roman" w:cs="Times New Roman"/>
          <w:b/>
          <w:bCs/>
          <w:sz w:val="24"/>
          <w:szCs w:val="24"/>
        </w:rPr>
        <w:t>4</w:t>
      </w:r>
      <w:r w:rsidRPr="008F318A">
        <w:rPr>
          <w:rFonts w:ascii="Times New Roman" w:hAnsi="Times New Roman" w:cs="Times New Roman"/>
          <w:b/>
          <w:bCs/>
          <w:sz w:val="24"/>
          <w:szCs w:val="24"/>
        </w:rPr>
        <w:t>.</w:t>
      </w:r>
      <w:r w:rsidR="002E2C10" w:rsidRPr="008F318A">
        <w:rPr>
          <w:rFonts w:ascii="Times New Roman" w:hAnsi="Times New Roman" w:cs="Times New Roman"/>
          <w:b/>
          <w:bCs/>
          <w:sz w:val="24"/>
          <w:szCs w:val="24"/>
        </w:rPr>
        <w:t xml:space="preserve"> </w:t>
      </w:r>
      <w:r w:rsidR="00AA6653" w:rsidRPr="008F318A">
        <w:rPr>
          <w:rFonts w:ascii="Times New Roman" w:hAnsi="Times New Roman" w:cs="Times New Roman"/>
          <w:b/>
          <w:sz w:val="24"/>
          <w:szCs w:val="24"/>
        </w:rPr>
        <w:t>Saatjata</w:t>
      </w:r>
      <w:r w:rsidR="002E2C10" w:rsidRPr="008F318A">
        <w:rPr>
          <w:rFonts w:ascii="Times New Roman" w:hAnsi="Times New Roman" w:cs="Times New Roman"/>
          <w:b/>
          <w:sz w:val="24"/>
          <w:szCs w:val="24"/>
        </w:rPr>
        <w:t xml:space="preserve"> </w:t>
      </w:r>
      <w:r w:rsidR="00AA6653" w:rsidRPr="008F318A">
        <w:rPr>
          <w:rFonts w:ascii="Times New Roman" w:hAnsi="Times New Roman" w:cs="Times New Roman"/>
          <w:b/>
          <w:sz w:val="24"/>
          <w:szCs w:val="24"/>
        </w:rPr>
        <w:t>alaealise</w:t>
      </w:r>
      <w:r w:rsidR="002E2C10" w:rsidRPr="008F318A">
        <w:rPr>
          <w:rFonts w:ascii="Times New Roman" w:hAnsi="Times New Roman" w:cs="Times New Roman"/>
          <w:b/>
          <w:sz w:val="24"/>
          <w:szCs w:val="24"/>
        </w:rPr>
        <w:t xml:space="preserve"> </w:t>
      </w:r>
      <w:r w:rsidR="00856FA8" w:rsidRPr="008F318A">
        <w:rPr>
          <w:rFonts w:ascii="Times New Roman" w:hAnsi="Times New Roman" w:cs="Times New Roman"/>
          <w:b/>
          <w:sz w:val="24"/>
          <w:szCs w:val="24"/>
        </w:rPr>
        <w:t>taotleja</w:t>
      </w:r>
      <w:r w:rsidR="002E2C10" w:rsidRPr="008F318A">
        <w:rPr>
          <w:rFonts w:ascii="Times New Roman" w:hAnsi="Times New Roman" w:cs="Times New Roman"/>
          <w:b/>
          <w:sz w:val="24"/>
          <w:szCs w:val="24"/>
        </w:rPr>
        <w:t xml:space="preserve"> </w:t>
      </w:r>
      <w:r w:rsidR="00AA6653" w:rsidRPr="008F318A">
        <w:rPr>
          <w:rFonts w:ascii="Times New Roman" w:hAnsi="Times New Roman" w:cs="Times New Roman"/>
          <w:b/>
          <w:sz w:val="24"/>
          <w:szCs w:val="24"/>
        </w:rPr>
        <w:t>esindamine</w:t>
      </w:r>
    </w:p>
    <w:p w14:paraId="111EF4B4" w14:textId="77777777" w:rsidR="00EA59E1" w:rsidRPr="001E23F0" w:rsidRDefault="00EA59E1" w:rsidP="007E629D">
      <w:pPr>
        <w:jc w:val="both"/>
        <w:rPr>
          <w:rFonts w:ascii="Times New Roman" w:hAnsi="Times New Roman" w:cs="Times New Roman"/>
          <w:sz w:val="24"/>
          <w:szCs w:val="24"/>
        </w:rPr>
      </w:pPr>
    </w:p>
    <w:p w14:paraId="11A7D7C1" w14:textId="45F731AE" w:rsidR="000A7C64" w:rsidRPr="001E23F0" w:rsidRDefault="000A7C64" w:rsidP="007E629D">
      <w:pPr>
        <w:jc w:val="both"/>
        <w:rPr>
          <w:rFonts w:ascii="Times New Roman" w:hAnsi="Times New Roman" w:cs="Times New Roman"/>
          <w:sz w:val="24"/>
          <w:szCs w:val="24"/>
        </w:rPr>
      </w:pPr>
      <w:r w:rsidRPr="3D45D796">
        <w:rPr>
          <w:rFonts w:ascii="Times New Roman" w:hAnsi="Times New Roman" w:cs="Times New Roman"/>
          <w:sz w:val="24"/>
          <w:szCs w:val="24"/>
        </w:rPr>
        <w:t>(</w:t>
      </w:r>
      <w:r w:rsidR="000564DA" w:rsidRPr="3D45D796">
        <w:rPr>
          <w:rFonts w:ascii="Times New Roman" w:hAnsi="Times New Roman" w:cs="Times New Roman"/>
          <w:sz w:val="24"/>
          <w:szCs w:val="24"/>
        </w:rPr>
        <w:t>1</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bookmarkStart w:id="65" w:name="_Hlk197593933"/>
      <w:r w:rsidR="00C8199A" w:rsidRPr="3D45D796">
        <w:rPr>
          <w:rFonts w:ascii="Times New Roman" w:hAnsi="Times New Roman" w:cs="Times New Roman"/>
          <w:sz w:val="24"/>
          <w:szCs w:val="24"/>
        </w:rPr>
        <w:t xml:space="preserve">Saatjata alaealise eestkostja ülesandeid võib täita isik, kes on usaldusväärne ning kellel on saatjata alaealise esindamiseks vajalikud teadmised ja oskused. Eestkostja ülesannete täitmist ei </w:t>
      </w:r>
      <w:commentRangeStart w:id="66"/>
      <w:r w:rsidR="00C8199A" w:rsidRPr="3D45D796">
        <w:rPr>
          <w:rFonts w:ascii="Times New Roman" w:hAnsi="Times New Roman" w:cs="Times New Roman"/>
          <w:sz w:val="24"/>
          <w:szCs w:val="24"/>
        </w:rPr>
        <w:t>määrata isikule,</w:t>
      </w:r>
      <w:commentRangeEnd w:id="66"/>
      <w:r>
        <w:commentReference w:id="66"/>
      </w:r>
      <w:r w:rsidR="00C8199A" w:rsidRPr="3D45D796">
        <w:rPr>
          <w:rFonts w:ascii="Times New Roman" w:hAnsi="Times New Roman" w:cs="Times New Roman"/>
          <w:sz w:val="24"/>
          <w:szCs w:val="24"/>
        </w:rPr>
        <w:t xml:space="preserve"> kelle huvid on vastuolus või võivad minna vastuollu saatjata alaealise huvidega.</w:t>
      </w:r>
      <w:bookmarkEnd w:id="65"/>
    </w:p>
    <w:p w14:paraId="459C5069" w14:textId="77777777" w:rsidR="00B1766A" w:rsidRPr="001E23F0" w:rsidRDefault="00B1766A">
      <w:pPr>
        <w:jc w:val="both"/>
        <w:rPr>
          <w:rFonts w:ascii="Times New Roman" w:hAnsi="Times New Roman" w:cs="Times New Roman"/>
          <w:sz w:val="24"/>
          <w:szCs w:val="24"/>
        </w:rPr>
      </w:pPr>
    </w:p>
    <w:p w14:paraId="096E9FA5" w14:textId="406B5224" w:rsidR="00B1766A" w:rsidRPr="001E23F0" w:rsidRDefault="00B1766A">
      <w:pPr>
        <w:jc w:val="both"/>
        <w:rPr>
          <w:rFonts w:ascii="Times New Roman" w:hAnsi="Times New Roman" w:cs="Times New Roman"/>
          <w:sz w:val="24"/>
          <w:szCs w:val="24"/>
        </w:rPr>
      </w:pPr>
      <w:r w:rsidRPr="001E23F0">
        <w:rPr>
          <w:rFonts w:ascii="Times New Roman" w:hAnsi="Times New Roman" w:cs="Times New Roman"/>
          <w:sz w:val="24"/>
          <w:szCs w:val="24"/>
        </w:rPr>
        <w:t>(</w:t>
      </w:r>
      <w:r w:rsidR="000564DA">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F24C47" w:rsidRPr="001E23F0">
        <w:rPr>
          <w:rFonts w:ascii="Times New Roman" w:hAnsi="Times New Roman" w:cs="Times New Roman"/>
          <w:sz w:val="24"/>
          <w:szCs w:val="24"/>
        </w:rPr>
        <w:t>Saatjata</w:t>
      </w:r>
      <w:r w:rsidR="002E2C10" w:rsidRPr="001E23F0">
        <w:rPr>
          <w:rFonts w:ascii="Times New Roman" w:hAnsi="Times New Roman" w:cs="Times New Roman"/>
          <w:sz w:val="24"/>
          <w:szCs w:val="24"/>
        </w:rPr>
        <w:t xml:space="preserve"> </w:t>
      </w:r>
      <w:r w:rsidR="00F24C47"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00175F51">
        <w:rPr>
          <w:rFonts w:ascii="Times New Roman" w:hAnsi="Times New Roman" w:cs="Times New Roman"/>
          <w:sz w:val="24"/>
          <w:szCs w:val="24"/>
        </w:rPr>
        <w:t>eestkostja ülesannete täitmisel peab eestkostja ülesandeid täitev isik</w:t>
      </w:r>
      <w:r w:rsidR="00EA1A6B">
        <w:rPr>
          <w:rFonts w:ascii="Times New Roman" w:hAnsi="Times New Roman" w:cs="Times New Roman"/>
          <w:sz w:val="24"/>
          <w:szCs w:val="24"/>
        </w:rPr>
        <w:t xml:space="preserve"> (edaspidi käesolevas paragrahvis </w:t>
      </w:r>
      <w:r w:rsidR="00EA1A6B">
        <w:rPr>
          <w:rFonts w:ascii="Times New Roman" w:hAnsi="Times New Roman" w:cs="Times New Roman"/>
          <w:i/>
          <w:iCs/>
          <w:sz w:val="24"/>
          <w:szCs w:val="24"/>
        </w:rPr>
        <w:t>esindaja</w:t>
      </w:r>
      <w:r w:rsidR="00EA1A6B">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175F51">
        <w:rPr>
          <w:rFonts w:ascii="Times New Roman" w:hAnsi="Times New Roman" w:cs="Times New Roman"/>
          <w:sz w:val="24"/>
          <w:szCs w:val="24"/>
        </w:rPr>
        <w:t xml:space="preserve">saatjata </w:t>
      </w:r>
      <w:r w:rsidR="00F55520" w:rsidRPr="001E23F0">
        <w:rPr>
          <w:rFonts w:ascii="Times New Roman" w:hAnsi="Times New Roman" w:cs="Times New Roman"/>
          <w:sz w:val="24"/>
          <w:szCs w:val="24"/>
        </w:rPr>
        <w:t>alaealisega</w:t>
      </w:r>
      <w:r w:rsidR="002E2C10" w:rsidRPr="001E23F0">
        <w:rPr>
          <w:rFonts w:ascii="Times New Roman" w:hAnsi="Times New Roman" w:cs="Times New Roman"/>
          <w:sz w:val="24"/>
          <w:szCs w:val="24"/>
        </w:rPr>
        <w:t xml:space="preserve"> </w:t>
      </w:r>
      <w:r w:rsidR="00F55520" w:rsidRPr="001E23F0">
        <w:rPr>
          <w:rFonts w:ascii="Times New Roman" w:hAnsi="Times New Roman" w:cs="Times New Roman"/>
          <w:sz w:val="24"/>
          <w:szCs w:val="24"/>
        </w:rPr>
        <w:t>enne</w:t>
      </w:r>
      <w:r w:rsidR="00186E6D">
        <w:rPr>
          <w:rFonts w:ascii="Times New Roman" w:hAnsi="Times New Roman" w:cs="Times New Roman"/>
          <w:sz w:val="24"/>
          <w:szCs w:val="24"/>
        </w:rPr>
        <w:t xml:space="preserve"> </w:t>
      </w:r>
      <w:r w:rsidR="00186E6D" w:rsidRPr="282B2B20">
        <w:rPr>
          <w:rFonts w:ascii="Times New Roman" w:hAnsi="Times New Roman" w:cs="Times New Roman"/>
          <w:sz w:val="24"/>
          <w:szCs w:val="24"/>
        </w:rPr>
        <w:t>tema osalemist nõudvate</w:t>
      </w:r>
      <w:r w:rsidR="002E2C10" w:rsidRPr="001E23F0">
        <w:rPr>
          <w:rFonts w:ascii="Times New Roman" w:hAnsi="Times New Roman" w:cs="Times New Roman"/>
          <w:sz w:val="24"/>
          <w:szCs w:val="24"/>
        </w:rPr>
        <w:t xml:space="preserve"> </w:t>
      </w:r>
      <w:r w:rsidR="00F55520" w:rsidRPr="001E23F0">
        <w:rPr>
          <w:rFonts w:ascii="Times New Roman" w:hAnsi="Times New Roman" w:cs="Times New Roman"/>
          <w:sz w:val="24"/>
          <w:szCs w:val="24"/>
        </w:rPr>
        <w:t>menetlustoimingute</w:t>
      </w:r>
      <w:r w:rsidR="002E2C10" w:rsidRPr="001E23F0">
        <w:rPr>
          <w:rFonts w:ascii="Times New Roman" w:hAnsi="Times New Roman" w:cs="Times New Roman"/>
          <w:sz w:val="24"/>
          <w:szCs w:val="24"/>
        </w:rPr>
        <w:t xml:space="preserve"> </w:t>
      </w:r>
      <w:r w:rsidR="00F55520" w:rsidRPr="001E23F0">
        <w:rPr>
          <w:rFonts w:ascii="Times New Roman" w:hAnsi="Times New Roman" w:cs="Times New Roman"/>
          <w:sz w:val="24"/>
          <w:szCs w:val="24"/>
        </w:rPr>
        <w:t>läbiviimist</w:t>
      </w:r>
      <w:r w:rsidR="002E2C10" w:rsidRPr="001E23F0">
        <w:rPr>
          <w:rFonts w:ascii="Times New Roman" w:hAnsi="Times New Roman" w:cs="Times New Roman"/>
          <w:sz w:val="24"/>
          <w:szCs w:val="24"/>
        </w:rPr>
        <w:t xml:space="preserve"> </w:t>
      </w:r>
      <w:r w:rsidR="00F55520" w:rsidRPr="001E23F0">
        <w:rPr>
          <w:rFonts w:ascii="Times New Roman" w:hAnsi="Times New Roman" w:cs="Times New Roman"/>
          <w:sz w:val="24"/>
          <w:szCs w:val="24"/>
        </w:rPr>
        <w:t>kohtuma.</w:t>
      </w:r>
      <w:r w:rsidR="002E2C10" w:rsidRPr="001E23F0">
        <w:rPr>
          <w:rFonts w:ascii="Times New Roman" w:hAnsi="Times New Roman" w:cs="Times New Roman"/>
          <w:sz w:val="24"/>
          <w:szCs w:val="24"/>
        </w:rPr>
        <w:t xml:space="preserve"> </w:t>
      </w:r>
      <w:r w:rsidR="00186E6D">
        <w:rPr>
          <w:rFonts w:ascii="Times New Roman" w:hAnsi="Times New Roman" w:cs="Times New Roman"/>
          <w:sz w:val="24"/>
          <w:szCs w:val="24"/>
        </w:rPr>
        <w:t>Selliste m</w:t>
      </w:r>
      <w:r w:rsidR="00F55520" w:rsidRPr="001E23F0">
        <w:rPr>
          <w:rFonts w:ascii="Times New Roman" w:hAnsi="Times New Roman" w:cs="Times New Roman"/>
          <w:sz w:val="24"/>
          <w:szCs w:val="24"/>
        </w:rPr>
        <w:t>enetlustoimingute</w:t>
      </w:r>
      <w:r w:rsidR="002E2C10" w:rsidRPr="001E23F0">
        <w:rPr>
          <w:rFonts w:ascii="Times New Roman" w:hAnsi="Times New Roman" w:cs="Times New Roman"/>
          <w:sz w:val="24"/>
          <w:szCs w:val="24"/>
        </w:rPr>
        <w:t xml:space="preserve"> </w:t>
      </w:r>
      <w:r w:rsidR="00F55520" w:rsidRPr="001E23F0">
        <w:rPr>
          <w:rFonts w:ascii="Times New Roman" w:hAnsi="Times New Roman" w:cs="Times New Roman"/>
          <w:sz w:val="24"/>
          <w:szCs w:val="24"/>
        </w:rPr>
        <w:t>tegemisel</w:t>
      </w:r>
      <w:r w:rsidR="002E2C10" w:rsidRPr="001E23F0">
        <w:rPr>
          <w:rFonts w:ascii="Times New Roman" w:hAnsi="Times New Roman" w:cs="Times New Roman"/>
          <w:sz w:val="24"/>
          <w:szCs w:val="24"/>
        </w:rPr>
        <w:t xml:space="preserve"> </w:t>
      </w:r>
      <w:r w:rsidR="00F24C47" w:rsidRPr="001E23F0">
        <w:rPr>
          <w:rFonts w:ascii="Times New Roman" w:hAnsi="Times New Roman" w:cs="Times New Roman"/>
          <w:sz w:val="24"/>
          <w:szCs w:val="24"/>
        </w:rPr>
        <w:t>viibib</w:t>
      </w:r>
      <w:r w:rsidR="002E2C10" w:rsidRPr="001E23F0">
        <w:rPr>
          <w:rFonts w:ascii="Times New Roman" w:hAnsi="Times New Roman" w:cs="Times New Roman"/>
          <w:sz w:val="24"/>
          <w:szCs w:val="24"/>
        </w:rPr>
        <w:t xml:space="preserve"> </w:t>
      </w:r>
      <w:r w:rsidR="00F24C47" w:rsidRPr="001E23F0">
        <w:rPr>
          <w:rFonts w:ascii="Times New Roman" w:hAnsi="Times New Roman" w:cs="Times New Roman"/>
          <w:sz w:val="24"/>
          <w:szCs w:val="24"/>
        </w:rPr>
        <w:t>esindaja</w:t>
      </w:r>
      <w:r w:rsidR="002E2C10" w:rsidRPr="001E23F0">
        <w:rPr>
          <w:rFonts w:ascii="Times New Roman" w:hAnsi="Times New Roman" w:cs="Times New Roman"/>
          <w:sz w:val="24"/>
          <w:szCs w:val="24"/>
        </w:rPr>
        <w:t xml:space="preserve"> </w:t>
      </w:r>
      <w:r w:rsidR="00F24C47" w:rsidRPr="001E23F0">
        <w:rPr>
          <w:rFonts w:ascii="Times New Roman" w:hAnsi="Times New Roman" w:cs="Times New Roman"/>
          <w:sz w:val="24"/>
          <w:szCs w:val="24"/>
        </w:rPr>
        <w:t>menetlustoimingute</w:t>
      </w:r>
      <w:r w:rsidR="002E2C10" w:rsidRPr="001E23F0">
        <w:rPr>
          <w:rFonts w:ascii="Times New Roman" w:hAnsi="Times New Roman" w:cs="Times New Roman"/>
          <w:sz w:val="24"/>
          <w:szCs w:val="24"/>
        </w:rPr>
        <w:t xml:space="preserve"> </w:t>
      </w:r>
      <w:r w:rsidR="00F24C47" w:rsidRPr="001E23F0">
        <w:rPr>
          <w:rFonts w:ascii="Times New Roman" w:hAnsi="Times New Roman" w:cs="Times New Roman"/>
          <w:sz w:val="24"/>
          <w:szCs w:val="24"/>
        </w:rPr>
        <w:t>tegemise</w:t>
      </w:r>
      <w:r w:rsidR="002E2C10" w:rsidRPr="001E23F0">
        <w:rPr>
          <w:rFonts w:ascii="Times New Roman" w:hAnsi="Times New Roman" w:cs="Times New Roman"/>
          <w:sz w:val="24"/>
          <w:szCs w:val="24"/>
        </w:rPr>
        <w:t xml:space="preserve"> </w:t>
      </w:r>
      <w:r w:rsidR="00F24C47" w:rsidRPr="001E23F0">
        <w:rPr>
          <w:rFonts w:ascii="Times New Roman" w:hAnsi="Times New Roman" w:cs="Times New Roman"/>
          <w:sz w:val="24"/>
          <w:szCs w:val="24"/>
        </w:rPr>
        <w:t>juures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võta</w:t>
      </w:r>
      <w:r w:rsidR="00F24C47" w:rsidRPr="001E23F0">
        <w:rPr>
          <w:rFonts w:ascii="Times New Roman" w:hAnsi="Times New Roman" w:cs="Times New Roman"/>
          <w:sz w:val="24"/>
          <w:szCs w:val="24"/>
        </w:rPr>
        <w:t>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arvesse</w:t>
      </w:r>
      <w:r w:rsidR="002E2C10" w:rsidRPr="001E23F0">
        <w:rPr>
          <w:rFonts w:ascii="Times New Roman" w:hAnsi="Times New Roman" w:cs="Times New Roman"/>
          <w:sz w:val="24"/>
          <w:szCs w:val="24"/>
        </w:rPr>
        <w:t xml:space="preserve"> </w:t>
      </w:r>
      <w:r w:rsidR="00175F51">
        <w:rPr>
          <w:rFonts w:ascii="Times New Roman" w:hAnsi="Times New Roman" w:cs="Times New Roman"/>
          <w:sz w:val="24"/>
          <w:szCs w:val="24"/>
        </w:rPr>
        <w:t xml:space="preserve">saatjata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seisukohti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vajaduste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6681F681" w14:textId="77777777" w:rsidR="00F46E04" w:rsidRPr="001E23F0" w:rsidRDefault="00F46E04">
      <w:pPr>
        <w:jc w:val="both"/>
        <w:rPr>
          <w:rFonts w:ascii="Times New Roman" w:hAnsi="Times New Roman" w:cs="Times New Roman"/>
          <w:sz w:val="24"/>
          <w:szCs w:val="24"/>
        </w:rPr>
      </w:pPr>
    </w:p>
    <w:p w14:paraId="48D433AA" w14:textId="7359807E" w:rsidR="00186E6D" w:rsidRPr="001E23F0" w:rsidRDefault="00186E6D" w:rsidP="00186E6D">
      <w:pPr>
        <w:jc w:val="both"/>
        <w:rPr>
          <w:rFonts w:ascii="Times New Roman" w:hAnsi="Times New Roman" w:cs="Times New Roman"/>
          <w:sz w:val="24"/>
          <w:szCs w:val="24"/>
        </w:rPr>
      </w:pPr>
      <w:r w:rsidRPr="3D45D796">
        <w:rPr>
          <w:rFonts w:ascii="Times New Roman" w:hAnsi="Times New Roman" w:cs="Times New Roman"/>
          <w:sz w:val="24"/>
          <w:szCs w:val="24"/>
        </w:rPr>
        <w:t xml:space="preserve">(3) Kui saatjata alaealise välismaalase </w:t>
      </w:r>
      <w:bookmarkStart w:id="67" w:name="_Hlk197507123"/>
      <w:r w:rsidRPr="3D45D796">
        <w:rPr>
          <w:rFonts w:ascii="Times New Roman" w:hAnsi="Times New Roman" w:cs="Times New Roman"/>
          <w:sz w:val="24"/>
          <w:szCs w:val="24"/>
        </w:rPr>
        <w:t xml:space="preserve">eestkostja õigusi ja kohustusi täidab perekonnaseaduse alusel valla- või linnavalitsus </w:t>
      </w:r>
      <w:bookmarkEnd w:id="67"/>
      <w:r w:rsidRPr="3D45D796">
        <w:rPr>
          <w:rFonts w:ascii="Times New Roman" w:hAnsi="Times New Roman" w:cs="Times New Roman"/>
          <w:sz w:val="24"/>
          <w:szCs w:val="24"/>
        </w:rPr>
        <w:t xml:space="preserve">või käesoleva </w:t>
      </w:r>
      <w:commentRangeStart w:id="68"/>
      <w:r w:rsidRPr="3D45D796">
        <w:rPr>
          <w:rFonts w:ascii="Times New Roman" w:hAnsi="Times New Roman" w:cs="Times New Roman"/>
          <w:sz w:val="24"/>
          <w:szCs w:val="24"/>
        </w:rPr>
        <w:t xml:space="preserve">paragrahvi lõikes 7 </w:t>
      </w:r>
      <w:commentRangeEnd w:id="68"/>
      <w:r>
        <w:commentReference w:id="68"/>
      </w:r>
      <w:r w:rsidRPr="3D45D796">
        <w:rPr>
          <w:rFonts w:ascii="Times New Roman" w:hAnsi="Times New Roman" w:cs="Times New Roman"/>
          <w:sz w:val="24"/>
          <w:szCs w:val="24"/>
        </w:rPr>
        <w:t>sätestatud juhtudel esindab saatjata alaealist Sotsiaalkindlustusamet, tohib üks füüsiline isik üheaegselt esindada kuni 30 saatjata alaealist taotlejat. Massilisest sisserändest põhjustatud hädaolukorras võib üheaegselt esindada kuni 50 saatjata alaealist taotlejat.</w:t>
      </w:r>
    </w:p>
    <w:p w14:paraId="6BAE89E6" w14:textId="06A1AB9E" w:rsidR="00C160E3" w:rsidRPr="001E23F0" w:rsidRDefault="00C160E3">
      <w:pPr>
        <w:jc w:val="both"/>
        <w:rPr>
          <w:rFonts w:ascii="Times New Roman" w:hAnsi="Times New Roman" w:cs="Times New Roman"/>
          <w:sz w:val="24"/>
          <w:szCs w:val="24"/>
        </w:rPr>
      </w:pPr>
    </w:p>
    <w:p w14:paraId="20EFC3E5" w14:textId="40888D9D" w:rsidR="00C160E3" w:rsidRPr="001E23F0" w:rsidRDefault="00C160E3" w:rsidP="00C160E3">
      <w:pPr>
        <w:jc w:val="both"/>
        <w:rPr>
          <w:rFonts w:ascii="Times New Roman" w:hAnsi="Times New Roman" w:cs="Times New Roman"/>
          <w:sz w:val="24"/>
          <w:szCs w:val="24"/>
        </w:rPr>
      </w:pPr>
      <w:r w:rsidRPr="001E23F0">
        <w:rPr>
          <w:rFonts w:ascii="Times New Roman" w:hAnsi="Times New Roman" w:cs="Times New Roman"/>
          <w:sz w:val="24"/>
          <w:szCs w:val="24"/>
        </w:rPr>
        <w:t>(</w:t>
      </w:r>
      <w:r w:rsidR="0004778E">
        <w:rPr>
          <w:rFonts w:ascii="Times New Roman" w:hAnsi="Times New Roman" w:cs="Times New Roman"/>
          <w:sz w:val="24"/>
          <w:szCs w:val="24"/>
        </w:rPr>
        <w:t>4</w:t>
      </w:r>
      <w:r w:rsidRPr="001E23F0">
        <w:rPr>
          <w:rFonts w:ascii="Times New Roman" w:hAnsi="Times New Roman" w:cs="Times New Roman"/>
          <w:sz w:val="24"/>
          <w:szCs w:val="24"/>
        </w:rPr>
        <w:t xml:space="preserve">) Teavet esindaja määramise kohta ja võimalusest esindaja peale turvaliselt ja konfidentsiaalselt </w:t>
      </w:r>
      <w:r w:rsidR="0006444E">
        <w:rPr>
          <w:rFonts w:ascii="Times New Roman" w:hAnsi="Times New Roman" w:cs="Times New Roman"/>
          <w:sz w:val="24"/>
          <w:szCs w:val="24"/>
        </w:rPr>
        <w:t xml:space="preserve">halduskohtule </w:t>
      </w:r>
      <w:r w:rsidRPr="001E23F0">
        <w:rPr>
          <w:rFonts w:ascii="Times New Roman" w:hAnsi="Times New Roman" w:cs="Times New Roman"/>
          <w:sz w:val="24"/>
          <w:szCs w:val="24"/>
        </w:rPr>
        <w:t>kaebus esitada antakse saatjata alaealisele viisil, mis tagab, et saatjata alaealine saab sellest teabest aru.</w:t>
      </w:r>
    </w:p>
    <w:p w14:paraId="09374ABE" w14:textId="77777777" w:rsidR="00EA59E1" w:rsidRPr="001E23F0" w:rsidRDefault="00EA59E1">
      <w:pPr>
        <w:jc w:val="both"/>
        <w:rPr>
          <w:rFonts w:ascii="Times New Roman" w:hAnsi="Times New Roman" w:cs="Times New Roman"/>
          <w:sz w:val="24"/>
          <w:szCs w:val="24"/>
        </w:rPr>
      </w:pPr>
    </w:p>
    <w:p w14:paraId="0009754D" w14:textId="51ADA543" w:rsidR="00E41920" w:rsidRPr="001E23F0" w:rsidRDefault="00E41920">
      <w:pPr>
        <w:jc w:val="both"/>
        <w:rPr>
          <w:rFonts w:ascii="Times New Roman" w:hAnsi="Times New Roman" w:cs="Times New Roman"/>
          <w:sz w:val="24"/>
          <w:szCs w:val="24"/>
        </w:rPr>
      </w:pPr>
      <w:r w:rsidRPr="001E23F0">
        <w:rPr>
          <w:rFonts w:ascii="Times New Roman" w:hAnsi="Times New Roman" w:cs="Times New Roman"/>
          <w:sz w:val="24"/>
          <w:szCs w:val="24"/>
        </w:rPr>
        <w:t>(</w:t>
      </w:r>
      <w:r w:rsidR="0004778E">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muu</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asutus,</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kellel</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esindaja</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täitnud</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ülesandeid</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nõuetekohaselt</w:t>
      </w:r>
      <w:r w:rsidR="00FD7B25">
        <w:rPr>
          <w:rFonts w:ascii="Times New Roman" w:hAnsi="Times New Roman" w:cs="Times New Roman"/>
          <w:sz w:val="24"/>
          <w:szCs w:val="24"/>
        </w:rPr>
        <w:t xml:space="preserve"> või esindaja </w:t>
      </w:r>
      <w:r w:rsidR="000564DA">
        <w:rPr>
          <w:rFonts w:ascii="Times New Roman" w:hAnsi="Times New Roman" w:cs="Times New Roman"/>
          <w:sz w:val="24"/>
          <w:szCs w:val="24"/>
        </w:rPr>
        <w:t>ei vasta käesoleva paragrahvi lõikes 1 sätestatud nõuetele</w:t>
      </w:r>
      <w:r w:rsidR="002917DA"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002917DA" w:rsidRPr="001E23F0">
        <w:rPr>
          <w:rFonts w:ascii="Times New Roman" w:hAnsi="Times New Roman" w:cs="Times New Roman"/>
          <w:sz w:val="24"/>
          <w:szCs w:val="24"/>
        </w:rPr>
        <w:t>sellest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eestkostja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täitvat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valla-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linnavalitsust</w:t>
      </w:r>
      <w:r w:rsidR="00D74C90">
        <w:rPr>
          <w:rFonts w:ascii="Times New Roman" w:hAnsi="Times New Roman" w:cs="Times New Roman"/>
          <w:sz w:val="24"/>
          <w:szCs w:val="24"/>
        </w:rPr>
        <w:t xml:space="preserve"> ja Sotsiaalkindlustusametit</w:t>
      </w:r>
      <w:r w:rsidR="002917DA" w:rsidRPr="001E23F0">
        <w:rPr>
          <w:rFonts w:ascii="Times New Roman" w:hAnsi="Times New Roman" w:cs="Times New Roman"/>
          <w:sz w:val="24"/>
          <w:szCs w:val="24"/>
        </w:rPr>
        <w:t>.</w:t>
      </w:r>
    </w:p>
    <w:p w14:paraId="2E2B3234" w14:textId="77777777" w:rsidR="00754163" w:rsidRDefault="00754163">
      <w:pPr>
        <w:jc w:val="both"/>
        <w:rPr>
          <w:rFonts w:ascii="Times New Roman" w:hAnsi="Times New Roman" w:cs="Times New Roman"/>
          <w:sz w:val="24"/>
          <w:szCs w:val="24"/>
        </w:rPr>
      </w:pPr>
    </w:p>
    <w:p w14:paraId="34F5D312" w14:textId="0DA9E465" w:rsidR="00754163" w:rsidRPr="001E23F0" w:rsidRDefault="00754163" w:rsidP="00754163">
      <w:pPr>
        <w:jc w:val="both"/>
        <w:rPr>
          <w:rFonts w:ascii="Times New Roman" w:hAnsi="Times New Roman" w:cs="Times New Roman"/>
          <w:sz w:val="24"/>
          <w:szCs w:val="24"/>
        </w:rPr>
      </w:pPr>
      <w:r w:rsidRPr="3D45D796">
        <w:rPr>
          <w:rFonts w:ascii="Times New Roman" w:hAnsi="Times New Roman" w:cs="Times New Roman"/>
          <w:sz w:val="24"/>
          <w:szCs w:val="24"/>
        </w:rPr>
        <w:t>(</w:t>
      </w:r>
      <w:r w:rsidR="0004778E" w:rsidRPr="3D45D796">
        <w:rPr>
          <w:rFonts w:ascii="Times New Roman" w:hAnsi="Times New Roman" w:cs="Times New Roman"/>
          <w:sz w:val="24"/>
          <w:szCs w:val="24"/>
        </w:rPr>
        <w:t>6</w:t>
      </w:r>
      <w:r w:rsidRPr="3D45D796">
        <w:rPr>
          <w:rFonts w:ascii="Times New Roman" w:hAnsi="Times New Roman" w:cs="Times New Roman"/>
          <w:sz w:val="24"/>
          <w:szCs w:val="24"/>
        </w:rPr>
        <w:t xml:space="preserve">) </w:t>
      </w:r>
      <w:r w:rsidR="00186E6D" w:rsidRPr="3D45D796">
        <w:rPr>
          <w:rFonts w:ascii="Times New Roman" w:hAnsi="Times New Roman" w:cs="Times New Roman"/>
          <w:sz w:val="24"/>
          <w:szCs w:val="24"/>
        </w:rPr>
        <w:t xml:space="preserve">Massilisest sisserändest põhjustatud hädaolukorras või muul juhul, kui valla- või linnavalitsus ei saa ettenägematult suure saatjata alaealiste välismaalaste arvu tõttu </w:t>
      </w:r>
      <w:commentRangeStart w:id="69"/>
      <w:r w:rsidR="00186E6D" w:rsidRPr="3D45D796">
        <w:rPr>
          <w:rFonts w:ascii="Times New Roman" w:hAnsi="Times New Roman" w:cs="Times New Roman"/>
          <w:sz w:val="24"/>
          <w:szCs w:val="24"/>
        </w:rPr>
        <w:t>saatjata alaealise välismaalase eestkostja ülesandeid</w:t>
      </w:r>
      <w:commentRangeEnd w:id="69"/>
      <w:r>
        <w:commentReference w:id="69"/>
      </w:r>
      <w:r w:rsidR="00186E6D" w:rsidRPr="3D45D796">
        <w:rPr>
          <w:rFonts w:ascii="Times New Roman" w:hAnsi="Times New Roman" w:cs="Times New Roman"/>
          <w:sz w:val="24"/>
          <w:szCs w:val="24"/>
        </w:rPr>
        <w:t xml:space="preserve"> täita, võib Sotsiaalkindlustusamet kuni perekonnaseaduse alusel eestkostja määramiseni täita saatjata alaealise eestkostja ülesandeid või sõlmida selleks lepingu füüsilise või juriidilise isikuga.</w:t>
      </w:r>
    </w:p>
    <w:p w14:paraId="0926535C" w14:textId="77777777" w:rsidR="00E41920" w:rsidRPr="001E23F0" w:rsidRDefault="00E41920">
      <w:pPr>
        <w:jc w:val="both"/>
        <w:rPr>
          <w:rFonts w:ascii="Times New Roman" w:hAnsi="Times New Roman" w:cs="Times New Roman"/>
          <w:sz w:val="24"/>
          <w:szCs w:val="24"/>
        </w:rPr>
      </w:pPr>
    </w:p>
    <w:p w14:paraId="26DD6885" w14:textId="0250EEE1" w:rsidR="00EA59E1" w:rsidRPr="001E23F0" w:rsidRDefault="00AF4837">
      <w:pPr>
        <w:jc w:val="both"/>
        <w:rPr>
          <w:rFonts w:ascii="Times New Roman" w:hAnsi="Times New Roman" w:cs="Times New Roman"/>
          <w:b/>
          <w:bCs/>
          <w:sz w:val="24"/>
          <w:szCs w:val="24"/>
        </w:rPr>
      </w:pPr>
      <w:bookmarkStart w:id="70" w:name="_Hlk182467505"/>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F157B" w:rsidRPr="001E23F0">
        <w:rPr>
          <w:rFonts w:ascii="Times New Roman" w:hAnsi="Times New Roman" w:cs="Times New Roman"/>
          <w:b/>
          <w:bCs/>
          <w:sz w:val="24"/>
          <w:szCs w:val="24"/>
        </w:rPr>
        <w:t>1</w:t>
      </w:r>
      <w:r w:rsidR="0081200A" w:rsidRPr="001E23F0">
        <w:rPr>
          <w:rFonts w:ascii="Times New Roman" w:hAnsi="Times New Roman" w:cs="Times New Roman"/>
          <w:b/>
          <w:bCs/>
          <w:sz w:val="24"/>
          <w:szCs w:val="24"/>
        </w:rPr>
        <w:t>5</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446FCF">
        <w:rPr>
          <w:rFonts w:ascii="Times New Roman" w:hAnsi="Times New Roman" w:cs="Times New Roman"/>
          <w:b/>
          <w:bCs/>
          <w:sz w:val="24"/>
          <w:szCs w:val="24"/>
        </w:rPr>
        <w:t>Riigi õigusabi</w:t>
      </w:r>
    </w:p>
    <w:p w14:paraId="7012ADEA" w14:textId="77777777" w:rsidR="00EA59E1" w:rsidRPr="001E23F0" w:rsidRDefault="00EA59E1">
      <w:pPr>
        <w:jc w:val="both"/>
        <w:rPr>
          <w:rFonts w:ascii="Times New Roman" w:hAnsi="Times New Roman" w:cs="Times New Roman"/>
          <w:b/>
          <w:bCs/>
          <w:sz w:val="24"/>
          <w:szCs w:val="24"/>
        </w:rPr>
      </w:pPr>
    </w:p>
    <w:p w14:paraId="512E6745" w14:textId="2EEB1E80" w:rsidR="00A064BB" w:rsidRPr="001E23F0" w:rsidRDefault="00EA59E1" w:rsidP="00A064BB">
      <w:pPr>
        <w:jc w:val="both"/>
        <w:rPr>
          <w:rFonts w:ascii="Times New Roman" w:hAnsi="Times New Roman" w:cs="Times New Roman"/>
          <w:sz w:val="24"/>
          <w:szCs w:val="24"/>
        </w:rPr>
      </w:pP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00A064BB" w:rsidRPr="3D45D796">
        <w:rPr>
          <w:rFonts w:ascii="Times New Roman" w:hAnsi="Times New Roman" w:cs="Times New Roman"/>
          <w:sz w:val="24"/>
          <w:szCs w:val="24"/>
        </w:rPr>
        <w:t xml:space="preserve">Rahvusvahelise kaitse taotlejale antakse õigusabi riigi õigusabi seaduses sätestatud </w:t>
      </w:r>
      <w:ins w:id="71" w:author="Autor">
        <w:r w:rsidR="6D198840" w:rsidRPr="3D45D796">
          <w:rPr>
            <w:rFonts w:ascii="Times New Roman" w:hAnsi="Times New Roman" w:cs="Times New Roman"/>
            <w:sz w:val="24"/>
            <w:szCs w:val="24"/>
          </w:rPr>
          <w:t xml:space="preserve">alusel ja </w:t>
        </w:r>
      </w:ins>
      <w:r w:rsidR="00A064BB" w:rsidRPr="3D45D796">
        <w:rPr>
          <w:rFonts w:ascii="Times New Roman" w:hAnsi="Times New Roman" w:cs="Times New Roman"/>
          <w:sz w:val="24"/>
          <w:szCs w:val="24"/>
        </w:rPr>
        <w:t>korras, arvestades käesolevas seaduses sätestatud erisusi.</w:t>
      </w:r>
    </w:p>
    <w:p w14:paraId="298C7B18" w14:textId="77777777" w:rsidR="00A064BB" w:rsidRPr="001E23F0" w:rsidRDefault="00A064BB" w:rsidP="00A064BB">
      <w:pPr>
        <w:jc w:val="both"/>
        <w:rPr>
          <w:rFonts w:ascii="Times New Roman" w:hAnsi="Times New Roman" w:cs="Times New Roman"/>
          <w:sz w:val="24"/>
          <w:szCs w:val="24"/>
        </w:rPr>
      </w:pPr>
    </w:p>
    <w:p w14:paraId="4639A51F" w14:textId="67BDD7C1" w:rsidR="00300FE0" w:rsidRPr="00BC16BD" w:rsidRDefault="00300FE0" w:rsidP="5DF44272">
      <w:pPr>
        <w:jc w:val="both"/>
        <w:rPr>
          <w:rFonts w:ascii="Times New Roman" w:hAnsi="Times New Roman" w:cs="Times New Roman"/>
        </w:rPr>
      </w:pPr>
      <w:r w:rsidRPr="001E23F0">
        <w:rPr>
          <w:rFonts w:ascii="Times New Roman" w:hAnsi="Times New Roman" w:cs="Times New Roman"/>
          <w:sz w:val="24"/>
          <w:szCs w:val="24"/>
        </w:rPr>
        <w:t>(2) Rahvusvahelise kaitse taotlejal on õigus saada riigi õigusabi</w:t>
      </w:r>
      <w:r w:rsidRPr="00BC16BD">
        <w:rPr>
          <w:rFonts w:ascii="Times New Roman" w:hAnsi="Times New Roman" w:cs="Times New Roman"/>
          <w:sz w:val="24"/>
          <w:szCs w:val="24"/>
        </w:rPr>
        <w:t>:</w:t>
      </w:r>
    </w:p>
    <w:p w14:paraId="2C80768C" w14:textId="77777777" w:rsidR="00300FE0" w:rsidRPr="00BC16BD" w:rsidRDefault="00300FE0" w:rsidP="00300FE0">
      <w:pPr>
        <w:jc w:val="both"/>
        <w:rPr>
          <w:rFonts w:ascii="Times New Roman" w:hAnsi="Times New Roman" w:cs="Times New Roman"/>
          <w:sz w:val="24"/>
          <w:szCs w:val="24"/>
        </w:rPr>
      </w:pPr>
      <w:r w:rsidRPr="00BC16BD">
        <w:rPr>
          <w:rFonts w:ascii="Times New Roman" w:hAnsi="Times New Roman" w:cs="Times New Roman"/>
          <w:sz w:val="24"/>
          <w:szCs w:val="24"/>
        </w:rPr>
        <w:t>1)</w:t>
      </w:r>
      <w:r w:rsidRPr="001E23F0">
        <w:rPr>
          <w:rFonts w:ascii="Times New Roman" w:hAnsi="Times New Roman" w:cs="Times New Roman"/>
          <w:sz w:val="24"/>
          <w:szCs w:val="24"/>
        </w:rPr>
        <w:t xml:space="preserve"> enda esindamiseks rahvusvahelise kaitse menetluses</w:t>
      </w:r>
      <w:r w:rsidRPr="00BC16BD">
        <w:rPr>
          <w:rFonts w:ascii="Times New Roman" w:hAnsi="Times New Roman" w:cs="Times New Roman"/>
          <w:sz w:val="24"/>
          <w:szCs w:val="24"/>
        </w:rPr>
        <w:t>;</w:t>
      </w:r>
      <w:r w:rsidRPr="001E23F0">
        <w:rPr>
          <w:rFonts w:ascii="Times New Roman" w:hAnsi="Times New Roman" w:cs="Times New Roman"/>
          <w:sz w:val="24"/>
          <w:szCs w:val="24"/>
        </w:rPr>
        <w:t xml:space="preserve"> </w:t>
      </w:r>
    </w:p>
    <w:p w14:paraId="57509BFE" w14:textId="0F2F2047" w:rsidR="00300FE0" w:rsidRPr="00BC16BD" w:rsidRDefault="00300FE0" w:rsidP="00300FE0">
      <w:pPr>
        <w:jc w:val="both"/>
        <w:rPr>
          <w:rFonts w:ascii="Times New Roman" w:hAnsi="Times New Roman" w:cs="Times New Roman"/>
          <w:sz w:val="24"/>
          <w:szCs w:val="24"/>
        </w:rPr>
      </w:pPr>
      <w:r w:rsidRPr="3D45D796">
        <w:rPr>
          <w:rFonts w:ascii="Times New Roman" w:hAnsi="Times New Roman" w:cs="Times New Roman"/>
          <w:sz w:val="24"/>
          <w:szCs w:val="24"/>
        </w:rPr>
        <w:t>2) halduskohtumenetluses, kui välismaalane vaidlustab otsust, mis on tehtud Euroopa Parlamendi ja nõukogu määruse (EL) 2024/1348</w:t>
      </w:r>
      <w:del w:id="72" w:author="Autor">
        <w:r w:rsidRPr="3D45D796" w:rsidDel="00300FE0">
          <w:rPr>
            <w:rFonts w:ascii="Times New Roman" w:hAnsi="Times New Roman" w:cs="Times New Roman"/>
            <w:sz w:val="24"/>
            <w:szCs w:val="24"/>
          </w:rPr>
          <w:delText xml:space="preserve"> (menetluse kohta)</w:delText>
        </w:r>
      </w:del>
      <w:r w:rsidRPr="3D45D796">
        <w:rPr>
          <w:rFonts w:ascii="Times New Roman" w:hAnsi="Times New Roman" w:cs="Times New Roman"/>
          <w:sz w:val="24"/>
          <w:szCs w:val="24"/>
        </w:rPr>
        <w:t xml:space="preserve"> või Euroopa Parlamendi ja nõukogu määruse (EL) 2024/1351 </w:t>
      </w:r>
      <w:del w:id="73" w:author="Autor">
        <w:r w:rsidRPr="3D45D796" w:rsidDel="00300FE0">
          <w:rPr>
            <w:rFonts w:ascii="Times New Roman" w:hAnsi="Times New Roman" w:cs="Times New Roman"/>
            <w:sz w:val="24"/>
            <w:szCs w:val="24"/>
          </w:rPr>
          <w:delText>(rändehalduse kohta)</w:delText>
        </w:r>
      </w:del>
      <w:r w:rsidRPr="3D45D796">
        <w:rPr>
          <w:rFonts w:ascii="Times New Roman" w:hAnsi="Times New Roman" w:cs="Times New Roman"/>
          <w:sz w:val="24"/>
          <w:szCs w:val="24"/>
        </w:rPr>
        <w:t xml:space="preserve"> alusel</w:t>
      </w:r>
      <w:r w:rsidR="00201D6A" w:rsidRPr="3D45D796">
        <w:rPr>
          <w:rFonts w:ascii="Times New Roman" w:hAnsi="Times New Roman" w:cs="Times New Roman"/>
          <w:sz w:val="24"/>
          <w:szCs w:val="24"/>
        </w:rPr>
        <w:t>;</w:t>
      </w:r>
    </w:p>
    <w:p w14:paraId="6CFD6063" w14:textId="3C3251B8" w:rsidR="00201D6A" w:rsidRPr="00BC16BD" w:rsidRDefault="00201D6A" w:rsidP="00300FE0">
      <w:pPr>
        <w:jc w:val="both"/>
        <w:rPr>
          <w:rFonts w:ascii="Times New Roman" w:hAnsi="Times New Roman" w:cs="Times New Roman"/>
          <w:sz w:val="24"/>
          <w:szCs w:val="24"/>
        </w:rPr>
      </w:pPr>
      <w:r w:rsidRPr="3D45D796">
        <w:rPr>
          <w:rFonts w:ascii="Times New Roman" w:hAnsi="Times New Roman" w:cs="Times New Roman"/>
          <w:sz w:val="24"/>
          <w:szCs w:val="24"/>
        </w:rPr>
        <w:t xml:space="preserve">3) halduskohtumenetluses, kui välismaalane </w:t>
      </w:r>
      <w:r w:rsidR="00065658" w:rsidRPr="3D45D796">
        <w:rPr>
          <w:rFonts w:ascii="Times New Roman" w:hAnsi="Times New Roman" w:cs="Times New Roman"/>
          <w:sz w:val="24"/>
          <w:szCs w:val="24"/>
        </w:rPr>
        <w:t>vaidlustab otsust</w:t>
      </w:r>
      <w:r w:rsidRPr="3D45D796">
        <w:rPr>
          <w:rFonts w:ascii="Times New Roman" w:hAnsi="Times New Roman" w:cs="Times New Roman"/>
          <w:sz w:val="24"/>
          <w:szCs w:val="24"/>
        </w:rPr>
        <w:t xml:space="preserve">, millega piirati tema </w:t>
      </w:r>
      <w:commentRangeStart w:id="74"/>
      <w:r w:rsidRPr="3D45D796">
        <w:rPr>
          <w:rFonts w:ascii="Times New Roman" w:hAnsi="Times New Roman" w:cs="Times New Roman"/>
          <w:sz w:val="24"/>
          <w:szCs w:val="24"/>
        </w:rPr>
        <w:t>materiaalseid</w:t>
      </w:r>
      <w:commentRangeEnd w:id="74"/>
      <w:r>
        <w:commentReference w:id="74"/>
      </w:r>
      <w:r w:rsidRPr="3D45D796">
        <w:rPr>
          <w:rFonts w:ascii="Times New Roman" w:hAnsi="Times New Roman" w:cs="Times New Roman"/>
          <w:sz w:val="24"/>
          <w:szCs w:val="24"/>
        </w:rPr>
        <w:t xml:space="preserve"> vastuvõtutingimusi</w:t>
      </w:r>
      <w:r w:rsidR="00065658" w:rsidRPr="3D45D796">
        <w:rPr>
          <w:rFonts w:ascii="Times New Roman" w:hAnsi="Times New Roman" w:cs="Times New Roman"/>
          <w:sz w:val="24"/>
          <w:szCs w:val="24"/>
        </w:rPr>
        <w:t>, ei antud luba lahkumiseks tema majutuskoha maakonna territooriumilt või kohaldati järelevalvemeetmeid;</w:t>
      </w:r>
    </w:p>
    <w:p w14:paraId="4A7D55E2" w14:textId="29EC96C2" w:rsidR="00300FE0" w:rsidRPr="00BC16BD" w:rsidRDefault="00065658" w:rsidP="00300FE0">
      <w:pPr>
        <w:jc w:val="both"/>
        <w:rPr>
          <w:rFonts w:ascii="Times New Roman" w:hAnsi="Times New Roman" w:cs="Times New Roman"/>
          <w:sz w:val="24"/>
          <w:szCs w:val="24"/>
        </w:rPr>
      </w:pPr>
      <w:r w:rsidRPr="00BC16BD">
        <w:rPr>
          <w:rFonts w:ascii="Times New Roman" w:hAnsi="Times New Roman" w:cs="Times New Roman"/>
          <w:sz w:val="24"/>
          <w:szCs w:val="24"/>
        </w:rPr>
        <w:t>4</w:t>
      </w:r>
      <w:r w:rsidR="00300FE0" w:rsidRPr="00BC16BD">
        <w:rPr>
          <w:rFonts w:ascii="Times New Roman" w:hAnsi="Times New Roman" w:cs="Times New Roman"/>
          <w:sz w:val="24"/>
          <w:szCs w:val="24"/>
        </w:rPr>
        <w:t xml:space="preserve">) </w:t>
      </w:r>
      <w:r w:rsidRPr="00BC16BD">
        <w:rPr>
          <w:rFonts w:ascii="Times New Roman" w:hAnsi="Times New Roman" w:cs="Times New Roman"/>
          <w:sz w:val="24"/>
          <w:szCs w:val="24"/>
        </w:rPr>
        <w:t xml:space="preserve">halduskohtumenetluses, kui välismaalane vaidlustab </w:t>
      </w:r>
      <w:r w:rsidR="00277723" w:rsidRPr="00BC16BD">
        <w:rPr>
          <w:rFonts w:ascii="Times New Roman" w:hAnsi="Times New Roman" w:cs="Times New Roman"/>
          <w:sz w:val="24"/>
          <w:szCs w:val="24"/>
        </w:rPr>
        <w:t xml:space="preserve">enda </w:t>
      </w:r>
      <w:r w:rsidR="00300FE0" w:rsidRPr="001E23F0">
        <w:rPr>
          <w:rFonts w:ascii="Times New Roman" w:hAnsi="Times New Roman" w:cs="Times New Roman"/>
          <w:sz w:val="24"/>
          <w:szCs w:val="24"/>
        </w:rPr>
        <w:t>kinnipidamis</w:t>
      </w:r>
      <w:r w:rsidR="00277723">
        <w:rPr>
          <w:rFonts w:ascii="Times New Roman" w:hAnsi="Times New Roman" w:cs="Times New Roman"/>
          <w:sz w:val="24"/>
          <w:szCs w:val="24"/>
        </w:rPr>
        <w:t>t</w:t>
      </w:r>
      <w:r w:rsidR="00300FE0" w:rsidRPr="001E23F0">
        <w:rPr>
          <w:rFonts w:ascii="Times New Roman" w:hAnsi="Times New Roman" w:cs="Times New Roman"/>
          <w:sz w:val="24"/>
          <w:szCs w:val="24"/>
        </w:rPr>
        <w:t xml:space="preserve"> käesoleva</w:t>
      </w:r>
      <w:r w:rsidR="002F59E4">
        <w:rPr>
          <w:rFonts w:ascii="Times New Roman" w:hAnsi="Times New Roman" w:cs="Times New Roman"/>
          <w:sz w:val="24"/>
          <w:szCs w:val="24"/>
        </w:rPr>
        <w:t>s</w:t>
      </w:r>
      <w:r w:rsidR="00300FE0" w:rsidRPr="001E23F0">
        <w:rPr>
          <w:rFonts w:ascii="Times New Roman" w:hAnsi="Times New Roman" w:cs="Times New Roman"/>
          <w:sz w:val="24"/>
          <w:szCs w:val="24"/>
        </w:rPr>
        <w:t xml:space="preserve"> seaduse</w:t>
      </w:r>
      <w:r w:rsidR="002F59E4">
        <w:rPr>
          <w:rFonts w:ascii="Times New Roman" w:hAnsi="Times New Roman" w:cs="Times New Roman"/>
          <w:sz w:val="24"/>
          <w:szCs w:val="24"/>
        </w:rPr>
        <w:t>s sätestatud</w:t>
      </w:r>
      <w:r w:rsidR="00300FE0" w:rsidRPr="001E23F0">
        <w:rPr>
          <w:rFonts w:ascii="Times New Roman" w:hAnsi="Times New Roman" w:cs="Times New Roman"/>
          <w:sz w:val="24"/>
          <w:szCs w:val="24"/>
        </w:rPr>
        <w:t xml:space="preserve"> alusel.</w:t>
      </w:r>
    </w:p>
    <w:p w14:paraId="41966466" w14:textId="77777777" w:rsidR="00653CF9" w:rsidRDefault="00653CF9">
      <w:pPr>
        <w:jc w:val="both"/>
        <w:rPr>
          <w:rFonts w:ascii="Times New Roman" w:hAnsi="Times New Roman" w:cs="Times New Roman"/>
          <w:sz w:val="24"/>
          <w:szCs w:val="24"/>
        </w:rPr>
      </w:pPr>
    </w:p>
    <w:p w14:paraId="391A5F8B" w14:textId="1153E0FD" w:rsidR="00653CF9" w:rsidRDefault="00653CF9" w:rsidP="00653CF9">
      <w:pPr>
        <w:jc w:val="both"/>
        <w:rPr>
          <w:rFonts w:ascii="Times New Roman" w:hAnsi="Times New Roman" w:cs="Times New Roman"/>
          <w:sz w:val="24"/>
          <w:szCs w:val="24"/>
        </w:rPr>
      </w:pPr>
      <w:r w:rsidRPr="3D45D796">
        <w:rPr>
          <w:rFonts w:ascii="Times New Roman" w:hAnsi="Times New Roman" w:cs="Times New Roman"/>
          <w:sz w:val="24"/>
          <w:szCs w:val="24"/>
        </w:rPr>
        <w:lastRenderedPageBreak/>
        <w:t xml:space="preserve">(3) </w:t>
      </w:r>
      <w:r w:rsidR="00D61482" w:rsidRPr="3D45D796">
        <w:rPr>
          <w:rFonts w:ascii="Times New Roman" w:hAnsi="Times New Roman" w:cs="Times New Roman"/>
          <w:sz w:val="24"/>
          <w:szCs w:val="24"/>
        </w:rPr>
        <w:t>Käesoleva paragrahvi lõike 2 punktis 1 nimetatud juhul</w:t>
      </w:r>
      <w:r w:rsidRPr="3D45D796">
        <w:rPr>
          <w:rFonts w:ascii="Times New Roman" w:hAnsi="Times New Roman" w:cs="Times New Roman"/>
          <w:sz w:val="24"/>
          <w:szCs w:val="24"/>
        </w:rPr>
        <w:t xml:space="preserve"> ei </w:t>
      </w:r>
      <w:r w:rsidR="00D61482" w:rsidRPr="3D45D796">
        <w:rPr>
          <w:rFonts w:ascii="Times New Roman" w:hAnsi="Times New Roman" w:cs="Times New Roman"/>
          <w:sz w:val="24"/>
          <w:szCs w:val="24"/>
        </w:rPr>
        <w:t>anta riigi õigusabi</w:t>
      </w:r>
      <w:r w:rsidRPr="3D45D796">
        <w:rPr>
          <w:rFonts w:ascii="Times New Roman" w:hAnsi="Times New Roman" w:cs="Times New Roman"/>
          <w:sz w:val="24"/>
          <w:szCs w:val="24"/>
        </w:rPr>
        <w:t xml:space="preserve"> Euroopa Parlamendi ja nõukogu määruse (EL) 2024/1348 </w:t>
      </w:r>
      <w:del w:id="75" w:author="Autor">
        <w:r w:rsidRPr="3D45D796" w:rsidDel="00653CF9">
          <w:rPr>
            <w:rFonts w:ascii="Times New Roman" w:hAnsi="Times New Roman" w:cs="Times New Roman"/>
            <w:sz w:val="24"/>
            <w:szCs w:val="24"/>
          </w:rPr>
          <w:delText>(menetluse kohta)</w:delText>
        </w:r>
      </w:del>
      <w:r w:rsidRPr="3D45D796">
        <w:rPr>
          <w:rFonts w:ascii="Times New Roman" w:hAnsi="Times New Roman" w:cs="Times New Roman"/>
          <w:sz w:val="24"/>
          <w:szCs w:val="24"/>
        </w:rPr>
        <w:t xml:space="preserve"> artikli 16 lõikes 3 nimetatud välismaalasele.</w:t>
      </w:r>
      <w:r w:rsidR="002C1C84" w:rsidRPr="3D45D796">
        <w:rPr>
          <w:rFonts w:ascii="Times New Roman" w:hAnsi="Times New Roman" w:cs="Times New Roman"/>
          <w:sz w:val="24"/>
          <w:szCs w:val="24"/>
        </w:rPr>
        <w:t xml:space="preserve"> </w:t>
      </w:r>
    </w:p>
    <w:p w14:paraId="69B076AC" w14:textId="77777777" w:rsidR="00653CF9" w:rsidRDefault="00653CF9" w:rsidP="00653CF9">
      <w:pPr>
        <w:jc w:val="both"/>
        <w:rPr>
          <w:rFonts w:ascii="Times New Roman" w:hAnsi="Times New Roman" w:cs="Times New Roman"/>
          <w:sz w:val="24"/>
          <w:szCs w:val="24"/>
        </w:rPr>
      </w:pPr>
    </w:p>
    <w:p w14:paraId="30062DCA" w14:textId="4459F9F6" w:rsidR="00653CF9" w:rsidRDefault="00653CF9" w:rsidP="00653CF9">
      <w:pPr>
        <w:jc w:val="both"/>
        <w:rPr>
          <w:rFonts w:ascii="Times New Roman" w:hAnsi="Times New Roman" w:cs="Times New Roman"/>
          <w:sz w:val="24"/>
          <w:szCs w:val="24"/>
        </w:rPr>
      </w:pPr>
      <w:r w:rsidRPr="3D45D796">
        <w:rPr>
          <w:rFonts w:ascii="Times New Roman" w:hAnsi="Times New Roman" w:cs="Times New Roman"/>
          <w:sz w:val="24"/>
          <w:szCs w:val="24"/>
        </w:rPr>
        <w:t>(</w:t>
      </w:r>
      <w:r w:rsidR="00E901B6" w:rsidRPr="3D45D796">
        <w:rPr>
          <w:rFonts w:ascii="Times New Roman" w:hAnsi="Times New Roman" w:cs="Times New Roman"/>
          <w:sz w:val="24"/>
          <w:szCs w:val="24"/>
        </w:rPr>
        <w:t>4</w:t>
      </w:r>
      <w:r w:rsidRPr="3D45D796">
        <w:rPr>
          <w:rFonts w:ascii="Times New Roman" w:hAnsi="Times New Roman" w:cs="Times New Roman"/>
          <w:sz w:val="24"/>
          <w:szCs w:val="24"/>
        </w:rPr>
        <w:t xml:space="preserve">) </w:t>
      </w:r>
      <w:r w:rsidR="00D61482" w:rsidRPr="3D45D796">
        <w:rPr>
          <w:rFonts w:ascii="Times New Roman" w:hAnsi="Times New Roman" w:cs="Times New Roman"/>
          <w:sz w:val="24"/>
          <w:szCs w:val="24"/>
        </w:rPr>
        <w:t>Käesoleva paragrahvi lõike 2 punktis 2 nimetatud juhul ei anta välismaalasele riigi õigusabi,</w:t>
      </w:r>
      <w:r w:rsidRPr="3D45D796">
        <w:rPr>
          <w:rFonts w:ascii="Times New Roman" w:hAnsi="Times New Roman" w:cs="Times New Roman"/>
          <w:sz w:val="24"/>
          <w:szCs w:val="24"/>
        </w:rPr>
        <w:t xml:space="preserve"> kui esineb Euroopa Parlamendi ja nõukogu määruse (EL) 2024/1348 </w:t>
      </w:r>
      <w:del w:id="76" w:author="Autor">
        <w:r w:rsidRPr="3D45D796" w:rsidDel="00653CF9">
          <w:rPr>
            <w:rFonts w:ascii="Times New Roman" w:hAnsi="Times New Roman" w:cs="Times New Roman"/>
            <w:sz w:val="24"/>
            <w:szCs w:val="24"/>
          </w:rPr>
          <w:delText xml:space="preserve">(menetluse kohta) </w:delText>
        </w:r>
      </w:del>
      <w:r w:rsidRPr="3D45D796">
        <w:rPr>
          <w:rFonts w:ascii="Times New Roman" w:hAnsi="Times New Roman" w:cs="Times New Roman"/>
          <w:sz w:val="24"/>
          <w:szCs w:val="24"/>
        </w:rPr>
        <w:t xml:space="preserve">artikli 17 lõikes 2 sätestatud tingimus või kui välismaalane ei viibi Eestis. </w:t>
      </w:r>
    </w:p>
    <w:p w14:paraId="106876AC" w14:textId="77777777" w:rsidR="0053137F" w:rsidRDefault="0053137F" w:rsidP="00653CF9">
      <w:pPr>
        <w:jc w:val="both"/>
        <w:rPr>
          <w:rFonts w:ascii="Times New Roman" w:hAnsi="Times New Roman" w:cs="Times New Roman"/>
          <w:sz w:val="24"/>
          <w:szCs w:val="24"/>
        </w:rPr>
      </w:pPr>
    </w:p>
    <w:p w14:paraId="5E69B45A" w14:textId="0943BF9A" w:rsidR="00270CBD" w:rsidRDefault="00D61482">
      <w:pPr>
        <w:jc w:val="both"/>
        <w:rPr>
          <w:rFonts w:ascii="Times New Roman" w:hAnsi="Times New Roman" w:cs="Times New Roman"/>
          <w:sz w:val="24"/>
          <w:szCs w:val="24"/>
        </w:rPr>
      </w:pPr>
      <w:r>
        <w:rPr>
          <w:rFonts w:ascii="Times New Roman" w:hAnsi="Times New Roman" w:cs="Times New Roman"/>
          <w:sz w:val="24"/>
          <w:szCs w:val="24"/>
        </w:rPr>
        <w:t>(5) Käesoleva paragrahvi lõike 2 punktis 3 nimetatud juhul</w:t>
      </w:r>
      <w:r w:rsidRPr="001E23F0">
        <w:rPr>
          <w:rFonts w:ascii="Times New Roman" w:hAnsi="Times New Roman" w:cs="Times New Roman"/>
          <w:sz w:val="24"/>
          <w:szCs w:val="24"/>
        </w:rPr>
        <w:t xml:space="preserve"> ei </w:t>
      </w:r>
      <w:r>
        <w:rPr>
          <w:rFonts w:ascii="Times New Roman" w:hAnsi="Times New Roman" w:cs="Times New Roman"/>
          <w:sz w:val="24"/>
          <w:szCs w:val="24"/>
        </w:rPr>
        <w:t xml:space="preserve">anta välismaalasele riigi õigusabi, kui välismaalasel on piisavalt </w:t>
      </w:r>
      <w:r w:rsidRPr="001E23F0">
        <w:rPr>
          <w:rFonts w:ascii="Times New Roman" w:hAnsi="Times New Roman" w:cs="Times New Roman"/>
          <w:sz w:val="24"/>
          <w:szCs w:val="24"/>
        </w:rPr>
        <w:t xml:space="preserve">rahalisi vahendeid </w:t>
      </w:r>
      <w:r>
        <w:rPr>
          <w:rFonts w:ascii="Times New Roman" w:hAnsi="Times New Roman" w:cs="Times New Roman"/>
          <w:sz w:val="24"/>
          <w:szCs w:val="24"/>
        </w:rPr>
        <w:t xml:space="preserve">õigusabi eest tasumiseks või kui </w:t>
      </w:r>
      <w:r w:rsidRPr="00D61482">
        <w:rPr>
          <w:rFonts w:ascii="Times New Roman" w:hAnsi="Times New Roman" w:cs="Times New Roman"/>
          <w:sz w:val="24"/>
          <w:szCs w:val="24"/>
        </w:rPr>
        <w:t xml:space="preserve">asjaoludest tulenevalt on </w:t>
      </w:r>
      <w:r>
        <w:rPr>
          <w:rFonts w:ascii="Times New Roman" w:hAnsi="Times New Roman" w:cs="Times New Roman"/>
          <w:sz w:val="24"/>
          <w:szCs w:val="24"/>
        </w:rPr>
        <w:t>välismaalase</w:t>
      </w:r>
      <w:r w:rsidRPr="00D61482">
        <w:rPr>
          <w:rFonts w:ascii="Times New Roman" w:hAnsi="Times New Roman" w:cs="Times New Roman"/>
          <w:sz w:val="24"/>
          <w:szCs w:val="24"/>
        </w:rPr>
        <w:t xml:space="preserve"> võimalus oma õiguse kaitseks ilmselt vähene</w:t>
      </w:r>
      <w:r>
        <w:rPr>
          <w:rFonts w:ascii="Times New Roman" w:hAnsi="Times New Roman" w:cs="Times New Roman"/>
          <w:sz w:val="24"/>
          <w:szCs w:val="24"/>
        </w:rPr>
        <w:t>.</w:t>
      </w:r>
    </w:p>
    <w:p w14:paraId="2B72FAA2" w14:textId="77777777" w:rsidR="00FB2B51" w:rsidRPr="001E23F0" w:rsidRDefault="00FB2B51">
      <w:pPr>
        <w:jc w:val="both"/>
        <w:rPr>
          <w:rFonts w:ascii="Times New Roman" w:hAnsi="Times New Roman" w:cs="Times New Roman"/>
          <w:sz w:val="24"/>
          <w:szCs w:val="24"/>
        </w:rPr>
      </w:pPr>
    </w:p>
    <w:p w14:paraId="6B2C0DE7" w14:textId="39173A0E" w:rsidR="002C1C84" w:rsidRDefault="008314F3">
      <w:pPr>
        <w:jc w:val="both"/>
        <w:rPr>
          <w:rFonts w:ascii="Times New Roman" w:hAnsi="Times New Roman" w:cs="Times New Roman"/>
          <w:sz w:val="24"/>
          <w:szCs w:val="24"/>
        </w:rPr>
      </w:pPr>
      <w:r w:rsidRPr="3D45D796">
        <w:rPr>
          <w:rFonts w:ascii="Times New Roman" w:hAnsi="Times New Roman" w:cs="Times New Roman"/>
          <w:sz w:val="24"/>
          <w:szCs w:val="24"/>
        </w:rPr>
        <w:t>(</w:t>
      </w:r>
      <w:r w:rsidR="00D61482" w:rsidRPr="3D45D796">
        <w:rPr>
          <w:rFonts w:ascii="Times New Roman" w:hAnsi="Times New Roman" w:cs="Times New Roman"/>
          <w:sz w:val="24"/>
          <w:szCs w:val="24"/>
        </w:rPr>
        <w:t>6</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00156B5D" w:rsidRPr="3D45D796">
        <w:rPr>
          <w:rFonts w:ascii="Times New Roman" w:hAnsi="Times New Roman" w:cs="Times New Roman"/>
          <w:sz w:val="24"/>
          <w:szCs w:val="24"/>
        </w:rPr>
        <w:t>Taotluse õigusabi saamiseks enda esindamiseks rahvu</w:t>
      </w:r>
      <w:r w:rsidR="00300FE0" w:rsidRPr="3D45D796">
        <w:rPr>
          <w:rFonts w:ascii="Times New Roman" w:hAnsi="Times New Roman" w:cs="Times New Roman"/>
          <w:sz w:val="24"/>
          <w:szCs w:val="24"/>
        </w:rPr>
        <w:t>s</w:t>
      </w:r>
      <w:r w:rsidR="00156B5D" w:rsidRPr="3D45D796">
        <w:rPr>
          <w:rFonts w:ascii="Times New Roman" w:hAnsi="Times New Roman" w:cs="Times New Roman"/>
          <w:sz w:val="24"/>
          <w:szCs w:val="24"/>
        </w:rPr>
        <w:t>vahelise kaitse menetluses esitab välismaalane</w:t>
      </w:r>
      <w:r w:rsidR="00E901B6" w:rsidRPr="3D45D796">
        <w:rPr>
          <w:rFonts w:ascii="Times New Roman" w:hAnsi="Times New Roman" w:cs="Times New Roman"/>
          <w:sz w:val="24"/>
          <w:szCs w:val="24"/>
        </w:rPr>
        <w:t xml:space="preserve"> Politsei- ja Piirivalveametile</w:t>
      </w:r>
      <w:r w:rsidR="00156B5D" w:rsidRPr="3D45D796">
        <w:rPr>
          <w:rFonts w:ascii="Times New Roman" w:hAnsi="Times New Roman" w:cs="Times New Roman"/>
          <w:sz w:val="24"/>
          <w:szCs w:val="24"/>
        </w:rPr>
        <w:t xml:space="preserve"> koos rahvusvahelise kaitse taotlusega</w:t>
      </w:r>
      <w:r w:rsidR="00E901B6" w:rsidRPr="3D45D796">
        <w:rPr>
          <w:rFonts w:ascii="Times New Roman" w:hAnsi="Times New Roman" w:cs="Times New Roman"/>
          <w:sz w:val="24"/>
          <w:szCs w:val="24"/>
        </w:rPr>
        <w:t>.</w:t>
      </w:r>
      <w:r w:rsidR="00653CF9" w:rsidRPr="3D45D796">
        <w:rPr>
          <w:rFonts w:ascii="Times New Roman" w:hAnsi="Times New Roman" w:cs="Times New Roman"/>
          <w:sz w:val="24"/>
          <w:szCs w:val="24"/>
        </w:rPr>
        <w:t xml:space="preserve"> </w:t>
      </w:r>
      <w:r w:rsidR="002C1C84" w:rsidRPr="3D45D796">
        <w:rPr>
          <w:rFonts w:ascii="Times New Roman" w:hAnsi="Times New Roman" w:cs="Times New Roman"/>
          <w:sz w:val="24"/>
          <w:szCs w:val="24"/>
        </w:rPr>
        <w:t>Kui Politsei- ja Piirivalveameti hinnangul ei esine käesoleva paragrahvi lõikes 3 sätestatud riigi õigusabi andmist välistavaid asjaolusid, edastatakse taotlus riigi õigusabi seaduse § 10 lõike</w:t>
      </w:r>
      <w:del w:id="77" w:author="Autor">
        <w:r w:rsidRPr="3D45D796" w:rsidDel="002C1C84">
          <w:rPr>
            <w:rFonts w:ascii="Times New Roman" w:hAnsi="Times New Roman" w:cs="Times New Roman"/>
            <w:sz w:val="24"/>
            <w:szCs w:val="24"/>
          </w:rPr>
          <w:delText>s</w:delText>
        </w:r>
      </w:del>
      <w:r w:rsidR="002C1C84" w:rsidRPr="3D45D796">
        <w:rPr>
          <w:rFonts w:ascii="Times New Roman" w:hAnsi="Times New Roman" w:cs="Times New Roman"/>
          <w:sz w:val="24"/>
          <w:szCs w:val="24"/>
        </w:rPr>
        <w:t xml:space="preserve"> 3</w:t>
      </w:r>
      <w:r w:rsidR="002C1C84" w:rsidRPr="3D45D796">
        <w:rPr>
          <w:rFonts w:ascii="Times New Roman" w:hAnsi="Times New Roman" w:cs="Times New Roman"/>
          <w:sz w:val="24"/>
          <w:szCs w:val="24"/>
          <w:vertAlign w:val="superscript"/>
        </w:rPr>
        <w:t xml:space="preserve">1 </w:t>
      </w:r>
      <w:ins w:id="78" w:author="Autor">
        <w:r w:rsidR="7F68616A" w:rsidRPr="3D45D796">
          <w:rPr>
            <w:rFonts w:ascii="Times New Roman" w:hAnsi="Times New Roman" w:cs="Times New Roman"/>
            <w:sz w:val="24"/>
            <w:szCs w:val="24"/>
            <w:rPrChange w:id="79" w:author="Autor">
              <w:rPr>
                <w:rFonts w:ascii="Times New Roman" w:hAnsi="Times New Roman" w:cs="Times New Roman"/>
                <w:sz w:val="24"/>
                <w:szCs w:val="24"/>
                <w:vertAlign w:val="superscript"/>
              </w:rPr>
            </w:rPrChange>
          </w:rPr>
          <w:t>esimeses lauses</w:t>
        </w:r>
        <w:r w:rsidR="7F68616A" w:rsidRPr="3D45D796">
          <w:rPr>
            <w:rFonts w:ascii="Times New Roman" w:hAnsi="Times New Roman" w:cs="Times New Roman"/>
            <w:sz w:val="24"/>
            <w:szCs w:val="24"/>
            <w:vertAlign w:val="superscript"/>
          </w:rPr>
          <w:t xml:space="preserve"> </w:t>
        </w:r>
      </w:ins>
      <w:r w:rsidR="002C1C84" w:rsidRPr="3D45D796">
        <w:rPr>
          <w:rFonts w:ascii="Times New Roman" w:hAnsi="Times New Roman" w:cs="Times New Roman"/>
          <w:sz w:val="24"/>
          <w:szCs w:val="24"/>
        </w:rPr>
        <w:t xml:space="preserve">nimetatud halduskohtule koos </w:t>
      </w:r>
      <w:del w:id="80" w:author="Autor">
        <w:r w:rsidRPr="3D45D796" w:rsidDel="002C1C84">
          <w:rPr>
            <w:rFonts w:ascii="Times New Roman" w:hAnsi="Times New Roman" w:cs="Times New Roman"/>
            <w:sz w:val="24"/>
            <w:szCs w:val="24"/>
          </w:rPr>
          <w:delText xml:space="preserve">riigi õigusabi </w:delText>
        </w:r>
      </w:del>
      <w:ins w:id="81" w:author="Autor">
        <w:r w:rsidR="18772136" w:rsidRPr="3D45D796">
          <w:rPr>
            <w:rFonts w:ascii="Times New Roman" w:hAnsi="Times New Roman" w:cs="Times New Roman"/>
            <w:sz w:val="24"/>
            <w:szCs w:val="24"/>
          </w:rPr>
          <w:t xml:space="preserve">sama </w:t>
        </w:r>
      </w:ins>
      <w:r w:rsidR="002C1C84" w:rsidRPr="3D45D796">
        <w:rPr>
          <w:rFonts w:ascii="Times New Roman" w:hAnsi="Times New Roman" w:cs="Times New Roman"/>
          <w:sz w:val="24"/>
          <w:szCs w:val="24"/>
        </w:rPr>
        <w:t>seaduse § 12 lõike 1 punktides 1–3 ja 6–8 nimetatud andmetega.</w:t>
      </w:r>
    </w:p>
    <w:p w14:paraId="565D817C" w14:textId="77777777" w:rsidR="00653CF9" w:rsidRDefault="00653CF9">
      <w:pPr>
        <w:jc w:val="both"/>
        <w:rPr>
          <w:rFonts w:ascii="Times New Roman" w:hAnsi="Times New Roman" w:cs="Times New Roman"/>
          <w:sz w:val="24"/>
          <w:szCs w:val="24"/>
        </w:rPr>
      </w:pPr>
    </w:p>
    <w:p w14:paraId="63814767" w14:textId="4FC02A0B" w:rsidR="009E4728" w:rsidRPr="001E23F0" w:rsidRDefault="00E901B6">
      <w:pPr>
        <w:jc w:val="both"/>
        <w:rPr>
          <w:rFonts w:ascii="Times New Roman" w:hAnsi="Times New Roman" w:cs="Times New Roman"/>
          <w:sz w:val="24"/>
          <w:szCs w:val="24"/>
        </w:rPr>
      </w:pPr>
      <w:r>
        <w:rPr>
          <w:rFonts w:ascii="Times New Roman" w:hAnsi="Times New Roman" w:cs="Times New Roman"/>
          <w:sz w:val="24"/>
          <w:szCs w:val="24"/>
        </w:rPr>
        <w:t>(</w:t>
      </w:r>
      <w:r w:rsidR="00D61482">
        <w:rPr>
          <w:rFonts w:ascii="Times New Roman" w:hAnsi="Times New Roman" w:cs="Times New Roman"/>
          <w:sz w:val="24"/>
          <w:szCs w:val="24"/>
        </w:rPr>
        <w:t>7</w:t>
      </w:r>
      <w:r>
        <w:rPr>
          <w:rFonts w:ascii="Times New Roman" w:hAnsi="Times New Roman" w:cs="Times New Roman"/>
          <w:sz w:val="24"/>
          <w:szCs w:val="24"/>
        </w:rPr>
        <w:t xml:space="preserve">) </w:t>
      </w:r>
      <w:r w:rsidR="00BD0CBC"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BD0CBC" w:rsidRPr="001E23F0">
        <w:rPr>
          <w:rFonts w:ascii="Times New Roman" w:hAnsi="Times New Roman" w:cs="Times New Roman"/>
          <w:sz w:val="24"/>
          <w:szCs w:val="24"/>
        </w:rPr>
        <w:t>õigusabi</w:t>
      </w:r>
      <w:r w:rsidR="002E2C10" w:rsidRPr="001E23F0">
        <w:rPr>
          <w:rFonts w:ascii="Times New Roman" w:hAnsi="Times New Roman" w:cs="Times New Roman"/>
          <w:sz w:val="24"/>
          <w:szCs w:val="24"/>
        </w:rPr>
        <w:t xml:space="preserve"> </w:t>
      </w:r>
      <w:r w:rsidR="00BD0CBC" w:rsidRPr="001E23F0">
        <w:rPr>
          <w:rFonts w:ascii="Times New Roman" w:hAnsi="Times New Roman" w:cs="Times New Roman"/>
          <w:sz w:val="24"/>
          <w:szCs w:val="24"/>
        </w:rPr>
        <w:t>saamiseks</w:t>
      </w:r>
      <w:r w:rsidR="002E2C10" w:rsidRPr="001E23F0">
        <w:rPr>
          <w:rFonts w:ascii="Times New Roman" w:hAnsi="Times New Roman" w:cs="Times New Roman"/>
          <w:sz w:val="24"/>
          <w:szCs w:val="24"/>
        </w:rPr>
        <w:t xml:space="preserve"> </w:t>
      </w:r>
      <w:r w:rsidR="00BD0CBC" w:rsidRPr="001E23F0">
        <w:rPr>
          <w:rFonts w:ascii="Times New Roman" w:hAnsi="Times New Roman" w:cs="Times New Roman"/>
          <w:sz w:val="24"/>
          <w:szCs w:val="24"/>
        </w:rPr>
        <w:t>esindamiseks</w:t>
      </w:r>
      <w:r w:rsidR="002E2C10" w:rsidRPr="001E23F0">
        <w:rPr>
          <w:rFonts w:ascii="Times New Roman" w:hAnsi="Times New Roman" w:cs="Times New Roman"/>
          <w:sz w:val="24"/>
          <w:szCs w:val="24"/>
        </w:rPr>
        <w:t xml:space="preserve"> </w:t>
      </w:r>
      <w:r w:rsidR="00BD0CBC" w:rsidRPr="001E23F0">
        <w:rPr>
          <w:rFonts w:ascii="Times New Roman" w:hAnsi="Times New Roman" w:cs="Times New Roman"/>
          <w:sz w:val="24"/>
          <w:szCs w:val="24"/>
        </w:rPr>
        <w:t>halduskohtumenetluses</w:t>
      </w:r>
      <w:r w:rsidR="002E2C10" w:rsidRPr="001E23F0">
        <w:rPr>
          <w:rFonts w:ascii="Times New Roman" w:hAnsi="Times New Roman" w:cs="Times New Roman"/>
          <w:sz w:val="24"/>
          <w:szCs w:val="24"/>
        </w:rPr>
        <w:t xml:space="preserve"> </w:t>
      </w:r>
      <w:r w:rsidR="00BD0CBC"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00BD0CBC"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00BD0CBC" w:rsidRPr="001E23F0">
        <w:rPr>
          <w:rFonts w:ascii="Times New Roman" w:hAnsi="Times New Roman" w:cs="Times New Roman"/>
          <w:sz w:val="24"/>
          <w:szCs w:val="24"/>
        </w:rPr>
        <w:t>halduskohtusse</w:t>
      </w:r>
      <w:r w:rsidR="002E2C10" w:rsidRPr="001E23F0">
        <w:rPr>
          <w:rFonts w:ascii="Times New Roman" w:hAnsi="Times New Roman" w:cs="Times New Roman"/>
          <w:sz w:val="24"/>
          <w:szCs w:val="24"/>
        </w:rPr>
        <w:t xml:space="preserve"> </w:t>
      </w:r>
      <w:r w:rsidR="00BD0CBC"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00BD0CBC" w:rsidRPr="001E23F0">
        <w:rPr>
          <w:rFonts w:ascii="Times New Roman" w:hAnsi="Times New Roman" w:cs="Times New Roman"/>
          <w:sz w:val="24"/>
          <w:szCs w:val="24"/>
        </w:rPr>
        <w:t>kaebusega.</w:t>
      </w:r>
      <w:r w:rsidR="002E2C10" w:rsidRPr="001E23F0">
        <w:rPr>
          <w:rFonts w:ascii="Times New Roman" w:hAnsi="Times New Roman" w:cs="Times New Roman"/>
          <w:sz w:val="24"/>
          <w:szCs w:val="24"/>
        </w:rPr>
        <w:t xml:space="preserve"> </w:t>
      </w:r>
    </w:p>
    <w:p w14:paraId="3CC42338" w14:textId="77777777" w:rsidR="00973F59" w:rsidRDefault="00973F59">
      <w:pPr>
        <w:jc w:val="both"/>
        <w:rPr>
          <w:rFonts w:ascii="Times New Roman" w:hAnsi="Times New Roman" w:cs="Times New Roman"/>
          <w:sz w:val="24"/>
          <w:szCs w:val="24"/>
        </w:rPr>
      </w:pPr>
    </w:p>
    <w:p w14:paraId="3FCE48FA" w14:textId="70031D59" w:rsidR="00973F59" w:rsidRPr="001E23F0" w:rsidRDefault="00973F59">
      <w:pPr>
        <w:jc w:val="both"/>
        <w:rPr>
          <w:rFonts w:ascii="Times New Roman" w:hAnsi="Times New Roman" w:cs="Times New Roman"/>
          <w:sz w:val="24"/>
          <w:szCs w:val="24"/>
        </w:rPr>
      </w:pPr>
      <w:r>
        <w:rPr>
          <w:rFonts w:ascii="Times New Roman" w:eastAsia="Times New Roman" w:hAnsi="Times New Roman" w:cs="Times New Roman"/>
          <w:sz w:val="24"/>
          <w:szCs w:val="24"/>
        </w:rPr>
        <w:t>(8) Riigi õigusabi taotluse võib esitada inglise keeles.</w:t>
      </w:r>
    </w:p>
    <w:p w14:paraId="6F07038D" w14:textId="77777777" w:rsidR="007D61E8" w:rsidRPr="001E23F0" w:rsidRDefault="007D61E8">
      <w:pPr>
        <w:jc w:val="both"/>
        <w:rPr>
          <w:rFonts w:ascii="Times New Roman" w:hAnsi="Times New Roman" w:cs="Times New Roman"/>
          <w:sz w:val="24"/>
          <w:szCs w:val="24"/>
        </w:rPr>
      </w:pPr>
    </w:p>
    <w:p w14:paraId="29C37014" w14:textId="0540EFBF" w:rsidR="007D61E8" w:rsidRPr="001E23F0" w:rsidRDefault="007D61E8" w:rsidP="007D61E8">
      <w:pPr>
        <w:jc w:val="both"/>
        <w:rPr>
          <w:rFonts w:ascii="Times New Roman" w:hAnsi="Times New Roman" w:cs="Times New Roman"/>
          <w:sz w:val="24"/>
          <w:szCs w:val="24"/>
        </w:rPr>
      </w:pPr>
      <w:r w:rsidRPr="001E23F0">
        <w:rPr>
          <w:rFonts w:ascii="Times New Roman" w:hAnsi="Times New Roman" w:cs="Times New Roman"/>
          <w:sz w:val="24"/>
          <w:szCs w:val="24"/>
        </w:rPr>
        <w:t>(</w:t>
      </w:r>
      <w:r w:rsidR="00973F59">
        <w:rPr>
          <w:rFonts w:ascii="Times New Roman" w:hAnsi="Times New Roman" w:cs="Times New Roman"/>
          <w:sz w:val="24"/>
          <w:szCs w:val="24"/>
        </w:rPr>
        <w:t>9</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A064BB" w:rsidRPr="001E23F0">
        <w:rPr>
          <w:rFonts w:ascii="Times New Roman" w:hAnsi="Times New Roman" w:cs="Times New Roman"/>
          <w:sz w:val="24"/>
          <w:szCs w:val="24"/>
        </w:rPr>
        <w:t>Riigi õigusabi</w:t>
      </w:r>
      <w:r w:rsidR="002E2C10" w:rsidRPr="001E23F0">
        <w:rPr>
          <w:rFonts w:ascii="Times New Roman" w:hAnsi="Times New Roman" w:cs="Times New Roman"/>
          <w:sz w:val="24"/>
          <w:szCs w:val="24"/>
        </w:rPr>
        <w:t xml:space="preserve"> </w:t>
      </w:r>
      <w:r w:rsidR="008A4515" w:rsidRPr="001E23F0">
        <w:rPr>
          <w:rFonts w:ascii="Times New Roman" w:hAnsi="Times New Roman" w:cs="Times New Roman"/>
          <w:sz w:val="24"/>
          <w:szCs w:val="24"/>
        </w:rPr>
        <w:t>halduskohtumenetluses</w:t>
      </w:r>
      <w:r w:rsidR="002E2C10" w:rsidRPr="001E23F0">
        <w:rPr>
          <w:rFonts w:ascii="Times New Roman" w:hAnsi="Times New Roman" w:cs="Times New Roman"/>
          <w:sz w:val="24"/>
          <w:szCs w:val="24"/>
        </w:rPr>
        <w:t xml:space="preserve"> </w:t>
      </w:r>
      <w:r w:rsidR="00D61482">
        <w:rPr>
          <w:rFonts w:ascii="Times New Roman" w:hAnsi="Times New Roman" w:cs="Times New Roman"/>
          <w:sz w:val="24"/>
          <w:szCs w:val="24"/>
        </w:rPr>
        <w:t xml:space="preserve">käesoleva paragrahvi </w:t>
      </w:r>
      <w:r w:rsidR="00300FE0">
        <w:rPr>
          <w:rFonts w:ascii="Times New Roman" w:hAnsi="Times New Roman" w:cs="Times New Roman"/>
          <w:sz w:val="24"/>
          <w:szCs w:val="24"/>
        </w:rPr>
        <w:t>lõike 2 punktis 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A3768D" w:rsidRPr="001E23F0">
        <w:rPr>
          <w:rFonts w:ascii="Times New Roman" w:hAnsi="Times New Roman" w:cs="Times New Roman"/>
          <w:sz w:val="24"/>
          <w:szCs w:val="24"/>
        </w:rPr>
        <w:t xml:space="preserve"> ja koos otsusega tehtud lahkumisettekirjutuse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vaidlustamise</w:t>
      </w:r>
      <w:r w:rsidR="00A064BB" w:rsidRPr="001E23F0">
        <w:rPr>
          <w:rFonts w:ascii="Times New Roman" w:hAnsi="Times New Roman" w:cs="Times New Roman"/>
          <w:sz w:val="24"/>
          <w:szCs w:val="24"/>
        </w:rPr>
        <w:t>l</w:t>
      </w:r>
      <w:r w:rsidR="00D61482">
        <w:rPr>
          <w:rFonts w:ascii="Times New Roman" w:hAnsi="Times New Roman" w:cs="Times New Roman"/>
          <w:sz w:val="24"/>
          <w:szCs w:val="24"/>
        </w:rPr>
        <w:t xml:space="preserve"> ja käesoleva paragrahvi lõike 2 punktis 3 nimetatud otsuste vaidlustamisel</w:t>
      </w:r>
      <w:r w:rsidR="00A064BB" w:rsidRPr="001E23F0">
        <w:rPr>
          <w:rFonts w:ascii="Times New Roman" w:hAnsi="Times New Roman" w:cs="Times New Roman"/>
          <w:sz w:val="24"/>
          <w:szCs w:val="24"/>
        </w:rPr>
        <w:t xml:space="preserve"> antakse kuni halduskohtu otsuse tegemiseni</w:t>
      </w:r>
      <w:r w:rsidRPr="001E23F0">
        <w:rPr>
          <w:rFonts w:ascii="Times New Roman" w:hAnsi="Times New Roman" w:cs="Times New Roman"/>
          <w:sz w:val="24"/>
          <w:szCs w:val="24"/>
        </w:rPr>
        <w:t>.</w:t>
      </w:r>
      <w:r w:rsidR="00FB2B51">
        <w:rPr>
          <w:rFonts w:ascii="Times New Roman" w:hAnsi="Times New Roman" w:cs="Times New Roman"/>
          <w:sz w:val="24"/>
          <w:szCs w:val="24"/>
        </w:rPr>
        <w:t xml:space="preserve"> </w:t>
      </w:r>
      <w:r w:rsidR="000A4DD0" w:rsidRPr="001E23F0">
        <w:rPr>
          <w:rFonts w:ascii="Times New Roman" w:hAnsi="Times New Roman" w:cs="Times New Roman"/>
          <w:sz w:val="24"/>
          <w:szCs w:val="24"/>
        </w:rPr>
        <w:t>Riigi õigusabi</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kinnipidamise</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vaidlustamiseks</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antakse</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välismaalast</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peetakse</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kinni</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käesoleva</w:t>
      </w:r>
      <w:r w:rsidR="002F59E4">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seaduse</w:t>
      </w:r>
      <w:r w:rsidR="002F59E4">
        <w:rPr>
          <w:rFonts w:ascii="Times New Roman" w:hAnsi="Times New Roman" w:cs="Times New Roman"/>
          <w:sz w:val="24"/>
          <w:szCs w:val="24"/>
        </w:rPr>
        <w:t>s sätestatud</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alusel.</w:t>
      </w:r>
    </w:p>
    <w:p w14:paraId="76B2042D" w14:textId="77777777" w:rsidR="000A4DD0" w:rsidRPr="001E23F0" w:rsidRDefault="000A4DD0">
      <w:pPr>
        <w:jc w:val="both"/>
        <w:rPr>
          <w:rFonts w:ascii="Times New Roman" w:hAnsi="Times New Roman" w:cs="Times New Roman"/>
          <w:sz w:val="24"/>
          <w:szCs w:val="24"/>
        </w:rPr>
      </w:pPr>
    </w:p>
    <w:p w14:paraId="165BE5D2" w14:textId="4BE3625A" w:rsidR="00904160" w:rsidRDefault="000A4DD0">
      <w:pPr>
        <w:jc w:val="both"/>
        <w:rPr>
          <w:rFonts w:ascii="Times New Roman" w:hAnsi="Times New Roman" w:cs="Times New Roman"/>
          <w:sz w:val="24"/>
          <w:szCs w:val="24"/>
        </w:rPr>
      </w:pPr>
      <w:r w:rsidRPr="001E23F0">
        <w:rPr>
          <w:rFonts w:ascii="Times New Roman" w:hAnsi="Times New Roman" w:cs="Times New Roman"/>
          <w:sz w:val="24"/>
          <w:szCs w:val="24"/>
        </w:rPr>
        <w:t>(</w:t>
      </w:r>
      <w:r w:rsidR="00973F59">
        <w:rPr>
          <w:rFonts w:ascii="Times New Roman" w:hAnsi="Times New Roman" w:cs="Times New Roman"/>
          <w:sz w:val="24"/>
          <w:szCs w:val="24"/>
        </w:rPr>
        <w:t>10</w:t>
      </w:r>
      <w:r w:rsidRPr="001E23F0">
        <w:rPr>
          <w:rFonts w:ascii="Times New Roman" w:hAnsi="Times New Roman" w:cs="Times New Roman"/>
          <w:sz w:val="24"/>
          <w:szCs w:val="24"/>
        </w:rPr>
        <w:t xml:space="preserve">) </w:t>
      </w:r>
      <w:r w:rsidR="002C1C84">
        <w:rPr>
          <w:rFonts w:ascii="Times New Roman" w:hAnsi="Times New Roman" w:cs="Times New Roman"/>
          <w:sz w:val="24"/>
          <w:szCs w:val="24"/>
        </w:rPr>
        <w:t>Politsei- ja Piirivalveameti otsuse peale, millega on tuvastatud käesoleva</w:t>
      </w:r>
      <w:r w:rsidR="002C1C84" w:rsidRPr="002C1C84">
        <w:rPr>
          <w:rFonts w:ascii="Times New Roman" w:hAnsi="Times New Roman" w:cs="Times New Roman"/>
          <w:sz w:val="24"/>
          <w:szCs w:val="24"/>
        </w:rPr>
        <w:t xml:space="preserve"> </w:t>
      </w:r>
      <w:r w:rsidR="002C1C84">
        <w:rPr>
          <w:rFonts w:ascii="Times New Roman" w:hAnsi="Times New Roman" w:cs="Times New Roman"/>
          <w:sz w:val="24"/>
          <w:szCs w:val="24"/>
        </w:rPr>
        <w:t>paragrahvi lõikes 3 sätestatud riigi õigusabi andmist välistavad asjaolud, ei saa esitada kaebust halduskohtule.</w:t>
      </w:r>
      <w:r w:rsidR="002C1C84" w:rsidRPr="001E23F0">
        <w:rPr>
          <w:rFonts w:ascii="Times New Roman" w:hAnsi="Times New Roman" w:cs="Times New Roman"/>
          <w:sz w:val="24"/>
          <w:szCs w:val="24"/>
        </w:rPr>
        <w:t xml:space="preserve"> </w:t>
      </w:r>
      <w:r w:rsidR="002C1C84">
        <w:rPr>
          <w:rFonts w:ascii="Times New Roman" w:hAnsi="Times New Roman" w:cs="Times New Roman"/>
          <w:sz w:val="24"/>
          <w:szCs w:val="24"/>
        </w:rPr>
        <w:t>Halduskohtu määruse peale, millega on keeldutud r</w:t>
      </w:r>
      <w:r w:rsidRPr="001E23F0">
        <w:rPr>
          <w:rFonts w:ascii="Times New Roman" w:hAnsi="Times New Roman" w:cs="Times New Roman"/>
          <w:sz w:val="24"/>
          <w:szCs w:val="24"/>
        </w:rPr>
        <w:t>iigi õigusabist</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andmisest</w:t>
      </w:r>
      <w:r w:rsidR="002C1C84">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määruskaebust.</w:t>
      </w:r>
    </w:p>
    <w:p w14:paraId="6F8F967B" w14:textId="77777777" w:rsidR="00FB2B51" w:rsidRPr="001E23F0" w:rsidRDefault="00FB2B51">
      <w:pPr>
        <w:jc w:val="both"/>
        <w:rPr>
          <w:rFonts w:ascii="Times New Roman" w:hAnsi="Times New Roman" w:cs="Times New Roman"/>
          <w:sz w:val="24"/>
          <w:szCs w:val="24"/>
        </w:rPr>
      </w:pPr>
    </w:p>
    <w:bookmarkEnd w:id="70"/>
    <w:p w14:paraId="4A73DB57" w14:textId="333DA6ED" w:rsidR="00DE7173" w:rsidRPr="001E23F0" w:rsidRDefault="000A0767" w:rsidP="00DE7173">
      <w:pPr>
        <w:jc w:val="center"/>
        <w:rPr>
          <w:rFonts w:ascii="Times New Roman" w:hAnsi="Times New Roman" w:cs="Times New Roman"/>
          <w:b/>
          <w:bCs/>
          <w:sz w:val="24"/>
          <w:szCs w:val="24"/>
        </w:rPr>
      </w:pPr>
      <w:r w:rsidRPr="001E23F0">
        <w:rPr>
          <w:rFonts w:ascii="Times New Roman" w:hAnsi="Times New Roman" w:cs="Times New Roman"/>
          <w:b/>
          <w:bCs/>
          <w:sz w:val="24"/>
          <w:szCs w:val="24"/>
        </w:rPr>
        <w:t>8</w:t>
      </w:r>
      <w:r w:rsidR="00DE7173"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E7173" w:rsidRPr="001E23F0">
        <w:rPr>
          <w:rFonts w:ascii="Times New Roman" w:hAnsi="Times New Roman" w:cs="Times New Roman"/>
          <w:b/>
          <w:bCs/>
          <w:sz w:val="24"/>
          <w:szCs w:val="24"/>
        </w:rPr>
        <w:t>jagu</w:t>
      </w:r>
    </w:p>
    <w:p w14:paraId="59B28540" w14:textId="5ED6B18A" w:rsidR="00DE7173" w:rsidRPr="001E23F0" w:rsidRDefault="00DE7173" w:rsidP="00DE7173">
      <w:pPr>
        <w:jc w:val="center"/>
        <w:rPr>
          <w:rFonts w:ascii="Times New Roman" w:hAnsi="Times New Roman" w:cs="Times New Roman"/>
          <w:b/>
          <w:bCs/>
          <w:sz w:val="24"/>
          <w:szCs w:val="24"/>
        </w:rPr>
      </w:pPr>
      <w:commentRangeStart w:id="82"/>
      <w:r w:rsidRPr="3D45D796">
        <w:rPr>
          <w:rFonts w:ascii="Times New Roman" w:hAnsi="Times New Roman" w:cs="Times New Roman"/>
          <w:b/>
          <w:bCs/>
          <w:sz w:val="24"/>
          <w:szCs w:val="24"/>
        </w:rPr>
        <w:t>Välismaalase</w:t>
      </w:r>
      <w:r w:rsidR="002E2C10" w:rsidRPr="3D45D796">
        <w:rPr>
          <w:rFonts w:ascii="Times New Roman" w:hAnsi="Times New Roman" w:cs="Times New Roman"/>
          <w:b/>
          <w:bCs/>
          <w:sz w:val="24"/>
          <w:szCs w:val="24"/>
        </w:rPr>
        <w:t xml:space="preserve"> </w:t>
      </w:r>
      <w:commentRangeEnd w:id="82"/>
      <w:r>
        <w:commentReference w:id="82"/>
      </w:r>
      <w:r w:rsidRPr="3D45D796">
        <w:rPr>
          <w:rFonts w:ascii="Times New Roman" w:hAnsi="Times New Roman" w:cs="Times New Roman"/>
          <w:b/>
          <w:bCs/>
          <w:sz w:val="24"/>
          <w:szCs w:val="24"/>
        </w:rPr>
        <w:t>õigused</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ja</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kohustused</w:t>
      </w:r>
    </w:p>
    <w:p w14:paraId="07902346" w14:textId="77777777" w:rsidR="00DE7173" w:rsidRPr="001E23F0" w:rsidRDefault="00DE7173" w:rsidP="00E51686">
      <w:pPr>
        <w:rPr>
          <w:rFonts w:ascii="Times New Roman" w:hAnsi="Times New Roman" w:cs="Times New Roman"/>
          <w:sz w:val="24"/>
          <w:szCs w:val="24"/>
        </w:rPr>
      </w:pPr>
    </w:p>
    <w:p w14:paraId="357DD9F0" w14:textId="4021B03C" w:rsidR="00E51686" w:rsidRPr="001E23F0" w:rsidRDefault="00E51686" w:rsidP="00BE527D">
      <w:pPr>
        <w:jc w:val="both"/>
        <w:rPr>
          <w:rFonts w:ascii="Times New Roman" w:hAnsi="Times New Roman" w:cs="Times New Roman"/>
          <w:b/>
          <w:bCs/>
          <w:sz w:val="24"/>
          <w:szCs w:val="24"/>
        </w:rPr>
      </w:pPr>
      <w:bookmarkStart w:id="83" w:name="_Hlk187918301"/>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1</w:t>
      </w:r>
      <w:r w:rsidR="00FD3A57" w:rsidRPr="001E23F0">
        <w:rPr>
          <w:rFonts w:ascii="Times New Roman" w:hAnsi="Times New Roman" w:cs="Times New Roman"/>
          <w:b/>
          <w:bCs/>
          <w:sz w:val="24"/>
          <w:szCs w:val="24"/>
        </w:rPr>
        <w:t>6</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taotleja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õigused</w:t>
      </w:r>
    </w:p>
    <w:p w14:paraId="12F114AD" w14:textId="77777777" w:rsidR="00BE527D" w:rsidRPr="001E23F0" w:rsidRDefault="00BE527D" w:rsidP="00BE527D">
      <w:pPr>
        <w:jc w:val="both"/>
        <w:rPr>
          <w:rFonts w:ascii="Times New Roman" w:hAnsi="Times New Roman" w:cs="Times New Roman"/>
          <w:b/>
          <w:bCs/>
          <w:sz w:val="24"/>
          <w:szCs w:val="24"/>
        </w:rPr>
      </w:pPr>
    </w:p>
    <w:p w14:paraId="5E9B33E8" w14:textId="09EB3E72" w:rsidR="006339CE" w:rsidRPr="001E23F0" w:rsidRDefault="006339CE" w:rsidP="00BE527D">
      <w:pPr>
        <w:jc w:val="both"/>
        <w:rPr>
          <w:rFonts w:ascii="Times New Roman" w:hAnsi="Times New Roman" w:cs="Times New Roman"/>
          <w:sz w:val="24"/>
          <w:szCs w:val="24"/>
        </w:rPr>
      </w:pPr>
      <w:bookmarkStart w:id="84" w:name="para10lg1"/>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bookmarkEnd w:id="84"/>
      <w:r w:rsidR="00E51686"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tagatakse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Vabariigi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põhiseadusest,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seadustest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muudest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õigusaktidest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välislepingutest,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õigusaktidest,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üldtunnustatud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normidest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rahvusvahelistest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tavadest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tulenevad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õigused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vabadused.</w:t>
      </w:r>
    </w:p>
    <w:p w14:paraId="18DF95DD" w14:textId="77777777" w:rsidR="00BE527D" w:rsidRPr="001E23F0" w:rsidRDefault="00BE527D" w:rsidP="00BE527D">
      <w:pPr>
        <w:jc w:val="both"/>
        <w:rPr>
          <w:rFonts w:ascii="Times New Roman" w:hAnsi="Times New Roman" w:cs="Times New Roman"/>
          <w:sz w:val="24"/>
          <w:szCs w:val="24"/>
        </w:rPr>
      </w:pPr>
    </w:p>
    <w:p w14:paraId="51F5A7EF" w14:textId="79E5EBE3" w:rsidR="006339CE" w:rsidRPr="001E23F0" w:rsidRDefault="006339CE" w:rsidP="00BE527D">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002B7632" w:rsidRPr="3D45D796">
        <w:rPr>
          <w:rFonts w:ascii="Times New Roman" w:hAnsi="Times New Roman" w:cs="Times New Roman"/>
          <w:sz w:val="24"/>
          <w:szCs w:val="24"/>
        </w:rPr>
        <w:t>menetluses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002B7632" w:rsidRPr="3D45D796">
        <w:rPr>
          <w:rFonts w:ascii="Times New Roman" w:hAnsi="Times New Roman" w:cs="Times New Roman"/>
          <w:sz w:val="24"/>
          <w:szCs w:val="24"/>
        </w:rPr>
        <w:t>taotlejal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85" w:author="Autor">
        <w:r w:rsidRPr="3D45D796" w:rsidDel="006339CE">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6339CE">
          <w:rPr>
            <w:rFonts w:ascii="Times New Roman" w:hAnsi="Times New Roman" w:cs="Times New Roman"/>
            <w:sz w:val="24"/>
            <w:szCs w:val="24"/>
          </w:rPr>
          <w:delText>kohta)</w:delText>
        </w:r>
        <w:r w:rsidRPr="3D45D796" w:rsidDel="002E2C10">
          <w:rPr>
            <w:rFonts w:ascii="Times New Roman" w:hAnsi="Times New Roman" w:cs="Times New Roman"/>
            <w:sz w:val="24"/>
            <w:szCs w:val="24"/>
          </w:rPr>
          <w:delText xml:space="preserve"> </w:delText>
        </w:r>
      </w:del>
      <w:r w:rsidR="00F2461D"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see</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asjakohane,</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määruses</w:t>
      </w:r>
      <w:r w:rsidR="00234E93"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F2461D" w:rsidRPr="3D45D796">
        <w:rPr>
          <w:rFonts w:ascii="Times New Roman" w:hAnsi="Times New Roman" w:cs="Times New Roman"/>
          <w:sz w:val="24"/>
          <w:szCs w:val="24"/>
        </w:rPr>
        <w:t>2024/1351</w:t>
      </w:r>
      <w:r w:rsidR="002E2C10" w:rsidRPr="3D45D796">
        <w:rPr>
          <w:rFonts w:ascii="Times New Roman" w:hAnsi="Times New Roman" w:cs="Times New Roman"/>
          <w:sz w:val="24"/>
          <w:szCs w:val="24"/>
        </w:rPr>
        <w:t xml:space="preserve"> </w:t>
      </w:r>
      <w:del w:id="86" w:author="Autor">
        <w:r w:rsidRPr="3D45D796" w:rsidDel="00F2461D">
          <w:rPr>
            <w:rFonts w:ascii="Times New Roman" w:hAnsi="Times New Roman" w:cs="Times New Roman"/>
            <w:sz w:val="24"/>
            <w:szCs w:val="24"/>
          </w:rPr>
          <w:delText>(rändehalduse</w:delText>
        </w:r>
        <w:r w:rsidRPr="3D45D796" w:rsidDel="002E2C10">
          <w:rPr>
            <w:rFonts w:ascii="Times New Roman" w:hAnsi="Times New Roman" w:cs="Times New Roman"/>
            <w:sz w:val="24"/>
            <w:szCs w:val="24"/>
          </w:rPr>
          <w:delText xml:space="preserve"> </w:delText>
        </w:r>
        <w:r w:rsidRPr="3D45D796" w:rsidDel="00F2461D">
          <w:rPr>
            <w:rFonts w:ascii="Times New Roman" w:hAnsi="Times New Roman" w:cs="Times New Roman"/>
            <w:sz w:val="24"/>
            <w:szCs w:val="24"/>
          </w:rPr>
          <w:delText>kohta)</w:delText>
        </w:r>
        <w:r w:rsidRPr="3D45D796" w:rsidDel="002E2C10">
          <w:rPr>
            <w:rFonts w:ascii="Times New Roman" w:hAnsi="Times New Roman" w:cs="Times New Roman"/>
            <w:sz w:val="24"/>
            <w:szCs w:val="24"/>
          </w:rPr>
          <w:delText xml:space="preserve"> </w:delText>
        </w:r>
      </w:del>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õigused.</w:t>
      </w:r>
    </w:p>
    <w:p w14:paraId="3C64A284" w14:textId="77777777" w:rsidR="00BE527D" w:rsidRPr="001E23F0" w:rsidRDefault="00BE527D" w:rsidP="00BE527D">
      <w:pPr>
        <w:jc w:val="both"/>
        <w:rPr>
          <w:rFonts w:ascii="Times New Roman" w:hAnsi="Times New Roman" w:cs="Times New Roman"/>
          <w:sz w:val="24"/>
          <w:szCs w:val="24"/>
        </w:rPr>
      </w:pPr>
    </w:p>
    <w:p w14:paraId="6D4C9BC2" w14:textId="48BF19D8" w:rsidR="00BE527D" w:rsidRPr="001E23F0" w:rsidRDefault="00E51686" w:rsidP="00BE527D">
      <w:pPr>
        <w:jc w:val="both"/>
        <w:rPr>
          <w:rFonts w:ascii="Times New Roman" w:hAnsi="Times New Roman" w:cs="Times New Roman"/>
          <w:sz w:val="24"/>
          <w:szCs w:val="24"/>
        </w:rPr>
      </w:pPr>
      <w:r w:rsidRPr="001E23F0">
        <w:rPr>
          <w:rFonts w:ascii="Times New Roman" w:hAnsi="Times New Roman" w:cs="Times New Roman"/>
          <w:sz w:val="24"/>
          <w:szCs w:val="24"/>
        </w:rPr>
        <w:t>(</w:t>
      </w:r>
      <w:r w:rsidR="006339CE"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Lisaks</w:t>
      </w:r>
      <w:r w:rsidR="00BE527D" w:rsidRPr="001E23F0">
        <w:rPr>
          <w:rFonts w:ascii="Times New Roman" w:hAnsi="Times New Roman" w:cs="Times New Roman"/>
          <w:sz w:val="24"/>
          <w:szCs w:val="24"/>
        </w:rPr>
        <w:t xml:space="preserve"> käesoleva paragrahvi</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lõikele</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r</w:t>
      </w:r>
      <w:r w:rsidRPr="001E23F0">
        <w:rPr>
          <w:rFonts w:ascii="Times New Roman" w:hAnsi="Times New Roman" w:cs="Times New Roman"/>
          <w:sz w:val="24"/>
          <w:szCs w:val="24"/>
        </w:rPr>
        <w:t>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p>
    <w:p w14:paraId="7789454E" w14:textId="664F497C" w:rsidR="00BE527D" w:rsidRPr="001E23F0" w:rsidRDefault="00E51686" w:rsidP="00BE527D">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esimesel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mitte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hiljem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A835DF" w:rsidRPr="001E23F0">
        <w:rPr>
          <w:rFonts w:ascii="Times New Roman" w:hAnsi="Times New Roman" w:cs="Times New Roman"/>
          <w:sz w:val="24"/>
          <w:szCs w:val="24"/>
        </w:rPr>
        <w:t>vii</w:t>
      </w:r>
      <w:r w:rsidR="00023EB2" w:rsidRPr="001E23F0">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esitamise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soovi</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avaldamisest</w:t>
      </w:r>
      <w:r w:rsidR="002E2C10" w:rsidRPr="001E23F0">
        <w:rPr>
          <w:rFonts w:ascii="Times New Roman" w:hAnsi="Times New Roman" w:cs="Times New Roman"/>
          <w:sz w:val="24"/>
          <w:szCs w:val="24"/>
        </w:rPr>
        <w:t xml:space="preserve"> </w:t>
      </w:r>
      <w:r w:rsidR="00292C66" w:rsidRPr="001E23F0">
        <w:rPr>
          <w:rFonts w:ascii="Times New Roman" w:hAnsi="Times New Roman" w:cs="Times New Roman"/>
          <w:sz w:val="24"/>
          <w:szCs w:val="24"/>
        </w:rPr>
        <w:t>kirjalikult</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Varjupaigaameti</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vormil</w:t>
      </w:r>
      <w:r w:rsidR="002E2C10" w:rsidRPr="001E23F0">
        <w:rPr>
          <w:rFonts w:ascii="Times New Roman" w:hAnsi="Times New Roman" w:cs="Times New Roman"/>
          <w:sz w:val="24"/>
          <w:szCs w:val="24"/>
        </w:rPr>
        <w:t xml:space="preserve"> </w:t>
      </w:r>
      <w:r w:rsidR="00234E93">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292C66" w:rsidRPr="001E23F0">
        <w:rPr>
          <w:rFonts w:ascii="Times New Roman" w:hAnsi="Times New Roman" w:cs="Times New Roman"/>
          <w:sz w:val="24"/>
          <w:szCs w:val="24"/>
        </w:rPr>
        <w:t>vajadusel</w:t>
      </w:r>
      <w:r w:rsidR="002E2C10" w:rsidRPr="001E23F0">
        <w:rPr>
          <w:rFonts w:ascii="Times New Roman" w:hAnsi="Times New Roman" w:cs="Times New Roman"/>
          <w:sz w:val="24"/>
          <w:szCs w:val="24"/>
        </w:rPr>
        <w:t xml:space="preserve"> </w:t>
      </w:r>
      <w:r w:rsidR="00292C66" w:rsidRPr="001E23F0">
        <w:rPr>
          <w:rFonts w:ascii="Times New Roman" w:hAnsi="Times New Roman" w:cs="Times New Roman"/>
          <w:sz w:val="24"/>
          <w:szCs w:val="24"/>
        </w:rPr>
        <w:t>suuliselt</w:t>
      </w:r>
      <w:r w:rsidR="00234E93">
        <w:rPr>
          <w:rFonts w:ascii="Times New Roman" w:hAnsi="Times New Roman" w:cs="Times New Roman"/>
          <w:sz w:val="24"/>
          <w:szCs w:val="24"/>
        </w:rPr>
        <w:t xml:space="preserve"> või visuaalselt</w:t>
      </w:r>
      <w:r w:rsidR="00BE527D"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keeles</w:t>
      </w:r>
      <w:r w:rsidR="00234E93">
        <w:rPr>
          <w:rFonts w:ascii="Times New Roman" w:hAnsi="Times New Roman" w:cs="Times New Roman"/>
          <w:sz w:val="24"/>
          <w:szCs w:val="24"/>
        </w:rPr>
        <w:t xml:space="preserve"> või viisil</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mõistab,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lastRenderedPageBreak/>
        <w:t>kohustuste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sealhulgas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vastuvõtutingimustega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organisatsioonide,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ajakava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täitmata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tagajärgede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0BD8C36C" w14:textId="77777777" w:rsidR="00BE527D" w:rsidRPr="001E23F0" w:rsidRDefault="00E51686" w:rsidP="00BE527D">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DE7173" w:rsidRPr="001E23F0">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DE7173" w:rsidRPr="001E23F0">
        <w:rPr>
          <w:rFonts w:ascii="Times New Roman" w:hAnsi="Times New Roman" w:cs="Times New Roman"/>
          <w:sz w:val="24"/>
          <w:szCs w:val="24"/>
        </w:rPr>
        <w:t>s</w:t>
      </w:r>
      <w:r w:rsidR="00BE527D"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juhtudel;</w:t>
      </w:r>
    </w:p>
    <w:p w14:paraId="396645B9" w14:textId="41C8D056" w:rsidR="00BE527D" w:rsidRPr="001E23F0" w:rsidRDefault="00E51686" w:rsidP="00BE527D">
      <w:pPr>
        <w:jc w:val="both"/>
        <w:rPr>
          <w:rFonts w:ascii="Times New Roman" w:hAnsi="Times New Roman" w:cs="Times New Roman"/>
          <w:sz w:val="24"/>
          <w:szCs w:val="24"/>
        </w:rPr>
      </w:pPr>
      <w:r w:rsidRPr="001E23F0">
        <w:rPr>
          <w:rFonts w:ascii="Times New Roman" w:hAnsi="Times New Roman" w:cs="Times New Roman"/>
          <w:sz w:val="24"/>
          <w:szCs w:val="24"/>
        </w:rPr>
        <w:t>3)</w:t>
      </w:r>
      <w:r w:rsidR="00312F7B"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vastuvõtutingimustega</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abi</w:t>
      </w:r>
      <w:r w:rsidR="000274CB">
        <w:rPr>
          <w:rFonts w:ascii="Times New Roman" w:hAnsi="Times New Roman" w:cs="Times New Roman"/>
          <w:sz w:val="24"/>
          <w:szCs w:val="24"/>
        </w:rPr>
        <w:t>, eelkõige</w:t>
      </w:r>
      <w:r w:rsidR="00387105">
        <w:rPr>
          <w:rFonts w:ascii="Times New Roman" w:hAnsi="Times New Roman" w:cs="Times New Roman"/>
          <w:sz w:val="24"/>
          <w:szCs w:val="24"/>
        </w:rPr>
        <w:t xml:space="preserve"> juurdepääsu</w:t>
      </w:r>
      <w:r w:rsidR="000274CB">
        <w:rPr>
          <w:rFonts w:ascii="Times New Roman" w:hAnsi="Times New Roman" w:cs="Times New Roman"/>
          <w:sz w:val="24"/>
          <w:szCs w:val="24"/>
        </w:rPr>
        <w:t xml:space="preserve"> tervishoiuteenus</w:t>
      </w:r>
      <w:r w:rsidR="00387105">
        <w:rPr>
          <w:rFonts w:ascii="Times New Roman" w:hAnsi="Times New Roman" w:cs="Times New Roman"/>
          <w:sz w:val="24"/>
          <w:szCs w:val="24"/>
        </w:rPr>
        <w:t>tele</w:t>
      </w:r>
      <w:r w:rsidR="000274CB">
        <w:rPr>
          <w:rFonts w:ascii="Times New Roman" w:hAnsi="Times New Roman" w:cs="Times New Roman"/>
          <w:sz w:val="24"/>
          <w:szCs w:val="24"/>
        </w:rPr>
        <w:t>,</w:t>
      </w:r>
      <w:r w:rsidR="00387105">
        <w:rPr>
          <w:rFonts w:ascii="Times New Roman" w:hAnsi="Times New Roman" w:cs="Times New Roman"/>
          <w:sz w:val="24"/>
          <w:szCs w:val="24"/>
        </w:rPr>
        <w:t xml:space="preserve"> tööturule ja haridusele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ulatuses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korras;</w:t>
      </w:r>
    </w:p>
    <w:p w14:paraId="3CAD0C92" w14:textId="39E570EC" w:rsidR="00BE527D" w:rsidRPr="001E23F0" w:rsidRDefault="00BE527D" w:rsidP="00BE527D">
      <w:pPr>
        <w:jc w:val="both"/>
        <w:rPr>
          <w:rFonts w:ascii="Times New Roman" w:hAnsi="Times New Roman" w:cs="Times New Roman"/>
          <w:sz w:val="24"/>
          <w:szCs w:val="24"/>
        </w:rPr>
      </w:pPr>
      <w:r w:rsidRPr="001E23F0">
        <w:rPr>
          <w:rFonts w:ascii="Times New Roman" w:hAnsi="Times New Roman" w:cs="Times New Roman"/>
          <w:sz w:val="24"/>
          <w:szCs w:val="24"/>
        </w:rPr>
        <w:t>4</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tuge,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lähtudes</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erivajadusest;</w:t>
      </w:r>
    </w:p>
    <w:p w14:paraId="79D04316" w14:textId="339CD496" w:rsidR="00BE527D" w:rsidRPr="001E23F0" w:rsidRDefault="00BE527D" w:rsidP="00BE527D">
      <w:pPr>
        <w:jc w:val="both"/>
        <w:rPr>
          <w:rFonts w:ascii="Times New Roman" w:hAnsi="Times New Roman" w:cs="Times New Roman"/>
          <w:sz w:val="24"/>
          <w:szCs w:val="24"/>
        </w:rPr>
      </w:pPr>
      <w:r w:rsidRPr="001E23F0">
        <w:rPr>
          <w:rFonts w:ascii="Times New Roman" w:hAnsi="Times New Roman" w:cs="Times New Roman"/>
          <w:sz w:val="24"/>
          <w:szCs w:val="24"/>
        </w:rPr>
        <w:t>5</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suhelda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pere</w:t>
      </w:r>
      <w:r w:rsidR="003B5DC4">
        <w:rPr>
          <w:rFonts w:ascii="Times New Roman" w:hAnsi="Times New Roman" w:cs="Times New Roman"/>
          <w:sz w:val="24"/>
          <w:szCs w:val="24"/>
        </w:rPr>
        <w:t>konna</w:t>
      </w:r>
      <w:r w:rsidR="00E51686" w:rsidRPr="001E23F0">
        <w:rPr>
          <w:rFonts w:ascii="Times New Roman" w:hAnsi="Times New Roman" w:cs="Times New Roman"/>
          <w:sz w:val="24"/>
          <w:szCs w:val="24"/>
        </w:rPr>
        <w:t>liikmete,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õigusnõustaja,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asjaomaste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pädevate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riigiasutuste,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rahvusvaheliste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valitsusväliste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organisatsioonide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esindajatega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5D3176" w:rsidRPr="001E23F0">
        <w:rPr>
          <w:rFonts w:ascii="Times New Roman" w:hAnsi="Times New Roman" w:cs="Times New Roman"/>
          <w:sz w:val="24"/>
          <w:szCs w:val="24"/>
        </w:rPr>
        <w:t>ÜRO</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Pagulaste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Ülemvoliniku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Ametiga;</w:t>
      </w:r>
    </w:p>
    <w:p w14:paraId="2DE67131" w14:textId="2B68F64B" w:rsidR="00BE527D" w:rsidRPr="001E23F0" w:rsidRDefault="00BE527D" w:rsidP="00BE527D">
      <w:pPr>
        <w:jc w:val="both"/>
        <w:rPr>
          <w:rFonts w:ascii="Times New Roman" w:hAnsi="Times New Roman" w:cs="Times New Roman"/>
          <w:sz w:val="24"/>
          <w:szCs w:val="24"/>
        </w:rPr>
      </w:pPr>
      <w:r w:rsidRPr="3D45D796">
        <w:rPr>
          <w:rFonts w:ascii="Times New Roman" w:hAnsi="Times New Roman" w:cs="Times New Roman"/>
          <w:sz w:val="24"/>
          <w:szCs w:val="24"/>
        </w:rPr>
        <w:t>6</w:t>
      </w:r>
      <w:r w:rsidR="00E51686"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saada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vajaduse</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korral</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ohvriabiteenust</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ohvriabi</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seaduses</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ins w:id="87" w:author="Autor">
        <w:r w:rsidR="5A989568" w:rsidRPr="3D45D796">
          <w:rPr>
            <w:rFonts w:ascii="Times New Roman" w:hAnsi="Times New Roman" w:cs="Times New Roman"/>
            <w:sz w:val="24"/>
            <w:szCs w:val="24"/>
          </w:rPr>
          <w:t xml:space="preserve">alusel ja </w:t>
        </w:r>
      </w:ins>
      <w:r w:rsidR="00E51686" w:rsidRPr="3D45D796">
        <w:rPr>
          <w:rFonts w:ascii="Times New Roman" w:hAnsi="Times New Roman" w:cs="Times New Roman"/>
          <w:sz w:val="24"/>
          <w:szCs w:val="24"/>
        </w:rPr>
        <w:t>korras;</w:t>
      </w:r>
    </w:p>
    <w:p w14:paraId="71FFE0C3" w14:textId="34DEFA61" w:rsidR="00BE527D" w:rsidRPr="001E23F0" w:rsidRDefault="00BE527D" w:rsidP="00BE527D">
      <w:pPr>
        <w:jc w:val="both"/>
        <w:rPr>
          <w:rFonts w:ascii="Times New Roman" w:hAnsi="Times New Roman" w:cs="Times New Roman"/>
          <w:sz w:val="24"/>
          <w:szCs w:val="24"/>
        </w:rPr>
      </w:pPr>
      <w:r w:rsidRPr="001E23F0">
        <w:rPr>
          <w:rFonts w:ascii="Times New Roman" w:hAnsi="Times New Roman" w:cs="Times New Roman"/>
          <w:sz w:val="24"/>
          <w:szCs w:val="24"/>
        </w:rPr>
        <w:t>7</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00FF0DB8" w:rsidRPr="001E23F0">
        <w:rPr>
          <w:rFonts w:ascii="Times New Roman" w:hAnsi="Times New Roman" w:cs="Times New Roman"/>
          <w:sz w:val="24"/>
          <w:szCs w:val="24"/>
        </w:rPr>
        <w:t>riigi õigusabi</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enda</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esindamiseks</w:t>
      </w:r>
      <w:r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ulatuses</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korras</w:t>
      </w:r>
      <w:r w:rsidR="00E51686" w:rsidRPr="001E23F0">
        <w:rPr>
          <w:rFonts w:ascii="Times New Roman" w:hAnsi="Times New Roman" w:cs="Times New Roman"/>
          <w:sz w:val="24"/>
          <w:szCs w:val="24"/>
        </w:rPr>
        <w:t>;</w:t>
      </w:r>
    </w:p>
    <w:p w14:paraId="3EC8251D" w14:textId="07971796" w:rsidR="004B3DA9" w:rsidRPr="001E23F0" w:rsidRDefault="00BE527D" w:rsidP="00BE527D">
      <w:pPr>
        <w:jc w:val="both"/>
        <w:rPr>
          <w:rFonts w:ascii="Times New Roman" w:hAnsi="Times New Roman" w:cs="Times New Roman"/>
          <w:sz w:val="24"/>
          <w:szCs w:val="24"/>
        </w:rPr>
      </w:pPr>
      <w:r w:rsidRPr="001E23F0">
        <w:rPr>
          <w:rFonts w:ascii="Times New Roman" w:hAnsi="Times New Roman" w:cs="Times New Roman"/>
          <w:sz w:val="24"/>
          <w:szCs w:val="24"/>
        </w:rPr>
        <w:t>8</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töötada,</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kuue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kuu</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AC0F5D" w:rsidRPr="001E23F0">
        <w:rPr>
          <w:rFonts w:ascii="Times New Roman" w:hAnsi="Times New Roman" w:cs="Times New Roman"/>
          <w:sz w:val="24"/>
          <w:szCs w:val="24"/>
        </w:rPr>
        <w:t>registreerimisest</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temast</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sõltumatul</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põhjusel</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AC0F5D"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otsust.</w:t>
      </w:r>
    </w:p>
    <w:p w14:paraId="578D79FC" w14:textId="77777777" w:rsidR="005A5BD4" w:rsidRPr="001E23F0" w:rsidRDefault="005A5BD4" w:rsidP="00BE527D">
      <w:pPr>
        <w:jc w:val="both"/>
        <w:rPr>
          <w:rFonts w:ascii="Times New Roman" w:hAnsi="Times New Roman" w:cs="Times New Roman"/>
          <w:sz w:val="24"/>
          <w:szCs w:val="24"/>
        </w:rPr>
      </w:pPr>
    </w:p>
    <w:p w14:paraId="545EE10A" w14:textId="005E9899" w:rsidR="00617491" w:rsidRPr="001E23F0" w:rsidRDefault="005A5BD4" w:rsidP="00BE527D">
      <w:pPr>
        <w:jc w:val="both"/>
        <w:rPr>
          <w:rFonts w:ascii="Times New Roman" w:hAnsi="Times New Roman" w:cs="Times New Roman"/>
          <w:sz w:val="24"/>
          <w:szCs w:val="24"/>
        </w:rPr>
      </w:pPr>
      <w:r w:rsidRPr="3D45D796">
        <w:rPr>
          <w:rFonts w:ascii="Times New Roman" w:hAnsi="Times New Roman" w:cs="Times New Roman"/>
          <w:sz w:val="24"/>
          <w:szCs w:val="24"/>
        </w:rPr>
        <w:t>(4)</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commentRangeStart w:id="88"/>
      <w:r w:rsidRPr="3D45D796">
        <w:rPr>
          <w:rFonts w:ascii="Times New Roman" w:hAnsi="Times New Roman" w:cs="Times New Roman"/>
          <w:sz w:val="24"/>
          <w:szCs w:val="24"/>
        </w:rPr>
        <w:t>seadus</w:t>
      </w:r>
      <w:r w:rsidR="002E2C10" w:rsidRPr="3D45D796">
        <w:rPr>
          <w:rFonts w:ascii="Times New Roman" w:hAnsi="Times New Roman" w:cs="Times New Roman"/>
          <w:sz w:val="24"/>
          <w:szCs w:val="24"/>
        </w:rPr>
        <w:t xml:space="preserve"> </w:t>
      </w:r>
      <w:commentRangeEnd w:id="88"/>
      <w:r>
        <w:commentReference w:id="88"/>
      </w:r>
      <w:r w:rsidRPr="3D45D796">
        <w:rPr>
          <w:rFonts w:ascii="Times New Roman" w:hAnsi="Times New Roman" w:cs="Times New Roman"/>
          <w:sz w:val="24"/>
          <w:szCs w:val="24"/>
        </w:rPr>
        <w:t>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teisiti,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tagab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õigused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menetluses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korraldab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nende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tagamise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bookmarkEnd w:id="83"/>
    </w:p>
    <w:p w14:paraId="06D86921" w14:textId="77777777" w:rsidR="00BE527D" w:rsidRPr="001E23F0" w:rsidRDefault="00BE527D" w:rsidP="00BE527D">
      <w:pPr>
        <w:jc w:val="both"/>
        <w:rPr>
          <w:rFonts w:ascii="Times New Roman" w:hAnsi="Times New Roman" w:cs="Times New Roman"/>
          <w:sz w:val="24"/>
          <w:szCs w:val="24"/>
        </w:rPr>
      </w:pPr>
    </w:p>
    <w:p w14:paraId="602A26EA" w14:textId="57031FBB" w:rsidR="00617491" w:rsidRPr="001E23F0" w:rsidRDefault="00617491" w:rsidP="00617491">
      <w:pPr>
        <w:rPr>
          <w:rFonts w:ascii="Times New Roman" w:hAnsi="Times New Roman" w:cs="Times New Roman"/>
          <w:b/>
          <w:bCs/>
          <w:sz w:val="24"/>
          <w:szCs w:val="24"/>
        </w:rPr>
      </w:pPr>
      <w:bookmarkStart w:id="89" w:name="_Hlk189223140"/>
      <w:bookmarkStart w:id="90" w:name="_Hlk188874742"/>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BE527D" w:rsidRPr="001E23F0">
        <w:rPr>
          <w:rFonts w:ascii="Times New Roman" w:hAnsi="Times New Roman" w:cs="Times New Roman"/>
          <w:b/>
          <w:bCs/>
          <w:sz w:val="24"/>
          <w:szCs w:val="24"/>
        </w:rPr>
        <w:t>1</w:t>
      </w:r>
      <w:r w:rsidR="00FD3A57" w:rsidRPr="001E23F0">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taotleja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õigus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viibida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Eestis</w:t>
      </w:r>
      <w:bookmarkEnd w:id="89"/>
    </w:p>
    <w:p w14:paraId="4C23B720" w14:textId="77777777" w:rsidR="00617491" w:rsidRPr="001E23F0" w:rsidRDefault="00617491" w:rsidP="00617491">
      <w:pPr>
        <w:rPr>
          <w:rFonts w:ascii="Times New Roman" w:hAnsi="Times New Roman" w:cs="Times New Roman"/>
          <w:b/>
          <w:bCs/>
          <w:sz w:val="24"/>
          <w:szCs w:val="24"/>
        </w:rPr>
      </w:pPr>
    </w:p>
    <w:p w14:paraId="1135117B" w14:textId="6FE8C658" w:rsidR="00617491" w:rsidRPr="001E23F0" w:rsidRDefault="00617491" w:rsidP="002D215D">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w:t>
      </w:r>
      <w:r w:rsidR="002E2C10" w:rsidRPr="001E23F0">
        <w:rPr>
          <w:rFonts w:ascii="Times New Roman" w:hAnsi="Times New Roman" w:cs="Times New Roman"/>
          <w:sz w:val="24"/>
          <w:szCs w:val="24"/>
        </w:rPr>
        <w:t xml:space="preserve"> </w:t>
      </w:r>
      <w:r w:rsidR="00EE257B"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tegemiseni.</w:t>
      </w:r>
    </w:p>
    <w:p w14:paraId="6E0B3CEB" w14:textId="77777777" w:rsidR="00FD09ED" w:rsidRPr="001E23F0" w:rsidRDefault="00FD09ED" w:rsidP="003A24F2">
      <w:pPr>
        <w:jc w:val="both"/>
        <w:rPr>
          <w:rFonts w:ascii="Times New Roman" w:hAnsi="Times New Roman" w:cs="Times New Roman"/>
          <w:sz w:val="24"/>
          <w:szCs w:val="24"/>
        </w:rPr>
      </w:pPr>
    </w:p>
    <w:p w14:paraId="21E9D666" w14:textId="2EE4ADA2" w:rsidR="00FD09ED" w:rsidRPr="001E23F0" w:rsidRDefault="00FD09ED" w:rsidP="003A24F2">
      <w:pPr>
        <w:jc w:val="both"/>
        <w:rPr>
          <w:rFonts w:ascii="Times New Roman" w:hAnsi="Times New Roman" w:cs="Times New Roman"/>
          <w:sz w:val="24"/>
          <w:szCs w:val="24"/>
        </w:rPr>
      </w:pPr>
      <w:r w:rsidRPr="3D45D796">
        <w:rPr>
          <w:rFonts w:ascii="Times New Roman" w:hAnsi="Times New Roman" w:cs="Times New Roman"/>
          <w:sz w:val="24"/>
          <w:szCs w:val="24"/>
        </w:rPr>
        <w:t>(</w:t>
      </w:r>
      <w:r w:rsidR="002D215D" w:rsidRPr="3D45D796">
        <w:rPr>
          <w:rFonts w:ascii="Times New Roman" w:hAnsi="Times New Roman" w:cs="Times New Roman"/>
          <w:sz w:val="24"/>
          <w:szCs w:val="24"/>
        </w:rPr>
        <w:t>2</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taotlejal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õigust</w:t>
      </w:r>
      <w:r w:rsidR="002E2C10" w:rsidRPr="3D45D796">
        <w:rPr>
          <w:rFonts w:ascii="Times New Roman" w:hAnsi="Times New Roman" w:cs="Times New Roman"/>
          <w:sz w:val="24"/>
          <w:szCs w:val="24"/>
        </w:rPr>
        <w:t xml:space="preserve"> </w:t>
      </w:r>
      <w:r w:rsidR="009512CC" w:rsidRPr="3D45D796">
        <w:rPr>
          <w:rFonts w:ascii="Times New Roman" w:hAnsi="Times New Roman" w:cs="Times New Roman"/>
          <w:sz w:val="24"/>
          <w:szCs w:val="24"/>
        </w:rPr>
        <w:t>lõpliku</w:t>
      </w:r>
      <w:r w:rsidR="002E2C10" w:rsidRPr="3D45D796">
        <w:rPr>
          <w:rFonts w:ascii="Times New Roman" w:hAnsi="Times New Roman" w:cs="Times New Roman"/>
          <w:sz w:val="24"/>
          <w:szCs w:val="24"/>
        </w:rPr>
        <w:t xml:space="preserve"> </w:t>
      </w:r>
      <w:r w:rsidR="009512CC"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009512CC" w:rsidRPr="3D45D796">
        <w:rPr>
          <w:rFonts w:ascii="Times New Roman" w:hAnsi="Times New Roman" w:cs="Times New Roman"/>
          <w:sz w:val="24"/>
          <w:szCs w:val="24"/>
        </w:rPr>
        <w:t>tegemiseni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viibida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tehtud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91" w:author="Autor">
        <w:r w:rsidRPr="3D45D796" w:rsidDel="00FD09ED">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FD09ED">
          <w:rPr>
            <w:rFonts w:ascii="Times New Roman" w:hAnsi="Times New Roman" w:cs="Times New Roman"/>
            <w:sz w:val="24"/>
            <w:szCs w:val="24"/>
          </w:rPr>
          <w:delText>kohta)</w:delText>
        </w:r>
        <w:r w:rsidRPr="3D45D796" w:rsidDel="002E2C10">
          <w:rPr>
            <w:rFonts w:ascii="Times New Roman" w:hAnsi="Times New Roman" w:cs="Times New Roman"/>
            <w:sz w:val="24"/>
            <w:szCs w:val="24"/>
          </w:rPr>
          <w:delText xml:space="preserve"> </w:delText>
        </w:r>
      </w:del>
      <w:r w:rsidRPr="3D45D796">
        <w:rPr>
          <w:rFonts w:ascii="Times New Roman" w:hAnsi="Times New Roman" w:cs="Times New Roman"/>
          <w:sz w:val="24"/>
          <w:szCs w:val="24"/>
        </w:rPr>
        <w:t>artikli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68</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lõike</w:t>
      </w:r>
      <w:r w:rsidR="009512CC" w:rsidRPr="3D45D796">
        <w:rPr>
          <w:rFonts w:ascii="Times New Roman" w:hAnsi="Times New Roman" w:cs="Times New Roman"/>
          <w:sz w:val="24"/>
          <w:szCs w:val="24"/>
        </w:rPr>
        <w:t>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009512CC" w:rsidRPr="3D45D796">
        <w:rPr>
          <w:rFonts w:ascii="Times New Roman" w:hAnsi="Times New Roman" w:cs="Times New Roman"/>
          <w:sz w:val="24"/>
          <w:szCs w:val="24"/>
        </w:rPr>
        <w:t>nimetatud</w:t>
      </w:r>
      <w:r w:rsidR="002E2C10" w:rsidRPr="3D45D796">
        <w:rPr>
          <w:rFonts w:ascii="Times New Roman" w:hAnsi="Times New Roman" w:cs="Times New Roman"/>
          <w:sz w:val="24"/>
          <w:szCs w:val="24"/>
        </w:rPr>
        <w:t xml:space="preserve"> </w:t>
      </w:r>
      <w:r w:rsidR="009512CC" w:rsidRPr="3D45D796">
        <w:rPr>
          <w:rFonts w:ascii="Times New Roman" w:hAnsi="Times New Roman" w:cs="Times New Roman"/>
          <w:sz w:val="24"/>
          <w:szCs w:val="24"/>
        </w:rPr>
        <w:t>otsus.</w:t>
      </w:r>
    </w:p>
    <w:p w14:paraId="781995CE" w14:textId="77777777" w:rsidR="00FD09ED" w:rsidRPr="001E23F0" w:rsidRDefault="00FD09ED" w:rsidP="003A24F2">
      <w:pPr>
        <w:jc w:val="both"/>
        <w:rPr>
          <w:rFonts w:ascii="Times New Roman" w:hAnsi="Times New Roman" w:cs="Times New Roman"/>
          <w:sz w:val="24"/>
          <w:szCs w:val="24"/>
        </w:rPr>
      </w:pPr>
    </w:p>
    <w:p w14:paraId="534CAC45" w14:textId="39801982" w:rsidR="002310AC" w:rsidRPr="001E23F0" w:rsidRDefault="00FD09ED" w:rsidP="003A24F2">
      <w:pPr>
        <w:jc w:val="both"/>
        <w:rPr>
          <w:rFonts w:ascii="Times New Roman" w:hAnsi="Times New Roman" w:cs="Times New Roman"/>
          <w:sz w:val="24"/>
          <w:szCs w:val="24"/>
        </w:rPr>
      </w:pPr>
      <w:r w:rsidRPr="001E23F0">
        <w:rPr>
          <w:rFonts w:ascii="Times New Roman" w:hAnsi="Times New Roman" w:cs="Times New Roman"/>
          <w:sz w:val="24"/>
          <w:szCs w:val="24"/>
        </w:rPr>
        <w:t>(</w:t>
      </w:r>
      <w:r w:rsidR="002D215D"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2D215D" w:rsidRPr="001E23F0">
        <w:rPr>
          <w:rFonts w:ascii="Times New Roman" w:hAnsi="Times New Roman" w:cs="Times New Roman"/>
          <w:sz w:val="24"/>
          <w:szCs w:val="24"/>
        </w:rPr>
        <w:t>Käesoleva paragrahvi lõikes 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2E2C10" w:rsidRPr="001E23F0">
        <w:rPr>
          <w:rFonts w:ascii="Times New Roman" w:hAnsi="Times New Roman" w:cs="Times New Roman"/>
          <w:sz w:val="24"/>
          <w:szCs w:val="24"/>
        </w:rPr>
        <w:t xml:space="preserve"> </w:t>
      </w:r>
      <w:r w:rsidR="007D65C9" w:rsidRPr="001E23F0">
        <w:rPr>
          <w:rFonts w:ascii="Times New Roman" w:hAnsi="Times New Roman" w:cs="Times New Roman"/>
          <w:sz w:val="24"/>
          <w:szCs w:val="24"/>
        </w:rPr>
        <w:t>keelduva</w:t>
      </w:r>
      <w:r w:rsidR="002E2C10" w:rsidRPr="001E23F0">
        <w:rPr>
          <w:rFonts w:ascii="Times New Roman" w:hAnsi="Times New Roman" w:cs="Times New Roman"/>
          <w:sz w:val="24"/>
          <w:szCs w:val="24"/>
        </w:rPr>
        <w:t xml:space="preserve"> </w:t>
      </w:r>
      <w:r w:rsidR="007D65C9"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007D65C9" w:rsidRPr="001E23F0">
        <w:rPr>
          <w:rFonts w:ascii="Times New Roman" w:hAnsi="Times New Roman" w:cs="Times New Roman"/>
          <w:sz w:val="24"/>
          <w:szCs w:val="24"/>
        </w:rPr>
        <w:t>vaidlustamise</w:t>
      </w:r>
      <w:r w:rsidR="002E2C10" w:rsidRPr="001E23F0">
        <w:rPr>
          <w:rFonts w:ascii="Times New Roman" w:hAnsi="Times New Roman" w:cs="Times New Roman"/>
          <w:sz w:val="24"/>
          <w:szCs w:val="24"/>
        </w:rPr>
        <w:t xml:space="preserve"> </w:t>
      </w:r>
      <w:r w:rsidR="007D65C9" w:rsidRPr="001E23F0">
        <w:rPr>
          <w:rFonts w:ascii="Times New Roman" w:hAnsi="Times New Roman" w:cs="Times New Roman"/>
          <w:sz w:val="24"/>
          <w:szCs w:val="24"/>
        </w:rPr>
        <w:t>tähtaja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halduskohtult</w:t>
      </w:r>
      <w:r w:rsidR="002E2C10" w:rsidRPr="001E23F0">
        <w:rPr>
          <w:rFonts w:ascii="Times New Roman" w:hAnsi="Times New Roman" w:cs="Times New Roman"/>
          <w:sz w:val="24"/>
          <w:szCs w:val="24"/>
        </w:rPr>
        <w:t xml:space="preserve"> </w:t>
      </w:r>
      <w:r w:rsidR="006F6E22" w:rsidRPr="001E23F0">
        <w:rPr>
          <w:rFonts w:ascii="Times New Roman" w:hAnsi="Times New Roman" w:cs="Times New Roman"/>
          <w:sz w:val="24"/>
          <w:szCs w:val="24"/>
        </w:rPr>
        <w:t>õigust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tegemiseni.</w:t>
      </w:r>
    </w:p>
    <w:p w14:paraId="46BB224D" w14:textId="77777777" w:rsidR="002D215D" w:rsidRPr="001E23F0" w:rsidRDefault="002D215D" w:rsidP="003A24F2">
      <w:pPr>
        <w:jc w:val="both"/>
        <w:rPr>
          <w:rFonts w:ascii="Times New Roman" w:hAnsi="Times New Roman" w:cs="Times New Roman"/>
          <w:sz w:val="24"/>
          <w:szCs w:val="24"/>
        </w:rPr>
      </w:pPr>
    </w:p>
    <w:p w14:paraId="4976891C" w14:textId="36738E92" w:rsidR="002D215D" w:rsidRPr="001E23F0" w:rsidRDefault="002D215D" w:rsidP="002D215D">
      <w:pPr>
        <w:jc w:val="both"/>
        <w:rPr>
          <w:rFonts w:ascii="Times New Roman" w:hAnsi="Times New Roman" w:cs="Times New Roman"/>
          <w:sz w:val="24"/>
          <w:szCs w:val="24"/>
        </w:rPr>
      </w:pPr>
      <w:r w:rsidRPr="001E23F0">
        <w:rPr>
          <w:rFonts w:ascii="Times New Roman" w:hAnsi="Times New Roman" w:cs="Times New Roman"/>
          <w:sz w:val="24"/>
          <w:szCs w:val="24"/>
        </w:rPr>
        <w:t>(4) Käesoleva paragrahvi lõikes 2 nimetatud juhul on rahvusvahelise kaitse taotlejal õigus Eestis viibida keelduva otsuse vaidlustamise tähtaja lõpuni või kuni halduskohtu määruse tegemiseni tema Eestis viibimise õiguse kohta.</w:t>
      </w:r>
    </w:p>
    <w:p w14:paraId="01757973" w14:textId="77777777" w:rsidR="00EE257B" w:rsidRPr="001E23F0" w:rsidRDefault="00EE257B" w:rsidP="003A24F2">
      <w:pPr>
        <w:jc w:val="both"/>
        <w:rPr>
          <w:rFonts w:ascii="Times New Roman" w:hAnsi="Times New Roman" w:cs="Times New Roman"/>
          <w:sz w:val="24"/>
          <w:szCs w:val="24"/>
        </w:rPr>
      </w:pPr>
      <w:commentRangeStart w:id="92"/>
    </w:p>
    <w:p w14:paraId="55A62195" w14:textId="0C6EF4F5" w:rsidR="00EE257B" w:rsidRPr="001E23F0" w:rsidRDefault="00EE257B" w:rsidP="003A24F2">
      <w:pPr>
        <w:jc w:val="both"/>
        <w:rPr>
          <w:rFonts w:ascii="Times New Roman" w:hAnsi="Times New Roman" w:cs="Times New Roman"/>
          <w:sz w:val="24"/>
          <w:szCs w:val="24"/>
        </w:rPr>
      </w:pPr>
      <w:bookmarkStart w:id="93" w:name="_Hlk188877988"/>
      <w:r w:rsidRPr="3D45D796">
        <w:rPr>
          <w:rFonts w:ascii="Times New Roman" w:hAnsi="Times New Roman" w:cs="Times New Roman"/>
          <w:sz w:val="24"/>
          <w:szCs w:val="24"/>
        </w:rPr>
        <w:t>(</w:t>
      </w:r>
      <w:r w:rsidR="002D215D" w:rsidRPr="3D45D796">
        <w:rPr>
          <w:rFonts w:ascii="Times New Roman" w:hAnsi="Times New Roman" w:cs="Times New Roman"/>
          <w:sz w:val="24"/>
          <w:szCs w:val="24"/>
        </w:rPr>
        <w:t>5</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005818DF" w:rsidRPr="3D45D796">
        <w:rPr>
          <w:rFonts w:ascii="Times New Roman" w:hAnsi="Times New Roman" w:cs="Times New Roman"/>
          <w:sz w:val="24"/>
          <w:szCs w:val="24"/>
        </w:rPr>
        <w:t>Kuni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lõpliku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tegemiseni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viibimise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õiguse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üle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otsustamiseks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commentRangeEnd w:id="92"/>
      <w:r>
        <w:commentReference w:id="92"/>
      </w:r>
    </w:p>
    <w:p w14:paraId="2594E735" w14:textId="77777777" w:rsidR="002D215D" w:rsidRPr="001E23F0" w:rsidRDefault="002D215D" w:rsidP="003A24F2">
      <w:pPr>
        <w:jc w:val="both"/>
        <w:rPr>
          <w:rFonts w:ascii="Times New Roman" w:hAnsi="Times New Roman" w:cs="Times New Roman"/>
          <w:sz w:val="24"/>
          <w:szCs w:val="24"/>
        </w:rPr>
      </w:pPr>
      <w:commentRangeStart w:id="94"/>
    </w:p>
    <w:p w14:paraId="7428A4D4" w14:textId="6D3AC810" w:rsidR="002D215D" w:rsidRPr="001E23F0" w:rsidRDefault="002D215D" w:rsidP="003A24F2">
      <w:pPr>
        <w:jc w:val="both"/>
        <w:rPr>
          <w:rFonts w:ascii="Times New Roman" w:hAnsi="Times New Roman" w:cs="Times New Roman"/>
          <w:sz w:val="24"/>
          <w:szCs w:val="24"/>
        </w:rPr>
      </w:pPr>
      <w:r w:rsidRPr="3D45D796">
        <w:rPr>
          <w:rFonts w:ascii="Times New Roman" w:hAnsi="Times New Roman" w:cs="Times New Roman"/>
          <w:sz w:val="24"/>
          <w:szCs w:val="24"/>
        </w:rPr>
        <w:t xml:space="preserve">(6) Erandina käesoleva paragrahvi lõigetes </w:t>
      </w:r>
      <w:r w:rsidR="00EA665B" w:rsidRPr="3D45D796">
        <w:rPr>
          <w:rFonts w:ascii="Times New Roman" w:hAnsi="Times New Roman" w:cs="Times New Roman"/>
          <w:sz w:val="24"/>
          <w:szCs w:val="24"/>
        </w:rPr>
        <w:t xml:space="preserve">1–5 </w:t>
      </w:r>
      <w:r w:rsidRPr="3D45D796">
        <w:rPr>
          <w:rFonts w:ascii="Times New Roman" w:hAnsi="Times New Roman" w:cs="Times New Roman"/>
          <w:sz w:val="24"/>
          <w:szCs w:val="24"/>
        </w:rPr>
        <w:t xml:space="preserve">sätestatust, </w:t>
      </w:r>
      <w:r w:rsidR="00971245" w:rsidRPr="3D45D796">
        <w:rPr>
          <w:rFonts w:ascii="Times New Roman" w:hAnsi="Times New Roman" w:cs="Times New Roman"/>
          <w:sz w:val="24"/>
          <w:szCs w:val="24"/>
        </w:rPr>
        <w:t xml:space="preserve">on </w:t>
      </w:r>
      <w:r w:rsidRPr="3D45D796">
        <w:rPr>
          <w:rFonts w:ascii="Times New Roman" w:hAnsi="Times New Roman" w:cs="Times New Roman"/>
          <w:sz w:val="24"/>
          <w:szCs w:val="24"/>
        </w:rPr>
        <w:t>esimese korduva rahvusvahelise kaitse taotluse</w:t>
      </w:r>
      <w:r w:rsidR="00971245" w:rsidRPr="3D45D796">
        <w:rPr>
          <w:rFonts w:ascii="Times New Roman" w:hAnsi="Times New Roman" w:cs="Times New Roman"/>
          <w:sz w:val="24"/>
          <w:szCs w:val="24"/>
        </w:rPr>
        <w:t xml:space="preserve"> korral, mis esitati üksnes väljasõidukohustuse edasilükkamiseks või täideviimise takistamiseks, välismaalasel</w:t>
      </w:r>
      <w:r w:rsidRPr="3D45D796">
        <w:rPr>
          <w:rFonts w:ascii="Times New Roman" w:hAnsi="Times New Roman" w:cs="Times New Roman"/>
          <w:sz w:val="24"/>
          <w:szCs w:val="24"/>
        </w:rPr>
        <w:t xml:space="preserve"> õigus viibida Eestis kuni tema taotluse kohta Politsei- ja Piirivalveameti </w:t>
      </w:r>
      <w:r w:rsidR="00EA665B" w:rsidRPr="3D45D796">
        <w:rPr>
          <w:rFonts w:ascii="Times New Roman" w:hAnsi="Times New Roman" w:cs="Times New Roman"/>
          <w:sz w:val="24"/>
          <w:szCs w:val="24"/>
        </w:rPr>
        <w:t xml:space="preserve">keelduva </w:t>
      </w:r>
      <w:r w:rsidRPr="3D45D796">
        <w:rPr>
          <w:rFonts w:ascii="Times New Roman" w:hAnsi="Times New Roman" w:cs="Times New Roman"/>
          <w:sz w:val="24"/>
          <w:szCs w:val="24"/>
        </w:rPr>
        <w:t>otsuse tegemiseni</w:t>
      </w:r>
      <w:r w:rsidR="00EA665B" w:rsidRPr="3D45D796">
        <w:rPr>
          <w:rFonts w:ascii="Times New Roman" w:hAnsi="Times New Roman" w:cs="Times New Roman"/>
          <w:sz w:val="24"/>
          <w:szCs w:val="24"/>
        </w:rPr>
        <w:t xml:space="preserve">. </w:t>
      </w:r>
      <w:r w:rsidR="00971245" w:rsidRPr="3D45D796">
        <w:rPr>
          <w:rFonts w:ascii="Times New Roman" w:hAnsi="Times New Roman" w:cs="Times New Roman"/>
          <w:sz w:val="24"/>
          <w:szCs w:val="24"/>
        </w:rPr>
        <w:t xml:space="preserve">Välismaalase </w:t>
      </w:r>
      <w:r w:rsidR="00EA665B" w:rsidRPr="3D45D796">
        <w:rPr>
          <w:rFonts w:ascii="Times New Roman" w:hAnsi="Times New Roman" w:cs="Times New Roman"/>
          <w:sz w:val="24"/>
          <w:szCs w:val="24"/>
        </w:rPr>
        <w:t xml:space="preserve">halduskohtule esitatud taotlus Eestis viibimiseks </w:t>
      </w:r>
      <w:r w:rsidR="00971245" w:rsidRPr="3D45D796">
        <w:rPr>
          <w:rFonts w:ascii="Times New Roman" w:hAnsi="Times New Roman" w:cs="Times New Roman"/>
          <w:sz w:val="24"/>
          <w:szCs w:val="24"/>
        </w:rPr>
        <w:t xml:space="preserve">ei peata </w:t>
      </w:r>
      <w:r w:rsidR="00EA665B" w:rsidRPr="3D45D796">
        <w:rPr>
          <w:rFonts w:ascii="Times New Roman" w:hAnsi="Times New Roman" w:cs="Times New Roman"/>
          <w:sz w:val="24"/>
          <w:szCs w:val="24"/>
        </w:rPr>
        <w:t xml:space="preserve">tema väljasaatmist. Teise ja järgneva </w:t>
      </w:r>
      <w:r w:rsidR="00195B21" w:rsidRPr="3D45D796">
        <w:rPr>
          <w:rFonts w:ascii="Times New Roman" w:hAnsi="Times New Roman" w:cs="Times New Roman"/>
          <w:sz w:val="24"/>
          <w:szCs w:val="24"/>
        </w:rPr>
        <w:t xml:space="preserve">korduva </w:t>
      </w:r>
      <w:r w:rsidR="00EA665B" w:rsidRPr="3D45D796">
        <w:rPr>
          <w:rFonts w:ascii="Times New Roman" w:hAnsi="Times New Roman" w:cs="Times New Roman"/>
          <w:sz w:val="24"/>
          <w:szCs w:val="24"/>
        </w:rPr>
        <w:t xml:space="preserve">rahvusvahelise kaitse taotluse </w:t>
      </w:r>
      <w:r w:rsidR="00C87BE3" w:rsidRPr="3D45D796">
        <w:rPr>
          <w:rFonts w:ascii="Times New Roman" w:hAnsi="Times New Roman" w:cs="Times New Roman"/>
          <w:sz w:val="24"/>
          <w:szCs w:val="24"/>
        </w:rPr>
        <w:t>esitamine ei anna taotleja</w:t>
      </w:r>
      <w:r w:rsidR="00971245" w:rsidRPr="3D45D796">
        <w:rPr>
          <w:rFonts w:ascii="Times New Roman" w:hAnsi="Times New Roman" w:cs="Times New Roman"/>
          <w:sz w:val="24"/>
          <w:szCs w:val="24"/>
        </w:rPr>
        <w:t>le</w:t>
      </w:r>
      <w:r w:rsidR="00EA665B" w:rsidRPr="3D45D796">
        <w:rPr>
          <w:rFonts w:ascii="Times New Roman" w:hAnsi="Times New Roman" w:cs="Times New Roman"/>
          <w:sz w:val="24"/>
          <w:szCs w:val="24"/>
        </w:rPr>
        <w:t xml:space="preserve"> õigust viibida Eestis.</w:t>
      </w:r>
      <w:commentRangeEnd w:id="94"/>
      <w:r>
        <w:commentReference w:id="94"/>
      </w:r>
    </w:p>
    <w:bookmarkEnd w:id="93"/>
    <w:p w14:paraId="2A6D69C5" w14:textId="77777777" w:rsidR="002D215D" w:rsidRPr="001E23F0" w:rsidRDefault="002D215D" w:rsidP="003A24F2">
      <w:pPr>
        <w:jc w:val="both"/>
        <w:rPr>
          <w:rFonts w:ascii="Times New Roman" w:hAnsi="Times New Roman" w:cs="Times New Roman"/>
          <w:sz w:val="24"/>
          <w:szCs w:val="24"/>
        </w:rPr>
      </w:pPr>
    </w:p>
    <w:p w14:paraId="4536629D" w14:textId="522BA238" w:rsidR="002D215D" w:rsidRPr="001E23F0" w:rsidRDefault="002D215D" w:rsidP="002D215D">
      <w:pPr>
        <w:jc w:val="both"/>
        <w:rPr>
          <w:rFonts w:ascii="Times New Roman" w:hAnsi="Times New Roman" w:cs="Times New Roman"/>
          <w:sz w:val="24"/>
          <w:szCs w:val="24"/>
        </w:rPr>
      </w:pPr>
      <w:r w:rsidRPr="3D45D796">
        <w:rPr>
          <w:rFonts w:ascii="Times New Roman" w:hAnsi="Times New Roman" w:cs="Times New Roman"/>
          <w:sz w:val="24"/>
          <w:szCs w:val="24"/>
        </w:rPr>
        <w:t>(</w:t>
      </w:r>
      <w:r w:rsidR="00EA665B" w:rsidRPr="3D45D796">
        <w:rPr>
          <w:rFonts w:ascii="Times New Roman" w:hAnsi="Times New Roman" w:cs="Times New Roman"/>
          <w:sz w:val="24"/>
          <w:szCs w:val="24"/>
        </w:rPr>
        <w:t>7</w:t>
      </w:r>
      <w:r w:rsidRPr="3D45D796">
        <w:rPr>
          <w:rFonts w:ascii="Times New Roman" w:hAnsi="Times New Roman" w:cs="Times New Roman"/>
          <w:sz w:val="24"/>
          <w:szCs w:val="24"/>
        </w:rPr>
        <w:t xml:space="preserve">) Rahvusvahelise kaitse taotlejal ei ole õigust viibida Eestis, kui tema suhtes viiakse läbi taustakontrolli Euroopa Parlamendi ja nõukogu määruses (EL) 2024/1356 </w:t>
      </w:r>
      <w:del w:id="95" w:author="Autor">
        <w:r w:rsidRPr="3D45D796" w:rsidDel="002D215D">
          <w:rPr>
            <w:rFonts w:ascii="Times New Roman" w:hAnsi="Times New Roman" w:cs="Times New Roman"/>
            <w:sz w:val="24"/>
            <w:szCs w:val="24"/>
          </w:rPr>
          <w:delText>(</w:delText>
        </w:r>
        <w:r w:rsidRPr="3D45D796" w:rsidDel="00C2551C">
          <w:rPr>
            <w:rFonts w:ascii="Times New Roman" w:hAnsi="Times New Roman" w:cs="Times New Roman"/>
            <w:sz w:val="24"/>
            <w:szCs w:val="24"/>
          </w:rPr>
          <w:delText>taustakontrolli kohta</w:delText>
        </w:r>
        <w:r w:rsidRPr="3D45D796" w:rsidDel="002D215D">
          <w:rPr>
            <w:rFonts w:ascii="Times New Roman" w:hAnsi="Times New Roman" w:cs="Times New Roman"/>
            <w:sz w:val="24"/>
            <w:szCs w:val="24"/>
          </w:rPr>
          <w:delText>)</w:delText>
        </w:r>
      </w:del>
      <w:r w:rsidRPr="3D45D796">
        <w:rPr>
          <w:rFonts w:ascii="Times New Roman" w:hAnsi="Times New Roman" w:cs="Times New Roman"/>
          <w:sz w:val="24"/>
          <w:szCs w:val="24"/>
        </w:rPr>
        <w:t xml:space="preserve"> sätestatud korras. Taustakontrolli läbiviimisel viibib rahvusvahelise kaitse taotleja Politsei- ja Piirivalveameti määratud asukohas ja loetakse, et talle ei ole antud luba Eestisse sisenemiseks.</w:t>
      </w:r>
    </w:p>
    <w:p w14:paraId="52720A3C" w14:textId="77777777" w:rsidR="002D215D" w:rsidRPr="001E23F0" w:rsidRDefault="002D215D" w:rsidP="002D215D">
      <w:pPr>
        <w:jc w:val="both"/>
        <w:rPr>
          <w:rFonts w:ascii="Times New Roman" w:hAnsi="Times New Roman" w:cs="Times New Roman"/>
          <w:sz w:val="24"/>
          <w:szCs w:val="24"/>
        </w:rPr>
      </w:pPr>
    </w:p>
    <w:p w14:paraId="7BFF7A88" w14:textId="5E2AF578" w:rsidR="002D215D" w:rsidRPr="001E23F0" w:rsidRDefault="002D215D" w:rsidP="002D215D">
      <w:pPr>
        <w:jc w:val="both"/>
        <w:rPr>
          <w:rFonts w:ascii="Times New Roman" w:hAnsi="Times New Roman" w:cs="Times New Roman"/>
          <w:sz w:val="24"/>
          <w:szCs w:val="24"/>
        </w:rPr>
      </w:pPr>
      <w:r w:rsidRPr="3D45D796">
        <w:rPr>
          <w:rFonts w:ascii="Times New Roman" w:hAnsi="Times New Roman" w:cs="Times New Roman"/>
          <w:sz w:val="24"/>
          <w:szCs w:val="24"/>
        </w:rPr>
        <w:lastRenderedPageBreak/>
        <w:t>(</w:t>
      </w:r>
      <w:r w:rsidR="00EA665B" w:rsidRPr="3D45D796">
        <w:rPr>
          <w:rFonts w:ascii="Times New Roman" w:hAnsi="Times New Roman" w:cs="Times New Roman"/>
          <w:sz w:val="24"/>
          <w:szCs w:val="24"/>
        </w:rPr>
        <w:t>8</w:t>
      </w:r>
      <w:r w:rsidRPr="3D45D796">
        <w:rPr>
          <w:rFonts w:ascii="Times New Roman" w:hAnsi="Times New Roman" w:cs="Times New Roman"/>
          <w:sz w:val="24"/>
          <w:szCs w:val="24"/>
        </w:rPr>
        <w:t xml:space="preserve">) Rahvusvahelise kaitse taotlejal ei ole õigust viibida Eestis, kui tema taotlust vaadatakse läbi piirimenetluses Euroopa Parlamendi ja nõukogu määruse (EL) 2024/1348 </w:t>
      </w:r>
      <w:del w:id="96" w:author="Autor">
        <w:r w:rsidRPr="3D45D796" w:rsidDel="002D215D">
          <w:rPr>
            <w:rFonts w:ascii="Times New Roman" w:hAnsi="Times New Roman" w:cs="Times New Roman"/>
            <w:sz w:val="24"/>
            <w:szCs w:val="24"/>
          </w:rPr>
          <w:delText>(menetluse kohta)</w:delText>
        </w:r>
      </w:del>
      <w:r w:rsidRPr="3D45D796">
        <w:rPr>
          <w:rFonts w:ascii="Times New Roman" w:hAnsi="Times New Roman" w:cs="Times New Roman"/>
          <w:sz w:val="24"/>
          <w:szCs w:val="24"/>
        </w:rPr>
        <w:t xml:space="preserve"> artikli 43 lõikes 1 sätestatud alusel. Piirimenetluse läbiviimisel viibib rahvusvahelise kaitse taotleja Politsei- ja Piirivalveameti määratud asukohas ja loetakse, et talle ei ole antud luba Eestisse sisenemiseks.</w:t>
      </w:r>
    </w:p>
    <w:bookmarkEnd w:id="90"/>
    <w:p w14:paraId="2FBF1545" w14:textId="77777777" w:rsidR="00617491" w:rsidRPr="001E23F0" w:rsidRDefault="00617491" w:rsidP="00E51686">
      <w:pPr>
        <w:rPr>
          <w:rFonts w:ascii="Times New Roman" w:hAnsi="Times New Roman" w:cs="Times New Roman"/>
          <w:sz w:val="24"/>
          <w:szCs w:val="24"/>
        </w:rPr>
      </w:pPr>
    </w:p>
    <w:p w14:paraId="1145D881" w14:textId="7969D319"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1</w:t>
      </w:r>
      <w:r w:rsidR="00FD3A57" w:rsidRPr="001E23F0">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Taotleja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kohustused</w:t>
      </w:r>
    </w:p>
    <w:p w14:paraId="70654412" w14:textId="77777777" w:rsidR="00BB6B45" w:rsidRPr="001E23F0" w:rsidRDefault="00BB6B45" w:rsidP="00E51686">
      <w:pPr>
        <w:rPr>
          <w:rFonts w:ascii="Times New Roman" w:hAnsi="Times New Roman" w:cs="Times New Roman"/>
          <w:b/>
          <w:bCs/>
          <w:sz w:val="24"/>
          <w:szCs w:val="24"/>
        </w:rPr>
      </w:pPr>
    </w:p>
    <w:p w14:paraId="2B7A5A3B" w14:textId="0B65B71A" w:rsidR="00F5680C" w:rsidRPr="001E23F0" w:rsidRDefault="00E51686" w:rsidP="007B4C8C">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järgima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põhiseaduslikku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austama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põhiseaduslikke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väärtusi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printsiipe,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vabadusel,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tuginevat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ühiskonna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kultuuri.</w:t>
      </w:r>
    </w:p>
    <w:p w14:paraId="5A9F90DE" w14:textId="77777777" w:rsidR="0041400A" w:rsidRPr="001E23F0" w:rsidRDefault="0041400A" w:rsidP="007B4C8C">
      <w:pPr>
        <w:jc w:val="both"/>
        <w:rPr>
          <w:rFonts w:ascii="Times New Roman" w:hAnsi="Times New Roman" w:cs="Times New Roman"/>
          <w:sz w:val="24"/>
          <w:szCs w:val="24"/>
        </w:rPr>
      </w:pPr>
    </w:p>
    <w:p w14:paraId="05EBEB60" w14:textId="7A68AC0B" w:rsidR="007B4C8C" w:rsidRPr="001E23F0" w:rsidRDefault="00E51686" w:rsidP="007B4C8C">
      <w:pPr>
        <w:jc w:val="both"/>
        <w:rPr>
          <w:rFonts w:ascii="Times New Roman" w:hAnsi="Times New Roman" w:cs="Times New Roman"/>
          <w:sz w:val="24"/>
          <w:szCs w:val="24"/>
        </w:rPr>
      </w:pPr>
      <w:bookmarkStart w:id="97" w:name="_Hlk189128518"/>
      <w:r w:rsidRPr="3D45D796">
        <w:rPr>
          <w:rFonts w:ascii="Times New Roman" w:hAnsi="Times New Roman" w:cs="Times New Roman"/>
          <w:sz w:val="24"/>
          <w:szCs w:val="24"/>
        </w:rPr>
        <w:t>(</w:t>
      </w:r>
      <w:r w:rsidR="001D09BA" w:rsidRPr="3D45D796">
        <w:rPr>
          <w:rFonts w:ascii="Times New Roman" w:hAnsi="Times New Roman" w:cs="Times New Roman"/>
          <w:sz w:val="24"/>
          <w:szCs w:val="24"/>
        </w:rPr>
        <w:t>2</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00CF503D" w:rsidRPr="3D45D796">
        <w:rPr>
          <w:rFonts w:ascii="Times New Roman" w:hAnsi="Times New Roman" w:cs="Times New Roman"/>
          <w:sz w:val="24"/>
          <w:szCs w:val="24"/>
        </w:rPr>
        <w:t>Lisaks</w:t>
      </w:r>
      <w:r w:rsidR="002E2C10" w:rsidRPr="3D45D796">
        <w:rPr>
          <w:rFonts w:ascii="Times New Roman" w:hAnsi="Times New Roman" w:cs="Times New Roman"/>
          <w:sz w:val="24"/>
          <w:szCs w:val="24"/>
        </w:rPr>
        <w:t xml:space="preserve"> </w:t>
      </w:r>
      <w:r w:rsidR="001D09BA" w:rsidRPr="3D45D796">
        <w:rPr>
          <w:rFonts w:ascii="Times New Roman" w:hAnsi="Times New Roman" w:cs="Times New Roman"/>
          <w:sz w:val="24"/>
          <w:szCs w:val="24"/>
        </w:rPr>
        <w:t xml:space="preserve">Euroopa Parlamendi ja nõukogu määruse (EL) 2024/1348 </w:t>
      </w:r>
      <w:del w:id="98" w:author="Autor">
        <w:r w:rsidRPr="3D45D796" w:rsidDel="001D09BA">
          <w:rPr>
            <w:rFonts w:ascii="Times New Roman" w:hAnsi="Times New Roman" w:cs="Times New Roman"/>
            <w:sz w:val="24"/>
            <w:szCs w:val="24"/>
          </w:rPr>
          <w:delText>(menetluse kohta)</w:delText>
        </w:r>
      </w:del>
      <w:r w:rsidR="001D09BA" w:rsidRPr="3D45D796">
        <w:rPr>
          <w:rFonts w:ascii="Times New Roman" w:hAnsi="Times New Roman" w:cs="Times New Roman"/>
          <w:sz w:val="24"/>
          <w:szCs w:val="24"/>
        </w:rPr>
        <w:t xml:space="preserve"> artiklis 9 sätestatud </w:t>
      </w:r>
      <w:r w:rsidR="00CF503D" w:rsidRPr="3D45D796">
        <w:rPr>
          <w:rFonts w:ascii="Times New Roman" w:hAnsi="Times New Roman" w:cs="Times New Roman"/>
          <w:sz w:val="24"/>
          <w:szCs w:val="24"/>
        </w:rPr>
        <w:t>kohustustele</w:t>
      </w:r>
      <w:r w:rsidR="001D09BA"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00CF503D" w:rsidRPr="3D45D796">
        <w:rPr>
          <w:rFonts w:ascii="Times New Roman" w:hAnsi="Times New Roman" w:cs="Times New Roman"/>
          <w:sz w:val="24"/>
          <w:szCs w:val="24"/>
        </w:rPr>
        <w:t>taotleja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kohustatud</w:t>
      </w:r>
      <w:r w:rsidR="001D09BA" w:rsidRPr="3D45D796">
        <w:rPr>
          <w:rFonts w:ascii="Times New Roman" w:hAnsi="Times New Roman" w:cs="Times New Roman"/>
          <w:sz w:val="24"/>
          <w:szCs w:val="24"/>
        </w:rPr>
        <w:t xml:space="preserve"> </w:t>
      </w:r>
      <w:r w:rsidRPr="3D45D796">
        <w:rPr>
          <w:rFonts w:ascii="Times New Roman" w:hAnsi="Times New Roman" w:cs="Times New Roman"/>
          <w:sz w:val="24"/>
          <w:szCs w:val="24"/>
        </w:rPr>
        <w:t>igakülgselt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kaasa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aitama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asjaolude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selgitamisele,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sealhulgas:</w:t>
      </w:r>
    </w:p>
    <w:p w14:paraId="050D0688" w14:textId="5EB8C3A4" w:rsidR="008D51BE" w:rsidRPr="001E23F0" w:rsidRDefault="008D51BE" w:rsidP="007B4C8C">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7B4C8C" w:rsidRPr="001E23F0">
        <w:rPr>
          <w:rFonts w:ascii="Times New Roman" w:hAnsi="Times New Roman" w:cs="Times New Roman"/>
          <w:sz w:val="24"/>
          <w:szCs w:val="24"/>
        </w:rPr>
        <w:t xml:space="preserve"> Politsei- ja Piirivalveametile</w:t>
      </w:r>
      <w:r w:rsidRPr="001E23F0">
        <w:rPr>
          <w:rFonts w:ascii="Times New Roman" w:hAnsi="Times New Roman" w:cs="Times New Roman"/>
          <w:sz w:val="24"/>
          <w:szCs w:val="24"/>
        </w:rPr>
        <w:t>;</w:t>
      </w:r>
    </w:p>
    <w:p w14:paraId="02C87A30" w14:textId="4712A630" w:rsidR="008D51BE" w:rsidRPr="001E23F0" w:rsidRDefault="00314240" w:rsidP="007B4C8C">
      <w:pPr>
        <w:jc w:val="both"/>
        <w:rPr>
          <w:rFonts w:ascii="Times New Roman" w:hAnsi="Times New Roman" w:cs="Times New Roman"/>
          <w:sz w:val="24"/>
          <w:szCs w:val="24"/>
        </w:rPr>
      </w:pPr>
      <w:r w:rsidRPr="001E23F0">
        <w:rPr>
          <w:rFonts w:ascii="Times New Roman" w:hAnsi="Times New Roman" w:cs="Times New Roman"/>
          <w:sz w:val="24"/>
          <w:szCs w:val="24"/>
        </w:rPr>
        <w:t>2</w:t>
      </w:r>
      <w:r w:rsidR="008D51B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esitama</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Piirivalveameti</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määratud</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tähtajaks</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kõik</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enda</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valduses</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olevad</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dokumendid</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tõendid,</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millel</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tähtsust</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8D51BE" w:rsidRPr="001E23F0">
        <w:rPr>
          <w:rFonts w:ascii="Times New Roman" w:hAnsi="Times New Roman" w:cs="Times New Roman"/>
          <w:sz w:val="24"/>
          <w:szCs w:val="24"/>
        </w:rPr>
        <w:t>menetlemisel;</w:t>
      </w:r>
    </w:p>
    <w:p w14:paraId="478A25FA" w14:textId="5C67411F" w:rsidR="00314240" w:rsidRPr="001E23F0" w:rsidRDefault="00314240" w:rsidP="007B4C8C">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aitama</w:t>
      </w:r>
      <w:r w:rsidR="002E2C10" w:rsidRPr="001E23F0">
        <w:rPr>
          <w:rFonts w:ascii="Times New Roman" w:hAnsi="Times New Roman" w:cs="Times New Roman"/>
          <w:sz w:val="24"/>
          <w:szCs w:val="24"/>
        </w:rPr>
        <w:t xml:space="preserve"> </w:t>
      </w:r>
      <w:r w:rsidR="007F7A12">
        <w:rPr>
          <w:rFonts w:ascii="Times New Roman" w:hAnsi="Times New Roman" w:cs="Times New Roman"/>
          <w:sz w:val="24"/>
          <w:szCs w:val="24"/>
        </w:rPr>
        <w:t xml:space="preserve">oma võimaluste piires </w:t>
      </w:r>
      <w:r w:rsidRPr="001E23F0">
        <w:rPr>
          <w:rFonts w:ascii="Times New Roman" w:hAnsi="Times New Roman" w:cs="Times New Roman"/>
          <w:sz w:val="24"/>
          <w:szCs w:val="24"/>
        </w:rPr>
        <w:t>kaasa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A7E80" w:rsidRPr="001E23F0">
        <w:rPr>
          <w:rFonts w:ascii="Times New Roman" w:hAnsi="Times New Roman" w:cs="Times New Roman"/>
          <w:sz w:val="24"/>
          <w:szCs w:val="24"/>
        </w:rPr>
        <w:t xml:space="preserve"> ja tema kodakondsuse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tuvastamiseks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2A7E80" w:rsidRPr="001E23F0">
        <w:rPr>
          <w:rFonts w:ascii="Times New Roman" w:hAnsi="Times New Roman" w:cs="Times New Roman"/>
          <w:sz w:val="24"/>
          <w:szCs w:val="24"/>
        </w:rPr>
        <w:t xml:space="preserve">isikusamasuse </w:t>
      </w:r>
      <w:r w:rsidRPr="001E23F0">
        <w:rPr>
          <w:rFonts w:ascii="Times New Roman" w:hAnsi="Times New Roman" w:cs="Times New Roman"/>
          <w:sz w:val="24"/>
          <w:szCs w:val="24"/>
        </w:rPr>
        <w:t>kontrollimiseks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vajalike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kogumisele;</w:t>
      </w:r>
    </w:p>
    <w:p w14:paraId="1C28C315" w14:textId="2317B68A" w:rsidR="00314240" w:rsidRPr="001E23F0" w:rsidRDefault="00314240" w:rsidP="007B4C8C">
      <w:pPr>
        <w:jc w:val="both"/>
        <w:rPr>
          <w:rFonts w:ascii="Times New Roman" w:hAnsi="Times New Roman" w:cs="Times New Roman"/>
          <w:sz w:val="24"/>
          <w:szCs w:val="24"/>
        </w:rPr>
      </w:pPr>
      <w:r w:rsidRPr="3D45D796">
        <w:rPr>
          <w:rFonts w:ascii="Times New Roman" w:hAnsi="Times New Roman" w:cs="Times New Roman"/>
          <w:sz w:val="24"/>
          <w:szCs w:val="24"/>
        </w:rPr>
        <w:t>4)</w:t>
      </w:r>
      <w:r w:rsidR="007B4C8C" w:rsidRPr="3D45D796">
        <w:rPr>
          <w:rFonts w:ascii="Times New Roman" w:hAnsi="Times New Roman" w:cs="Times New Roman"/>
          <w:sz w:val="24"/>
          <w:szCs w:val="24"/>
        </w:rPr>
        <w:t xml:space="preserve"> </w:t>
      </w:r>
      <w:r w:rsidRPr="3D45D796">
        <w:rPr>
          <w:rFonts w:ascii="Times New Roman" w:hAnsi="Times New Roman" w:cs="Times New Roman"/>
          <w:sz w:val="24"/>
          <w:szCs w:val="24"/>
        </w:rPr>
        <w:t>aitama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kaasa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esitatud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asjaolusid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tõendavate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dokumentide</w:t>
      </w:r>
      <w:r w:rsidR="002E2C10" w:rsidRPr="3D45D796">
        <w:rPr>
          <w:rFonts w:ascii="Times New Roman" w:hAnsi="Times New Roman" w:cs="Times New Roman"/>
          <w:sz w:val="24"/>
          <w:szCs w:val="24"/>
        </w:rPr>
        <w:t xml:space="preserve"> </w:t>
      </w:r>
      <w:commentRangeStart w:id="99"/>
      <w:r w:rsidRPr="3D45D796">
        <w:rPr>
          <w:rFonts w:ascii="Times New Roman" w:hAnsi="Times New Roman" w:cs="Times New Roman"/>
          <w:sz w:val="24"/>
          <w:szCs w:val="24"/>
        </w:rPr>
        <w:t>muretsemisele;</w:t>
      </w:r>
      <w:commentRangeEnd w:id="99"/>
      <w:r>
        <w:commentReference w:id="99"/>
      </w:r>
    </w:p>
    <w:p w14:paraId="59A3F972" w14:textId="35652698" w:rsidR="00AB226F" w:rsidRPr="001E23F0" w:rsidRDefault="00AB226F" w:rsidP="007B4C8C">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perekonnaseisu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muutumisest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lapse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sünnist;</w:t>
      </w:r>
    </w:p>
    <w:p w14:paraId="527D6B6B" w14:textId="45BCFD4A" w:rsidR="00314240" w:rsidRPr="001E23F0" w:rsidRDefault="007B4C8C" w:rsidP="007B4C8C">
      <w:pPr>
        <w:jc w:val="both"/>
        <w:rPr>
          <w:rFonts w:ascii="Times New Roman" w:hAnsi="Times New Roman" w:cs="Times New Roman"/>
          <w:sz w:val="24"/>
          <w:szCs w:val="24"/>
        </w:rPr>
      </w:pPr>
      <w:r w:rsidRPr="001E23F0">
        <w:rPr>
          <w:rFonts w:ascii="Times New Roman" w:hAnsi="Times New Roman" w:cs="Times New Roman"/>
          <w:sz w:val="24"/>
          <w:szCs w:val="24"/>
        </w:rPr>
        <w:t>6</w:t>
      </w:r>
      <w:r w:rsidR="00F5680C"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F5680C" w:rsidRPr="001E23F0">
        <w:rPr>
          <w:rFonts w:ascii="Times New Roman" w:hAnsi="Times New Roman" w:cs="Times New Roman"/>
          <w:sz w:val="24"/>
          <w:szCs w:val="24"/>
        </w:rPr>
        <w:t>viibima</w:t>
      </w:r>
      <w:r w:rsidR="002E2C10" w:rsidRPr="001E23F0">
        <w:rPr>
          <w:rFonts w:ascii="Times New Roman" w:hAnsi="Times New Roman" w:cs="Times New Roman"/>
          <w:sz w:val="24"/>
          <w:szCs w:val="24"/>
        </w:rPr>
        <w:t xml:space="preserve"> </w:t>
      </w:r>
      <w:r w:rsidR="00F5680C"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00F5680C"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00F5680C"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F5680C"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F5680C"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F5680C" w:rsidRPr="001E23F0">
        <w:rPr>
          <w:rFonts w:ascii="Times New Roman" w:hAnsi="Times New Roman" w:cs="Times New Roman"/>
          <w:sz w:val="24"/>
          <w:szCs w:val="24"/>
        </w:rPr>
        <w:t>lõpliku</w:t>
      </w:r>
      <w:r w:rsidR="002E2C10" w:rsidRPr="001E23F0">
        <w:rPr>
          <w:rFonts w:ascii="Times New Roman" w:hAnsi="Times New Roman" w:cs="Times New Roman"/>
          <w:sz w:val="24"/>
          <w:szCs w:val="24"/>
        </w:rPr>
        <w:t xml:space="preserve"> </w:t>
      </w:r>
      <w:r w:rsidR="00F5680C"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00F5680C" w:rsidRPr="001E23F0">
        <w:rPr>
          <w:rFonts w:ascii="Times New Roman" w:hAnsi="Times New Roman" w:cs="Times New Roman"/>
          <w:sz w:val="24"/>
          <w:szCs w:val="24"/>
        </w:rPr>
        <w:t>tegemiseni,</w:t>
      </w:r>
      <w:r w:rsidR="002E2C10" w:rsidRPr="001E23F0">
        <w:rPr>
          <w:rFonts w:ascii="Times New Roman" w:hAnsi="Times New Roman" w:cs="Times New Roman"/>
          <w:sz w:val="24"/>
          <w:szCs w:val="24"/>
        </w:rPr>
        <w:t xml:space="preserve"> </w:t>
      </w:r>
      <w:r w:rsidR="00784992" w:rsidRPr="001E23F0">
        <w:rPr>
          <w:rFonts w:ascii="Times New Roman" w:hAnsi="Times New Roman" w:cs="Times New Roman"/>
          <w:sz w:val="24"/>
          <w:szCs w:val="24"/>
        </w:rPr>
        <w:t>välja</w:t>
      </w:r>
      <w:r w:rsidR="002E2C10" w:rsidRPr="001E23F0">
        <w:rPr>
          <w:rFonts w:ascii="Times New Roman" w:hAnsi="Times New Roman" w:cs="Times New Roman"/>
          <w:sz w:val="24"/>
          <w:szCs w:val="24"/>
        </w:rPr>
        <w:t xml:space="preserve"> </w:t>
      </w:r>
      <w:r w:rsidR="00784992" w:rsidRPr="001E23F0">
        <w:rPr>
          <w:rFonts w:ascii="Times New Roman" w:hAnsi="Times New Roman" w:cs="Times New Roman"/>
          <w:sz w:val="24"/>
          <w:szCs w:val="24"/>
        </w:rPr>
        <w:t>arvatud</w:t>
      </w:r>
      <w:r w:rsidR="002E2C10" w:rsidRPr="001E23F0">
        <w:rPr>
          <w:rFonts w:ascii="Times New Roman" w:hAnsi="Times New Roman" w:cs="Times New Roman"/>
          <w:sz w:val="24"/>
          <w:szCs w:val="24"/>
        </w:rPr>
        <w:t xml:space="preserve"> </w:t>
      </w:r>
      <w:r w:rsidR="00784992"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784992"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784992"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784992" w:rsidRPr="001E23F0">
        <w:rPr>
          <w:rFonts w:ascii="Times New Roman" w:hAnsi="Times New Roman" w:cs="Times New Roman"/>
          <w:sz w:val="24"/>
          <w:szCs w:val="24"/>
        </w:rPr>
        <w:t>juhtudel;</w:t>
      </w:r>
    </w:p>
    <w:p w14:paraId="770E5A15" w14:textId="77777777" w:rsidR="007B4C8C" w:rsidRPr="001E23F0" w:rsidRDefault="007B4C8C" w:rsidP="007B4C8C">
      <w:pPr>
        <w:jc w:val="both"/>
        <w:rPr>
          <w:rFonts w:ascii="Times New Roman" w:hAnsi="Times New Roman" w:cs="Times New Roman"/>
          <w:sz w:val="24"/>
          <w:szCs w:val="24"/>
        </w:rPr>
      </w:pPr>
      <w:r w:rsidRPr="001E23F0">
        <w:rPr>
          <w:rFonts w:ascii="Times New Roman" w:hAnsi="Times New Roman" w:cs="Times New Roman"/>
          <w:sz w:val="24"/>
          <w:szCs w:val="24"/>
        </w:rPr>
        <w:t>7</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võimaldama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asjade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läbivaatust,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asjade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dokumentide</w:t>
      </w:r>
      <w:r w:rsidR="00AB226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AB226F" w:rsidRPr="001E23F0">
        <w:rPr>
          <w:rFonts w:ascii="Times New Roman" w:hAnsi="Times New Roman" w:cs="Times New Roman"/>
          <w:sz w:val="24"/>
          <w:szCs w:val="24"/>
        </w:rPr>
        <w:t>sealhulgas</w:t>
      </w:r>
      <w:r w:rsidR="002E2C10" w:rsidRPr="001E23F0">
        <w:rPr>
          <w:rFonts w:ascii="Times New Roman" w:hAnsi="Times New Roman" w:cs="Times New Roman"/>
          <w:sz w:val="24"/>
          <w:szCs w:val="24"/>
        </w:rPr>
        <w:t xml:space="preserve"> </w:t>
      </w:r>
      <w:r w:rsidR="00AB226F" w:rsidRPr="001E23F0">
        <w:rPr>
          <w:rFonts w:ascii="Times New Roman" w:hAnsi="Times New Roman" w:cs="Times New Roman"/>
          <w:sz w:val="24"/>
          <w:szCs w:val="24"/>
        </w:rPr>
        <w:t>isikut</w:t>
      </w:r>
      <w:r w:rsidR="002E2C10" w:rsidRPr="001E23F0">
        <w:rPr>
          <w:rFonts w:ascii="Times New Roman" w:hAnsi="Times New Roman" w:cs="Times New Roman"/>
          <w:sz w:val="24"/>
          <w:szCs w:val="24"/>
        </w:rPr>
        <w:t xml:space="preserve"> </w:t>
      </w:r>
      <w:r w:rsidR="00AB226F" w:rsidRPr="001E23F0">
        <w:rPr>
          <w:rFonts w:ascii="Times New Roman" w:hAnsi="Times New Roman" w:cs="Times New Roman"/>
          <w:sz w:val="24"/>
          <w:szCs w:val="24"/>
        </w:rPr>
        <w:t>tõendava</w:t>
      </w:r>
      <w:r w:rsidR="002E2C10" w:rsidRPr="001E23F0">
        <w:rPr>
          <w:rFonts w:ascii="Times New Roman" w:hAnsi="Times New Roman" w:cs="Times New Roman"/>
          <w:sz w:val="24"/>
          <w:szCs w:val="24"/>
        </w:rPr>
        <w:t xml:space="preserve"> </w:t>
      </w:r>
      <w:r w:rsidR="00AB226F" w:rsidRPr="001E23F0">
        <w:rPr>
          <w:rFonts w:ascii="Times New Roman" w:hAnsi="Times New Roman" w:cs="Times New Roman"/>
          <w:sz w:val="24"/>
          <w:szCs w:val="24"/>
        </w:rPr>
        <w:t>dokumendi,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hoiule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võtmist;</w:t>
      </w:r>
    </w:p>
    <w:p w14:paraId="77F9F12D" w14:textId="77777777" w:rsidR="007B4C8C" w:rsidRPr="001E23F0" w:rsidRDefault="007B4C8C" w:rsidP="007B4C8C">
      <w:pPr>
        <w:jc w:val="both"/>
        <w:rPr>
          <w:rFonts w:ascii="Times New Roman" w:hAnsi="Times New Roman" w:cs="Times New Roman"/>
          <w:sz w:val="24"/>
          <w:szCs w:val="24"/>
        </w:rPr>
      </w:pPr>
      <w:r w:rsidRPr="001E23F0">
        <w:rPr>
          <w:rFonts w:ascii="Times New Roman" w:hAnsi="Times New Roman" w:cs="Times New Roman"/>
          <w:sz w:val="24"/>
          <w:szCs w:val="24"/>
        </w:rPr>
        <w:t>8</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lubama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kontrollida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terviseseisundit</w:t>
      </w:r>
      <w:r w:rsidR="002E2C10" w:rsidRPr="001E23F0">
        <w:rPr>
          <w:rFonts w:ascii="Times New Roman" w:hAnsi="Times New Roman" w:cs="Times New Roman"/>
          <w:sz w:val="24"/>
          <w:szCs w:val="24"/>
        </w:rPr>
        <w:t xml:space="preserve"> </w:t>
      </w:r>
      <w:r w:rsidR="001930F4" w:rsidRPr="001E23F0">
        <w:rPr>
          <w:rFonts w:ascii="Times New Roman" w:hAnsi="Times New Roman" w:cs="Times New Roman"/>
          <w:sz w:val="24"/>
          <w:szCs w:val="24"/>
        </w:rPr>
        <w:t>rahvastiku</w:t>
      </w:r>
      <w:r w:rsidR="002E2C10" w:rsidRPr="001E23F0">
        <w:rPr>
          <w:rFonts w:ascii="Times New Roman" w:hAnsi="Times New Roman" w:cs="Times New Roman"/>
          <w:sz w:val="24"/>
          <w:szCs w:val="24"/>
        </w:rPr>
        <w:t xml:space="preserve"> </w:t>
      </w:r>
      <w:r w:rsidR="001930F4" w:rsidRPr="001E23F0">
        <w:rPr>
          <w:rFonts w:ascii="Times New Roman" w:hAnsi="Times New Roman" w:cs="Times New Roman"/>
          <w:sz w:val="24"/>
          <w:szCs w:val="24"/>
        </w:rPr>
        <w:t>tervise</w:t>
      </w:r>
      <w:r w:rsidR="002E2C10" w:rsidRPr="001E23F0">
        <w:rPr>
          <w:rFonts w:ascii="Times New Roman" w:hAnsi="Times New Roman" w:cs="Times New Roman"/>
          <w:sz w:val="24"/>
          <w:szCs w:val="24"/>
        </w:rPr>
        <w:t xml:space="preserve"> </w:t>
      </w:r>
      <w:r w:rsidR="001930F4" w:rsidRPr="001E23F0">
        <w:rPr>
          <w:rFonts w:ascii="Times New Roman" w:hAnsi="Times New Roman" w:cs="Times New Roman"/>
          <w:sz w:val="24"/>
          <w:szCs w:val="24"/>
        </w:rPr>
        <w:t>kaitsega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kaalutlustel;</w:t>
      </w:r>
    </w:p>
    <w:p w14:paraId="400D7B14" w14:textId="4D47361D" w:rsidR="007B4C8C" w:rsidRPr="001E23F0" w:rsidRDefault="00E51686" w:rsidP="007B4C8C">
      <w:pPr>
        <w:jc w:val="both"/>
        <w:rPr>
          <w:rFonts w:ascii="Times New Roman" w:hAnsi="Times New Roman" w:cs="Times New Roman"/>
          <w:sz w:val="24"/>
          <w:szCs w:val="24"/>
        </w:rPr>
      </w:pPr>
      <w:r w:rsidRPr="001E23F0">
        <w:rPr>
          <w:rFonts w:ascii="Times New Roman" w:hAnsi="Times New Roman" w:cs="Times New Roman"/>
          <w:sz w:val="24"/>
          <w:szCs w:val="24"/>
        </w:rPr>
        <w:t>9)</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järgima</w:t>
      </w:r>
      <w:r w:rsidR="002E2C10" w:rsidRPr="001E23F0">
        <w:rPr>
          <w:rFonts w:ascii="Times New Roman" w:hAnsi="Times New Roman" w:cs="Times New Roman"/>
          <w:sz w:val="24"/>
          <w:szCs w:val="24"/>
        </w:rPr>
        <w:t xml:space="preserve"> </w:t>
      </w:r>
      <w:r w:rsidR="007F7A12">
        <w:rPr>
          <w:rFonts w:ascii="Times New Roman" w:hAnsi="Times New Roman" w:cs="Times New Roman"/>
          <w:sz w:val="24"/>
          <w:szCs w:val="24"/>
        </w:rPr>
        <w:t xml:space="preserve">tema suhtes kohaldatud </w:t>
      </w:r>
      <w:r w:rsidRPr="001E23F0">
        <w:rPr>
          <w:rFonts w:ascii="Times New Roman" w:hAnsi="Times New Roman" w:cs="Times New Roman"/>
          <w:sz w:val="24"/>
          <w:szCs w:val="24"/>
        </w:rPr>
        <w:t>järelevalvemeetmeid</w:t>
      </w:r>
      <w:r w:rsidR="00204E7D">
        <w:rPr>
          <w:rFonts w:ascii="Times New Roman" w:hAnsi="Times New Roman" w:cs="Times New Roman"/>
          <w:sz w:val="24"/>
          <w:szCs w:val="24"/>
        </w:rPr>
        <w:t>;</w:t>
      </w:r>
    </w:p>
    <w:p w14:paraId="7EA30221" w14:textId="7EE20602" w:rsidR="00E51686" w:rsidRPr="001E23F0" w:rsidRDefault="00E51686" w:rsidP="007B4C8C">
      <w:pPr>
        <w:jc w:val="both"/>
        <w:rPr>
          <w:rFonts w:ascii="Times New Roman" w:hAnsi="Times New Roman" w:cs="Times New Roman"/>
          <w:sz w:val="24"/>
          <w:szCs w:val="24"/>
        </w:rPr>
      </w:pPr>
      <w:r w:rsidRPr="001E23F0">
        <w:rPr>
          <w:rFonts w:ascii="Times New Roman" w:hAnsi="Times New Roman" w:cs="Times New Roman"/>
          <w:sz w:val="24"/>
          <w:szCs w:val="24"/>
        </w:rPr>
        <w:t>10)</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ilmuma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menetlustoimingu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sooritamisele.</w:t>
      </w:r>
    </w:p>
    <w:p w14:paraId="4E4D7B64" w14:textId="77777777" w:rsidR="007B4C8C" w:rsidRPr="001E23F0" w:rsidRDefault="007B4C8C" w:rsidP="007B4C8C">
      <w:pPr>
        <w:jc w:val="both"/>
        <w:rPr>
          <w:rFonts w:ascii="Times New Roman" w:hAnsi="Times New Roman" w:cs="Times New Roman"/>
          <w:sz w:val="24"/>
          <w:szCs w:val="24"/>
        </w:rPr>
      </w:pPr>
    </w:p>
    <w:p w14:paraId="4E959FFA" w14:textId="0A64A7E5" w:rsidR="00E51686" w:rsidRPr="001E23F0" w:rsidRDefault="00E51686" w:rsidP="007B4C8C">
      <w:pPr>
        <w:jc w:val="both"/>
        <w:rPr>
          <w:rFonts w:ascii="Times New Roman" w:hAnsi="Times New Roman" w:cs="Times New Roman"/>
          <w:sz w:val="24"/>
          <w:szCs w:val="24"/>
        </w:rPr>
      </w:pPr>
      <w:r w:rsidRPr="001E23F0">
        <w:rPr>
          <w:rFonts w:ascii="Times New Roman" w:hAnsi="Times New Roman" w:cs="Times New Roman"/>
          <w:sz w:val="24"/>
          <w:szCs w:val="24"/>
        </w:rPr>
        <w:t>(</w:t>
      </w:r>
      <w:r w:rsidR="001D09BA"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7B4C8C" w:rsidRPr="001E23F0">
        <w:rPr>
          <w:rFonts w:ascii="Times New Roman" w:hAnsi="Times New Roman" w:cs="Times New Roman"/>
          <w:sz w:val="24"/>
          <w:szCs w:val="24"/>
        </w:rPr>
        <w:t>Käesoleva paragrahvi l</w:t>
      </w:r>
      <w:r w:rsidR="00314240" w:rsidRPr="001E23F0">
        <w:rPr>
          <w:rFonts w:ascii="Times New Roman" w:hAnsi="Times New Roman" w:cs="Times New Roman"/>
          <w:sz w:val="24"/>
          <w:szCs w:val="24"/>
        </w:rPr>
        <w:t>õike</w:t>
      </w:r>
      <w:r w:rsidR="002E2C10" w:rsidRPr="001E23F0">
        <w:rPr>
          <w:rFonts w:ascii="Times New Roman" w:hAnsi="Times New Roman" w:cs="Times New Roman"/>
          <w:sz w:val="24"/>
          <w:szCs w:val="24"/>
        </w:rPr>
        <w:t xml:space="preserve"> </w:t>
      </w:r>
      <w:r w:rsidR="001D09BA"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punktides</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kaasaaitamiskohustus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laieneb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esindajale</w:t>
      </w:r>
      <w:r w:rsidR="00CF503D"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esindajal</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dokumente,</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aitavad</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kaasa</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isiku</w:t>
      </w:r>
      <w:r w:rsidR="002A7E80" w:rsidRPr="001E23F0">
        <w:rPr>
          <w:rFonts w:ascii="Times New Roman" w:hAnsi="Times New Roman" w:cs="Times New Roman"/>
          <w:sz w:val="24"/>
          <w:szCs w:val="24"/>
        </w:rPr>
        <w:t xml:space="preserve"> ja tema kodakondsuse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tuvastamisele,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isikusamasuse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kontrollimisele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asjaolude</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selgitamisele.</w:t>
      </w:r>
    </w:p>
    <w:p w14:paraId="2A29DF2D" w14:textId="77777777" w:rsidR="007B4C8C" w:rsidRPr="001E23F0" w:rsidRDefault="007B4C8C" w:rsidP="007B4C8C">
      <w:pPr>
        <w:jc w:val="both"/>
        <w:rPr>
          <w:rFonts w:ascii="Times New Roman" w:hAnsi="Times New Roman" w:cs="Times New Roman"/>
          <w:sz w:val="24"/>
          <w:szCs w:val="24"/>
        </w:rPr>
      </w:pPr>
    </w:p>
    <w:bookmarkEnd w:id="97"/>
    <w:p w14:paraId="5D271A8D" w14:textId="603CFF5E" w:rsidR="00E51686" w:rsidRPr="001E23F0" w:rsidRDefault="00E51686" w:rsidP="007B4C8C">
      <w:pPr>
        <w:jc w:val="both"/>
        <w:rPr>
          <w:rFonts w:ascii="Times New Roman" w:hAnsi="Times New Roman" w:cs="Times New Roman"/>
          <w:sz w:val="24"/>
          <w:szCs w:val="24"/>
        </w:rPr>
      </w:pPr>
      <w:r w:rsidRPr="3D45D796">
        <w:rPr>
          <w:rFonts w:ascii="Times New Roman" w:hAnsi="Times New Roman" w:cs="Times New Roman"/>
          <w:sz w:val="24"/>
          <w:szCs w:val="24"/>
        </w:rPr>
        <w:t>(</w:t>
      </w:r>
      <w:r w:rsidR="001D09BA" w:rsidRPr="3D45D796">
        <w:rPr>
          <w:rFonts w:ascii="Times New Roman" w:hAnsi="Times New Roman" w:cs="Times New Roman"/>
          <w:sz w:val="24"/>
          <w:szCs w:val="24"/>
        </w:rPr>
        <w:t>4</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taotlejal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kasutas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seaduse</w:t>
      </w:r>
      <w:r w:rsidR="00AB226F" w:rsidRPr="3D45D796">
        <w:rPr>
          <w:rFonts w:ascii="Times New Roman" w:hAnsi="Times New Roman" w:cs="Times New Roman"/>
          <w:sz w:val="24"/>
          <w:szCs w:val="24"/>
        </w:rPr>
        <w:t>s</w:t>
      </w:r>
      <w:r w:rsidR="002E2C10" w:rsidRPr="3D45D796">
        <w:rPr>
          <w:rFonts w:ascii="Times New Roman" w:hAnsi="Times New Roman" w:cs="Times New Roman"/>
          <w:sz w:val="24"/>
          <w:szCs w:val="24"/>
        </w:rPr>
        <w:t xml:space="preserve"> </w:t>
      </w:r>
      <w:r w:rsidR="00AB226F"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00AB226F" w:rsidRPr="3D45D796">
        <w:rPr>
          <w:rFonts w:ascii="Times New Roman" w:hAnsi="Times New Roman" w:cs="Times New Roman"/>
          <w:sz w:val="24"/>
          <w:szCs w:val="24"/>
        </w:rPr>
        <w:t>vastuvõtutingimustega</w:t>
      </w:r>
      <w:r w:rsidR="002E2C10" w:rsidRPr="3D45D796">
        <w:rPr>
          <w:rFonts w:ascii="Times New Roman" w:hAnsi="Times New Roman" w:cs="Times New Roman"/>
          <w:sz w:val="24"/>
          <w:szCs w:val="24"/>
        </w:rPr>
        <w:t xml:space="preserve"> </w:t>
      </w:r>
      <w:r w:rsidR="00AB226F" w:rsidRPr="3D45D796">
        <w:rPr>
          <w:rFonts w:ascii="Times New Roman" w:hAnsi="Times New Roman" w:cs="Times New Roman"/>
          <w:sz w:val="24"/>
          <w:szCs w:val="24"/>
        </w:rPr>
        <w:t>seotud</w:t>
      </w:r>
      <w:r w:rsidR="002E2C10" w:rsidRPr="3D45D796">
        <w:rPr>
          <w:rFonts w:ascii="Times New Roman" w:hAnsi="Times New Roman" w:cs="Times New Roman"/>
          <w:sz w:val="24"/>
          <w:szCs w:val="24"/>
        </w:rPr>
        <w:t xml:space="preserve"> </w:t>
      </w:r>
      <w:r w:rsidR="00AB226F" w:rsidRPr="3D45D796">
        <w:rPr>
          <w:rFonts w:ascii="Times New Roman" w:hAnsi="Times New Roman" w:cs="Times New Roman"/>
          <w:sz w:val="24"/>
          <w:szCs w:val="24"/>
        </w:rPr>
        <w:t>abi</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arvatud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vältimatu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abi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osutamine,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piisavalt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rahalisi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vahendeid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nimetatud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teenuste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tasumiseks,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kohustatud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vastavad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w:t>
      </w:r>
      <w:commentRangeStart w:id="100"/>
      <w:r w:rsidRPr="3D45D796">
        <w:rPr>
          <w:rFonts w:ascii="Times New Roman" w:hAnsi="Times New Roman" w:cs="Times New Roman"/>
          <w:sz w:val="24"/>
          <w:szCs w:val="24"/>
        </w:rPr>
        <w:t>ulutused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hüvitama</w:t>
      </w:r>
      <w:commentRangeEnd w:id="100"/>
      <w:r>
        <w:commentReference w:id="100"/>
      </w:r>
      <w:r w:rsidRPr="3D45D796">
        <w:rPr>
          <w:rFonts w:ascii="Times New Roman" w:hAnsi="Times New Roman" w:cs="Times New Roman"/>
          <w:sz w:val="24"/>
          <w:szCs w:val="24"/>
        </w:rPr>
        <w:t>.</w:t>
      </w:r>
    </w:p>
    <w:p w14:paraId="312C042D" w14:textId="77777777" w:rsidR="007B4C8C" w:rsidRPr="001E23F0" w:rsidRDefault="007B4C8C" w:rsidP="007B4C8C">
      <w:pPr>
        <w:jc w:val="both"/>
        <w:rPr>
          <w:rFonts w:ascii="Times New Roman" w:hAnsi="Times New Roman" w:cs="Times New Roman"/>
          <w:sz w:val="24"/>
          <w:szCs w:val="24"/>
        </w:rPr>
      </w:pPr>
    </w:p>
    <w:p w14:paraId="2D5571DF" w14:textId="791B3DC6" w:rsidR="002D0E22" w:rsidRPr="001E23F0" w:rsidRDefault="00E51686" w:rsidP="007B4C8C">
      <w:pPr>
        <w:jc w:val="both"/>
        <w:rPr>
          <w:rFonts w:ascii="Times New Roman" w:hAnsi="Times New Roman" w:cs="Times New Roman"/>
          <w:sz w:val="24"/>
          <w:szCs w:val="24"/>
        </w:rPr>
      </w:pPr>
      <w:r w:rsidRPr="3D45D796">
        <w:rPr>
          <w:rFonts w:ascii="Times New Roman" w:hAnsi="Times New Roman" w:cs="Times New Roman"/>
          <w:sz w:val="24"/>
          <w:szCs w:val="24"/>
        </w:rPr>
        <w:t>(</w:t>
      </w:r>
      <w:r w:rsidR="001D09BA" w:rsidRPr="3D45D796">
        <w:rPr>
          <w:rFonts w:ascii="Times New Roman" w:hAnsi="Times New Roman" w:cs="Times New Roman"/>
          <w:sz w:val="24"/>
          <w:szCs w:val="24"/>
        </w:rPr>
        <w:t>5</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Taotlejal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menetluse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lubatud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töötada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ega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ettevõtlusega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tegeleda,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arvatud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seaduse</w:t>
      </w:r>
      <w:r w:rsidR="00AB226F" w:rsidRPr="3D45D796">
        <w:rPr>
          <w:rFonts w:ascii="Times New Roman" w:hAnsi="Times New Roman" w:cs="Times New Roman"/>
          <w:sz w:val="24"/>
          <w:szCs w:val="24"/>
        </w:rPr>
        <w:t>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juhul.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Töötamise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ettevõtlusega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tegelemise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keelu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rikkumise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korral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kohaldatakse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seaduses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w:t>
      </w:r>
      <w:ins w:id="101" w:author="Autor">
        <w:r w:rsidR="076F084A" w:rsidRPr="3D45D796">
          <w:rPr>
            <w:rFonts w:ascii="Times New Roman" w:hAnsi="Times New Roman" w:cs="Times New Roman"/>
            <w:sz w:val="24"/>
            <w:szCs w:val="24"/>
          </w:rPr>
          <w:t>t</w:t>
        </w:r>
      </w:ins>
      <w:del w:id="102" w:author="Autor">
        <w:r w:rsidRPr="3D45D796" w:rsidDel="00E51686">
          <w:rPr>
            <w:rFonts w:ascii="Times New Roman" w:hAnsi="Times New Roman" w:cs="Times New Roman"/>
            <w:sz w:val="24"/>
            <w:szCs w:val="24"/>
          </w:rPr>
          <w:delText>d</w:delText>
        </w:r>
      </w:del>
      <w:r w:rsidR="002E2C10" w:rsidRPr="3D45D796">
        <w:rPr>
          <w:rFonts w:ascii="Times New Roman" w:hAnsi="Times New Roman" w:cs="Times New Roman"/>
          <w:sz w:val="24"/>
          <w:szCs w:val="24"/>
        </w:rPr>
        <w:t xml:space="preserve"> </w:t>
      </w:r>
      <w:del w:id="103" w:author="Autor">
        <w:r w:rsidRPr="3D45D796" w:rsidDel="00E51686">
          <w:rPr>
            <w:rFonts w:ascii="Times New Roman" w:hAnsi="Times New Roman" w:cs="Times New Roman"/>
            <w:sz w:val="24"/>
            <w:szCs w:val="24"/>
          </w:rPr>
          <w:delText>vastutust</w:delText>
        </w:r>
      </w:del>
      <w:r w:rsidRPr="3D45D796">
        <w:rPr>
          <w:rFonts w:ascii="Times New Roman" w:hAnsi="Times New Roman" w:cs="Times New Roman"/>
          <w:sz w:val="24"/>
          <w:szCs w:val="24"/>
        </w:rPr>
        <w:t>.</w:t>
      </w:r>
    </w:p>
    <w:p w14:paraId="5F719B1E" w14:textId="77777777" w:rsidR="00B270B8" w:rsidRPr="001E23F0" w:rsidRDefault="00B270B8" w:rsidP="007B4C8C">
      <w:pPr>
        <w:jc w:val="both"/>
        <w:rPr>
          <w:rFonts w:ascii="Times New Roman" w:hAnsi="Times New Roman" w:cs="Times New Roman"/>
          <w:sz w:val="24"/>
          <w:szCs w:val="24"/>
        </w:rPr>
      </w:pPr>
    </w:p>
    <w:p w14:paraId="411F39CF" w14:textId="3FFC4516" w:rsidR="002D0E22" w:rsidRPr="001E23F0" w:rsidRDefault="000A0767" w:rsidP="002D0E22">
      <w:pPr>
        <w:jc w:val="center"/>
        <w:rPr>
          <w:rFonts w:ascii="Times New Roman" w:hAnsi="Times New Roman" w:cs="Times New Roman"/>
          <w:b/>
          <w:bCs/>
          <w:sz w:val="24"/>
          <w:szCs w:val="24"/>
        </w:rPr>
      </w:pPr>
      <w:r w:rsidRPr="001E23F0">
        <w:rPr>
          <w:rFonts w:ascii="Times New Roman" w:hAnsi="Times New Roman" w:cs="Times New Roman"/>
          <w:b/>
          <w:bCs/>
          <w:sz w:val="24"/>
          <w:szCs w:val="24"/>
        </w:rPr>
        <w:t>9</w:t>
      </w:r>
      <w:r w:rsidR="002D0E22" w:rsidRPr="001E23F0">
        <w:rPr>
          <w:rFonts w:ascii="Times New Roman" w:hAnsi="Times New Roman" w:cs="Times New Roman"/>
          <w:b/>
          <w:bCs/>
          <w:sz w:val="24"/>
          <w:szCs w:val="24"/>
        </w:rPr>
        <w:t>. jagu</w:t>
      </w:r>
    </w:p>
    <w:p w14:paraId="65F98460" w14:textId="77777777" w:rsidR="002D0E22" w:rsidRPr="001E23F0" w:rsidRDefault="002D0E22" w:rsidP="002D0E22">
      <w:pPr>
        <w:jc w:val="center"/>
        <w:rPr>
          <w:rFonts w:ascii="Times New Roman" w:hAnsi="Times New Roman" w:cs="Times New Roman"/>
          <w:b/>
          <w:bCs/>
          <w:sz w:val="24"/>
          <w:szCs w:val="24"/>
        </w:rPr>
      </w:pPr>
      <w:commentRangeStart w:id="104"/>
      <w:r w:rsidRPr="3D45D796">
        <w:rPr>
          <w:rFonts w:ascii="Times New Roman" w:hAnsi="Times New Roman" w:cs="Times New Roman"/>
          <w:b/>
          <w:bCs/>
          <w:sz w:val="24"/>
          <w:szCs w:val="24"/>
        </w:rPr>
        <w:t>Erivajadusega ja alaealised taotlejad</w:t>
      </w:r>
      <w:commentRangeEnd w:id="104"/>
      <w:r>
        <w:commentReference w:id="104"/>
      </w:r>
    </w:p>
    <w:p w14:paraId="30585056" w14:textId="77777777" w:rsidR="002D0E22" w:rsidRPr="001E23F0" w:rsidRDefault="002D0E22" w:rsidP="002D0E22">
      <w:pPr>
        <w:rPr>
          <w:rFonts w:ascii="Times New Roman" w:hAnsi="Times New Roman" w:cs="Times New Roman"/>
          <w:b/>
          <w:bCs/>
          <w:sz w:val="24"/>
          <w:szCs w:val="24"/>
        </w:rPr>
      </w:pPr>
    </w:p>
    <w:p w14:paraId="470EB794" w14:textId="0A376C7E" w:rsidR="002D0E22" w:rsidRPr="001E23F0" w:rsidRDefault="002D0E22" w:rsidP="002D0E22">
      <w:pPr>
        <w:rPr>
          <w:rFonts w:ascii="Times New Roman" w:hAnsi="Times New Roman" w:cs="Times New Roman"/>
          <w:b/>
          <w:bCs/>
          <w:sz w:val="24"/>
          <w:szCs w:val="24"/>
        </w:rPr>
      </w:pPr>
      <w:r w:rsidRPr="3D45D796">
        <w:rPr>
          <w:rFonts w:ascii="Times New Roman" w:hAnsi="Times New Roman" w:cs="Times New Roman"/>
          <w:b/>
          <w:bCs/>
          <w:sz w:val="24"/>
          <w:szCs w:val="24"/>
        </w:rPr>
        <w:t xml:space="preserve">§ </w:t>
      </w:r>
      <w:r w:rsidR="00FD3A57" w:rsidRPr="3D45D796">
        <w:rPr>
          <w:rFonts w:ascii="Times New Roman" w:hAnsi="Times New Roman" w:cs="Times New Roman"/>
          <w:b/>
          <w:bCs/>
          <w:sz w:val="24"/>
          <w:szCs w:val="24"/>
        </w:rPr>
        <w:t>19</w:t>
      </w:r>
      <w:r w:rsidRPr="3D45D796">
        <w:rPr>
          <w:rFonts w:ascii="Times New Roman" w:hAnsi="Times New Roman" w:cs="Times New Roman"/>
          <w:b/>
          <w:bCs/>
          <w:sz w:val="24"/>
          <w:szCs w:val="24"/>
        </w:rPr>
        <w:t xml:space="preserve">. </w:t>
      </w:r>
      <w:commentRangeStart w:id="105"/>
      <w:r w:rsidRPr="3D45D796">
        <w:rPr>
          <w:rFonts w:ascii="Times New Roman" w:hAnsi="Times New Roman" w:cs="Times New Roman"/>
          <w:b/>
          <w:bCs/>
          <w:sz w:val="24"/>
          <w:szCs w:val="24"/>
        </w:rPr>
        <w:t>Taotleja erivajaduse hindamine ja selle arvestamine</w:t>
      </w:r>
      <w:commentRangeEnd w:id="105"/>
      <w:r>
        <w:commentReference w:id="105"/>
      </w:r>
    </w:p>
    <w:p w14:paraId="1AA5756B" w14:textId="77777777" w:rsidR="002D0E22" w:rsidRPr="001E23F0" w:rsidRDefault="002D0E22" w:rsidP="002D0E22">
      <w:pPr>
        <w:rPr>
          <w:rFonts w:ascii="Times New Roman" w:hAnsi="Times New Roman" w:cs="Times New Roman"/>
          <w:b/>
          <w:bCs/>
          <w:sz w:val="24"/>
          <w:szCs w:val="24"/>
        </w:rPr>
      </w:pPr>
    </w:p>
    <w:p w14:paraId="58965CBE" w14:textId="3269C0C3" w:rsidR="002D0E22" w:rsidRPr="001E23F0" w:rsidRDefault="002D0E22" w:rsidP="002D0E22">
      <w:pPr>
        <w:jc w:val="both"/>
        <w:rPr>
          <w:rFonts w:ascii="Times New Roman" w:hAnsi="Times New Roman" w:cs="Times New Roman"/>
          <w:sz w:val="24"/>
          <w:szCs w:val="24"/>
        </w:rPr>
      </w:pPr>
      <w:r w:rsidRPr="001E23F0">
        <w:rPr>
          <w:rFonts w:ascii="Times New Roman" w:hAnsi="Times New Roman" w:cs="Times New Roman"/>
          <w:sz w:val="24"/>
          <w:szCs w:val="24"/>
        </w:rPr>
        <w:lastRenderedPageBreak/>
        <w:t>(1) Rahvusvahelise kaitse menetluses, materiaalsete vastuvõtutingimuste korraldamisel</w:t>
      </w:r>
      <w:r w:rsidR="00D61482">
        <w:rPr>
          <w:rFonts w:ascii="Times New Roman" w:hAnsi="Times New Roman" w:cs="Times New Roman"/>
          <w:sz w:val="24"/>
          <w:szCs w:val="24"/>
        </w:rPr>
        <w:t>, järelevalvemeetmete kohaldamisel</w:t>
      </w:r>
      <w:r w:rsidRPr="001E23F0">
        <w:rPr>
          <w:rFonts w:ascii="Times New Roman" w:hAnsi="Times New Roman" w:cs="Times New Roman"/>
          <w:sz w:val="24"/>
          <w:szCs w:val="24"/>
        </w:rPr>
        <w:t xml:space="preserve"> ja taotleja kinnipidamisel arvestatakse erivajadusega taotleja eriolukorda ja sellest tulenevaid vajadusi. </w:t>
      </w:r>
    </w:p>
    <w:p w14:paraId="1B70BAD2" w14:textId="77777777" w:rsidR="002D0E22" w:rsidRPr="001E23F0" w:rsidRDefault="002D0E22" w:rsidP="002D0E22">
      <w:pPr>
        <w:jc w:val="both"/>
        <w:rPr>
          <w:rFonts w:ascii="Times New Roman" w:hAnsi="Times New Roman" w:cs="Times New Roman"/>
          <w:sz w:val="24"/>
          <w:szCs w:val="24"/>
        </w:rPr>
      </w:pPr>
    </w:p>
    <w:p w14:paraId="4EBBBCF1" w14:textId="5F2615B6" w:rsidR="002D0E22" w:rsidRPr="001E23F0" w:rsidRDefault="002D0E22" w:rsidP="002D0E22">
      <w:pPr>
        <w:jc w:val="both"/>
        <w:rPr>
          <w:rFonts w:ascii="Times New Roman" w:hAnsi="Times New Roman" w:cs="Times New Roman"/>
          <w:sz w:val="24"/>
          <w:szCs w:val="24"/>
        </w:rPr>
      </w:pPr>
      <w:r w:rsidRPr="3D45D796">
        <w:rPr>
          <w:rFonts w:ascii="Times New Roman" w:hAnsi="Times New Roman" w:cs="Times New Roman"/>
          <w:sz w:val="24"/>
          <w:szCs w:val="24"/>
        </w:rPr>
        <w:t xml:space="preserve">(2) Erivajadusega taotleja on eelkõige alaealine, saatjata alaealine, puudega inimene, eakas inimene, rase, alaealise lapsega üksikvanem, inimkaubanduse ohver, raske haigusega isik, </w:t>
      </w:r>
      <w:r w:rsidR="00FC5528" w:rsidRPr="3D45D796">
        <w:rPr>
          <w:rFonts w:ascii="Times New Roman" w:hAnsi="Times New Roman" w:cs="Times New Roman"/>
          <w:sz w:val="24"/>
          <w:szCs w:val="24"/>
        </w:rPr>
        <w:t xml:space="preserve">psüühika- või käitumishäirega </w:t>
      </w:r>
      <w:r w:rsidRPr="3D45D796">
        <w:rPr>
          <w:rFonts w:ascii="Times New Roman" w:hAnsi="Times New Roman" w:cs="Times New Roman"/>
          <w:sz w:val="24"/>
          <w:szCs w:val="24"/>
        </w:rPr>
        <w:t>isik</w:t>
      </w:r>
      <w:r w:rsidR="00FC5528" w:rsidRPr="3D45D796">
        <w:rPr>
          <w:rFonts w:ascii="Times New Roman" w:hAnsi="Times New Roman" w:cs="Times New Roman"/>
          <w:sz w:val="24"/>
          <w:szCs w:val="24"/>
        </w:rPr>
        <w:t xml:space="preserve"> </w:t>
      </w:r>
      <w:r w:rsidRPr="3D45D796">
        <w:rPr>
          <w:rFonts w:ascii="Times New Roman" w:hAnsi="Times New Roman" w:cs="Times New Roman"/>
          <w:sz w:val="24"/>
          <w:szCs w:val="24"/>
        </w:rPr>
        <w:t xml:space="preserve">ning piinamise või vägistamise ohver või isik, kelle suhtes on tarvitatud muud </w:t>
      </w:r>
      <w:commentRangeStart w:id="106"/>
      <w:r w:rsidRPr="3D45D796">
        <w:rPr>
          <w:rFonts w:ascii="Times New Roman" w:hAnsi="Times New Roman" w:cs="Times New Roman"/>
          <w:sz w:val="24"/>
          <w:szCs w:val="24"/>
        </w:rPr>
        <w:t xml:space="preserve">jõhkrat </w:t>
      </w:r>
      <w:commentRangeEnd w:id="106"/>
      <w:r>
        <w:commentReference w:id="106"/>
      </w:r>
      <w:r w:rsidRPr="3D45D796">
        <w:rPr>
          <w:rFonts w:ascii="Times New Roman" w:hAnsi="Times New Roman" w:cs="Times New Roman"/>
          <w:sz w:val="24"/>
          <w:szCs w:val="24"/>
        </w:rPr>
        <w:t>psühholoogilist, füüsilist või seksuaalset vägivalda või isik, kes kuulub seksuaalse sättumuse või soolise kuuluvuse tõttu vähemusgruppi.</w:t>
      </w:r>
    </w:p>
    <w:p w14:paraId="134C3B4D" w14:textId="77777777" w:rsidR="002D0E22" w:rsidRPr="001E23F0" w:rsidRDefault="002D0E22" w:rsidP="002D0E22">
      <w:pPr>
        <w:jc w:val="both"/>
        <w:rPr>
          <w:rFonts w:ascii="Times New Roman" w:hAnsi="Times New Roman" w:cs="Times New Roman"/>
          <w:sz w:val="24"/>
          <w:szCs w:val="24"/>
        </w:rPr>
      </w:pPr>
    </w:p>
    <w:p w14:paraId="6E8BB2F7" w14:textId="531BE213" w:rsidR="002D0E22" w:rsidRPr="001E23F0" w:rsidRDefault="002D0E22" w:rsidP="002D0E22">
      <w:pPr>
        <w:jc w:val="both"/>
        <w:rPr>
          <w:rFonts w:ascii="Times New Roman" w:hAnsi="Times New Roman" w:cs="Times New Roman"/>
          <w:sz w:val="24"/>
          <w:szCs w:val="24"/>
        </w:rPr>
      </w:pPr>
      <w:r w:rsidRPr="3D45D796">
        <w:rPr>
          <w:rFonts w:ascii="Times New Roman" w:hAnsi="Times New Roman" w:cs="Times New Roman"/>
          <w:sz w:val="24"/>
          <w:szCs w:val="24"/>
        </w:rPr>
        <w:t xml:space="preserve">(3) Isik loetakse erivajadusega taotlejaks, kui Politsei- ja Piirivalveamet või muu haldusorgan on tema erivajaduse tuvastanud. Sellisel juhul kohalduvad talle Euroopa Parlamendi ja nõukogu määruses (EL) 2024/1348 </w:t>
      </w:r>
      <w:del w:id="107" w:author="Autor">
        <w:r w:rsidRPr="3D45D796" w:rsidDel="002D0E22">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D0E22">
          <w:rPr>
            <w:rFonts w:ascii="Times New Roman" w:hAnsi="Times New Roman" w:cs="Times New Roman"/>
            <w:sz w:val="24"/>
            <w:szCs w:val="24"/>
          </w:rPr>
          <w:delText xml:space="preserve"> kohta)</w:delText>
        </w:r>
      </w:del>
      <w:r w:rsidRPr="3D45D796">
        <w:rPr>
          <w:rFonts w:ascii="Times New Roman" w:hAnsi="Times New Roman" w:cs="Times New Roman"/>
          <w:sz w:val="24"/>
          <w:szCs w:val="24"/>
        </w:rPr>
        <w:t xml:space="preserve"> menetluslike eritagatiste ja käesolevas seaduses vastuvõtu erivajaduste kohta sätestatud erisused ning talle võimaldatakse tema erivajadusele vastav tugi.</w:t>
      </w:r>
    </w:p>
    <w:p w14:paraId="005D9E34" w14:textId="77777777" w:rsidR="002D0E22" w:rsidRPr="001E23F0" w:rsidRDefault="002D0E22" w:rsidP="002D0E22">
      <w:pPr>
        <w:jc w:val="both"/>
        <w:rPr>
          <w:rFonts w:ascii="Times New Roman" w:hAnsi="Times New Roman" w:cs="Times New Roman"/>
          <w:sz w:val="24"/>
          <w:szCs w:val="24"/>
        </w:rPr>
      </w:pPr>
    </w:p>
    <w:p w14:paraId="228AD6BB" w14:textId="05C786DA" w:rsidR="002D0E22" w:rsidRPr="001E23F0" w:rsidRDefault="002D0E22" w:rsidP="002D0E22">
      <w:pPr>
        <w:jc w:val="both"/>
        <w:rPr>
          <w:rFonts w:ascii="Times New Roman" w:hAnsi="Times New Roman" w:cs="Times New Roman"/>
          <w:sz w:val="24"/>
          <w:szCs w:val="24"/>
        </w:rPr>
      </w:pPr>
      <w:r w:rsidRPr="3D45D796">
        <w:rPr>
          <w:rFonts w:ascii="Times New Roman" w:hAnsi="Times New Roman" w:cs="Times New Roman"/>
          <w:sz w:val="24"/>
          <w:szCs w:val="24"/>
        </w:rPr>
        <w:t xml:space="preserve">(4) Taotleja erivajaduse </w:t>
      </w:r>
      <w:commentRangeStart w:id="108"/>
      <w:r w:rsidRPr="3D45D796">
        <w:rPr>
          <w:rFonts w:ascii="Times New Roman" w:hAnsi="Times New Roman" w:cs="Times New Roman"/>
          <w:sz w:val="24"/>
          <w:szCs w:val="24"/>
        </w:rPr>
        <w:t xml:space="preserve">hindamisel </w:t>
      </w:r>
      <w:commentRangeEnd w:id="108"/>
      <w:r>
        <w:commentReference w:id="108"/>
      </w:r>
      <w:r w:rsidRPr="3D45D796">
        <w:rPr>
          <w:rFonts w:ascii="Times New Roman" w:hAnsi="Times New Roman" w:cs="Times New Roman"/>
          <w:sz w:val="24"/>
          <w:szCs w:val="24"/>
        </w:rPr>
        <w:t>tuginetakse nähtavatele füüsilistele tunnustele või taotleja ütlustele või käitumisele või, kui see on asjakohane, taotleja vanemate</w:t>
      </w:r>
      <w:r w:rsidR="00EA1A6B" w:rsidRPr="3D45D796">
        <w:rPr>
          <w:rFonts w:ascii="Times New Roman" w:hAnsi="Times New Roman" w:cs="Times New Roman"/>
          <w:sz w:val="24"/>
          <w:szCs w:val="24"/>
        </w:rPr>
        <w:t>, tema eest vastutava täiskasvanu</w:t>
      </w:r>
      <w:r w:rsidRPr="3D45D796">
        <w:rPr>
          <w:rFonts w:ascii="Times New Roman" w:hAnsi="Times New Roman" w:cs="Times New Roman"/>
          <w:sz w:val="24"/>
          <w:szCs w:val="24"/>
        </w:rPr>
        <w:t xml:space="preserve"> või </w:t>
      </w:r>
      <w:r w:rsidR="00EA1A6B" w:rsidRPr="3D45D796">
        <w:rPr>
          <w:rFonts w:ascii="Times New Roman" w:hAnsi="Times New Roman" w:cs="Times New Roman"/>
          <w:sz w:val="24"/>
          <w:szCs w:val="24"/>
        </w:rPr>
        <w:t xml:space="preserve">eestkostja ülesandeid täitva isiku </w:t>
      </w:r>
      <w:r w:rsidRPr="3D45D796">
        <w:rPr>
          <w:rFonts w:ascii="Times New Roman" w:hAnsi="Times New Roman" w:cs="Times New Roman"/>
          <w:sz w:val="24"/>
          <w:szCs w:val="24"/>
        </w:rPr>
        <w:t>ütlustele.</w:t>
      </w:r>
    </w:p>
    <w:p w14:paraId="435C935C" w14:textId="77777777" w:rsidR="002D0E22" w:rsidRPr="001E23F0" w:rsidRDefault="002D0E22" w:rsidP="002D0E22">
      <w:pPr>
        <w:jc w:val="both"/>
        <w:rPr>
          <w:rFonts w:ascii="Times New Roman" w:hAnsi="Times New Roman" w:cs="Times New Roman"/>
          <w:sz w:val="24"/>
          <w:szCs w:val="24"/>
        </w:rPr>
      </w:pPr>
    </w:p>
    <w:p w14:paraId="518E06F7" w14:textId="1EF31129" w:rsidR="002D0E22" w:rsidRPr="001E23F0" w:rsidRDefault="002D0E22" w:rsidP="002D0E22">
      <w:pPr>
        <w:jc w:val="both"/>
        <w:rPr>
          <w:rFonts w:ascii="Times New Roman" w:hAnsi="Times New Roman" w:cs="Times New Roman"/>
          <w:sz w:val="24"/>
          <w:szCs w:val="24"/>
        </w:rPr>
      </w:pPr>
      <w:r w:rsidRPr="3D45D796">
        <w:rPr>
          <w:rFonts w:ascii="Times New Roman" w:hAnsi="Times New Roman" w:cs="Times New Roman"/>
          <w:sz w:val="24"/>
          <w:szCs w:val="24"/>
        </w:rPr>
        <w:t xml:space="preserve">(5) Vajaduse korral ja taotleja nõusolekul kaasatakse erivajadust tuvastama </w:t>
      </w:r>
      <w:commentRangeStart w:id="109"/>
      <w:r w:rsidR="00E52817" w:rsidRPr="3D45D796">
        <w:rPr>
          <w:rFonts w:ascii="Times New Roman" w:hAnsi="Times New Roman" w:cs="Times New Roman"/>
          <w:sz w:val="24"/>
          <w:szCs w:val="24"/>
        </w:rPr>
        <w:t>pädev</w:t>
      </w:r>
      <w:r w:rsidRPr="3D45D796">
        <w:rPr>
          <w:rFonts w:ascii="Times New Roman" w:hAnsi="Times New Roman" w:cs="Times New Roman"/>
          <w:sz w:val="24"/>
          <w:szCs w:val="24"/>
        </w:rPr>
        <w:t xml:space="preserve"> haldusorgan või ekspert</w:t>
      </w:r>
      <w:commentRangeEnd w:id="109"/>
      <w:r>
        <w:commentReference w:id="109"/>
      </w:r>
      <w:r w:rsidRPr="3D45D796">
        <w:rPr>
          <w:rFonts w:ascii="Times New Roman" w:hAnsi="Times New Roman" w:cs="Times New Roman"/>
          <w:sz w:val="24"/>
          <w:szCs w:val="24"/>
        </w:rPr>
        <w:t>. Erivajadus tuvastatakse võimalikult kiiresti pärast taotluse saamist, kuid hiljemalt 30 päeva jooksul alates mistahes viisil esitatud sooviavaldusest rahvusvahelise kaitse saamiseks.</w:t>
      </w:r>
    </w:p>
    <w:p w14:paraId="50AE03B4" w14:textId="77777777" w:rsidR="002D0E22" w:rsidRPr="001E23F0" w:rsidRDefault="002D0E22" w:rsidP="002D0E22">
      <w:pPr>
        <w:jc w:val="both"/>
        <w:rPr>
          <w:rFonts w:ascii="Times New Roman" w:hAnsi="Times New Roman" w:cs="Times New Roman"/>
          <w:sz w:val="24"/>
          <w:szCs w:val="24"/>
        </w:rPr>
      </w:pPr>
    </w:p>
    <w:p w14:paraId="3ED0DF4A" w14:textId="55B7A863" w:rsidR="002D0E22" w:rsidRPr="001E23F0" w:rsidRDefault="002D0E22" w:rsidP="002D0E22">
      <w:pPr>
        <w:jc w:val="both"/>
        <w:rPr>
          <w:rFonts w:ascii="Times New Roman" w:hAnsi="Times New Roman" w:cs="Times New Roman"/>
          <w:sz w:val="24"/>
          <w:szCs w:val="24"/>
        </w:rPr>
      </w:pPr>
      <w:r w:rsidRPr="3D45D796">
        <w:rPr>
          <w:rFonts w:ascii="Times New Roman" w:hAnsi="Times New Roman" w:cs="Times New Roman"/>
          <w:sz w:val="24"/>
          <w:szCs w:val="24"/>
        </w:rPr>
        <w:t xml:space="preserve">(6) Politsei- ja Piirivalveamet fikseerib taotleja erivajaduse kirjalikult ja määrab taotlejale antavad menetluslikud eritagatised ja vastuvõtu erivajadused. Politsei- ja Piirivalveamet arvestab </w:t>
      </w:r>
      <w:ins w:id="110" w:author="Autor">
        <w:r w:rsidR="6321E1A2" w:rsidRPr="3D45D796">
          <w:rPr>
            <w:rFonts w:ascii="Times New Roman" w:hAnsi="Times New Roman" w:cs="Times New Roman"/>
            <w:sz w:val="24"/>
            <w:szCs w:val="24"/>
          </w:rPr>
          <w:t xml:space="preserve">käesoleva paragrahvi </w:t>
        </w:r>
      </w:ins>
      <w:r w:rsidRPr="3D45D796">
        <w:rPr>
          <w:rFonts w:ascii="Times New Roman" w:hAnsi="Times New Roman" w:cs="Times New Roman"/>
          <w:sz w:val="24"/>
          <w:szCs w:val="24"/>
        </w:rPr>
        <w:t xml:space="preserve">lõikes 4 nimetatud teise haldusorgani või eksperdi hinnangut. Kui taotleja </w:t>
      </w:r>
      <w:r w:rsidR="00774D98" w:rsidRPr="3D45D796">
        <w:rPr>
          <w:rFonts w:ascii="Times New Roman" w:hAnsi="Times New Roman" w:cs="Times New Roman"/>
          <w:sz w:val="24"/>
          <w:szCs w:val="24"/>
        </w:rPr>
        <w:t xml:space="preserve">ei ole nõus, et </w:t>
      </w:r>
      <w:r w:rsidRPr="3D45D796">
        <w:rPr>
          <w:rFonts w:ascii="Times New Roman" w:hAnsi="Times New Roman" w:cs="Times New Roman"/>
          <w:sz w:val="24"/>
          <w:szCs w:val="24"/>
        </w:rPr>
        <w:t>erivajaduse tuvasta</w:t>
      </w:r>
      <w:r w:rsidR="00774D98" w:rsidRPr="3D45D796">
        <w:rPr>
          <w:rFonts w:ascii="Times New Roman" w:hAnsi="Times New Roman" w:cs="Times New Roman"/>
          <w:sz w:val="24"/>
          <w:szCs w:val="24"/>
        </w:rPr>
        <w:t>b</w:t>
      </w:r>
      <w:r w:rsidRPr="3D45D796">
        <w:rPr>
          <w:rFonts w:ascii="Times New Roman" w:hAnsi="Times New Roman" w:cs="Times New Roman"/>
          <w:sz w:val="24"/>
          <w:szCs w:val="24"/>
        </w:rPr>
        <w:t xml:space="preserve"> tei</w:t>
      </w:r>
      <w:r w:rsidR="00774D98" w:rsidRPr="3D45D796">
        <w:rPr>
          <w:rFonts w:ascii="Times New Roman" w:hAnsi="Times New Roman" w:cs="Times New Roman"/>
          <w:sz w:val="24"/>
          <w:szCs w:val="24"/>
        </w:rPr>
        <w:t>n</w:t>
      </w:r>
      <w:r w:rsidRPr="3D45D796">
        <w:rPr>
          <w:rFonts w:ascii="Times New Roman" w:hAnsi="Times New Roman" w:cs="Times New Roman"/>
          <w:sz w:val="24"/>
          <w:szCs w:val="24"/>
        </w:rPr>
        <w:t>e haldusorgan või eksper</w:t>
      </w:r>
      <w:r w:rsidR="00774D98" w:rsidRPr="3D45D796">
        <w:rPr>
          <w:rFonts w:ascii="Times New Roman" w:hAnsi="Times New Roman" w:cs="Times New Roman"/>
          <w:sz w:val="24"/>
          <w:szCs w:val="24"/>
        </w:rPr>
        <w:t>t</w:t>
      </w:r>
      <w:r w:rsidRPr="3D45D796">
        <w:rPr>
          <w:rFonts w:ascii="Times New Roman" w:hAnsi="Times New Roman" w:cs="Times New Roman"/>
          <w:sz w:val="24"/>
          <w:szCs w:val="24"/>
        </w:rPr>
        <w:t>, võib Politsei- ja Piirivalveamet otsustada, et isikut ei loeta erivajadustega taotlejaks.</w:t>
      </w:r>
    </w:p>
    <w:p w14:paraId="6E12FDFC" w14:textId="77777777" w:rsidR="002D0E22" w:rsidRPr="001E23F0" w:rsidRDefault="002D0E22" w:rsidP="002D0E22">
      <w:pPr>
        <w:jc w:val="both"/>
        <w:rPr>
          <w:rFonts w:ascii="Times New Roman" w:hAnsi="Times New Roman" w:cs="Times New Roman"/>
          <w:sz w:val="24"/>
          <w:szCs w:val="24"/>
        </w:rPr>
      </w:pPr>
    </w:p>
    <w:p w14:paraId="69A6A029" w14:textId="77777777" w:rsidR="002D0E22" w:rsidRPr="001E23F0" w:rsidRDefault="002D0E22" w:rsidP="002D0E22">
      <w:pPr>
        <w:jc w:val="both"/>
        <w:rPr>
          <w:rFonts w:ascii="Times New Roman" w:hAnsi="Times New Roman" w:cs="Times New Roman"/>
          <w:sz w:val="24"/>
          <w:szCs w:val="24"/>
        </w:rPr>
      </w:pPr>
      <w:r w:rsidRPr="001E23F0">
        <w:rPr>
          <w:rFonts w:ascii="Times New Roman" w:hAnsi="Times New Roman" w:cs="Times New Roman"/>
          <w:sz w:val="24"/>
          <w:szCs w:val="24"/>
        </w:rPr>
        <w:t>(7) Kõik taotlejaga kokku puutuvad haldusorganid ja isikud jälgivad taotleja erivajadust ning arvestavad seda süsteemselt ja individuaalselt kogu rahvusvahelise kaitse menetluse vältel, võttes arvesse ka hilisemas rahvusvahelise kaitse menetluse etapis ilmnenud erivajadust.</w:t>
      </w:r>
    </w:p>
    <w:p w14:paraId="385B2939" w14:textId="77777777" w:rsidR="002D0E22" w:rsidRPr="001E23F0" w:rsidRDefault="002D0E22" w:rsidP="002D0E22">
      <w:pPr>
        <w:jc w:val="both"/>
        <w:rPr>
          <w:rFonts w:ascii="Times New Roman" w:hAnsi="Times New Roman" w:cs="Times New Roman"/>
          <w:sz w:val="24"/>
          <w:szCs w:val="24"/>
        </w:rPr>
      </w:pPr>
    </w:p>
    <w:p w14:paraId="1C4951DE" w14:textId="77777777" w:rsidR="002D0E22" w:rsidRPr="001E23F0" w:rsidRDefault="002D0E22" w:rsidP="002D0E22">
      <w:pPr>
        <w:jc w:val="both"/>
        <w:rPr>
          <w:rFonts w:ascii="Times New Roman" w:hAnsi="Times New Roman" w:cs="Times New Roman"/>
          <w:sz w:val="24"/>
          <w:szCs w:val="24"/>
        </w:rPr>
      </w:pPr>
      <w:r w:rsidRPr="3D45D796">
        <w:rPr>
          <w:rFonts w:ascii="Times New Roman" w:hAnsi="Times New Roman" w:cs="Times New Roman"/>
          <w:sz w:val="24"/>
          <w:szCs w:val="24"/>
        </w:rPr>
        <w:t>(8) Politsei- ja Piirivalveamet edastab teabe taotleja erivajaduse kohta teistele taotlejaga kokku puutuvatele haldusorganitele ja isikutele ulatuses, mis on vajalik taotleja erivajaduse arvestamiseks. Kui muu haldusorgan tuvastab taotleja erivajaduse või märkab võimalikule erivajadusele viitavat asjaolu,</w:t>
      </w:r>
      <w:commentRangeStart w:id="111"/>
      <w:r w:rsidRPr="3D45D796">
        <w:rPr>
          <w:rFonts w:ascii="Times New Roman" w:hAnsi="Times New Roman" w:cs="Times New Roman"/>
          <w:sz w:val="24"/>
          <w:szCs w:val="24"/>
        </w:rPr>
        <w:t xml:space="preserve"> teavitab ta sellest viivitamata Politsei- ja Piirivalveametit.</w:t>
      </w:r>
      <w:commentRangeEnd w:id="111"/>
      <w:r>
        <w:commentReference w:id="111"/>
      </w:r>
    </w:p>
    <w:p w14:paraId="43D6632D" w14:textId="77777777" w:rsidR="002D0E22" w:rsidRPr="001E23F0" w:rsidRDefault="002D0E22" w:rsidP="002D0E22">
      <w:pPr>
        <w:jc w:val="both"/>
        <w:rPr>
          <w:rFonts w:ascii="Times New Roman" w:hAnsi="Times New Roman" w:cs="Times New Roman"/>
          <w:sz w:val="24"/>
          <w:szCs w:val="24"/>
        </w:rPr>
      </w:pPr>
    </w:p>
    <w:p w14:paraId="12A791AA" w14:textId="77777777" w:rsidR="002D0E22"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(9) Kõik rahvusvahelise kaitse taotlejatega kokku puutuvad ametnikud ja töötajad vastavad sellistele kompetentsinõuetele, mis võimaldavad neil erivajadust jälgida ja seda arvestada.</w:t>
      </w:r>
      <w:r w:rsidR="002D0E22" w:rsidRPr="00BC16BD">
        <w:rPr>
          <w:rFonts w:ascii="Times New Roman" w:hAnsi="Times New Roman" w:cs="Times New Roman"/>
        </w:rPr>
        <w:br/>
      </w:r>
    </w:p>
    <w:p w14:paraId="418BD1D8" w14:textId="345A32BA" w:rsidR="002D0E22" w:rsidRPr="001E23F0" w:rsidRDefault="002D0E22" w:rsidP="002D0E22">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D3A57" w:rsidRPr="001E23F0">
        <w:rPr>
          <w:rFonts w:ascii="Times New Roman" w:hAnsi="Times New Roman" w:cs="Times New Roman"/>
          <w:b/>
          <w:bCs/>
          <w:sz w:val="24"/>
          <w:szCs w:val="24"/>
        </w:rPr>
        <w:t>0</w:t>
      </w:r>
      <w:r w:rsidRPr="001E23F0">
        <w:rPr>
          <w:rFonts w:ascii="Times New Roman" w:hAnsi="Times New Roman" w:cs="Times New Roman"/>
          <w:b/>
          <w:bCs/>
          <w:sz w:val="24"/>
          <w:szCs w:val="24"/>
        </w:rPr>
        <w:t>. Taotleja teovõime ja tema vanuse määramine</w:t>
      </w:r>
    </w:p>
    <w:p w14:paraId="2BFE0FF4" w14:textId="77777777" w:rsidR="002D0E22" w:rsidRPr="001E23F0" w:rsidRDefault="002D0E22" w:rsidP="002D0E22">
      <w:pPr>
        <w:jc w:val="both"/>
        <w:rPr>
          <w:rFonts w:ascii="Times New Roman" w:hAnsi="Times New Roman" w:cs="Times New Roman"/>
          <w:sz w:val="24"/>
          <w:szCs w:val="24"/>
        </w:rPr>
      </w:pPr>
    </w:p>
    <w:p w14:paraId="4CB6DE3A" w14:textId="04C560DF" w:rsidR="002D0E22" w:rsidRPr="001E23F0" w:rsidRDefault="002D0E22" w:rsidP="21F1A12B">
      <w:pPr>
        <w:jc w:val="both"/>
        <w:rPr>
          <w:rFonts w:ascii="Times New Roman" w:hAnsi="Times New Roman" w:cs="Times New Roman"/>
          <w:sz w:val="24"/>
          <w:szCs w:val="24"/>
        </w:rPr>
      </w:pPr>
      <w:r w:rsidRPr="001E23F0">
        <w:rPr>
          <w:rFonts w:ascii="Times New Roman" w:hAnsi="Times New Roman" w:cs="Times New Roman"/>
          <w:sz w:val="24"/>
          <w:szCs w:val="24"/>
        </w:rPr>
        <w:t xml:space="preserve">(1) Alaealisel on õigus esitada rahvusvahelise kaitse taotlus enda nimel, kui tema teovõimet on laiendatud, või oma vanema, tema eest vastutava täiskasvanu või </w:t>
      </w:r>
      <w:r w:rsidR="00EA1A6B">
        <w:rPr>
          <w:rFonts w:ascii="Times New Roman" w:hAnsi="Times New Roman" w:cs="Times New Roman"/>
          <w:sz w:val="24"/>
          <w:szCs w:val="24"/>
        </w:rPr>
        <w:t xml:space="preserve">eestkostja ülesandeid täitva isiku </w:t>
      </w:r>
      <w:r w:rsidRPr="001E23F0">
        <w:rPr>
          <w:rFonts w:ascii="Times New Roman" w:hAnsi="Times New Roman" w:cs="Times New Roman"/>
          <w:sz w:val="24"/>
          <w:szCs w:val="24"/>
        </w:rPr>
        <w:t>kaudu.</w:t>
      </w:r>
    </w:p>
    <w:p w14:paraId="1E784811" w14:textId="77777777" w:rsidR="002D0E22" w:rsidRPr="001E23F0" w:rsidRDefault="002D0E22" w:rsidP="002D0E22">
      <w:pPr>
        <w:jc w:val="both"/>
        <w:rPr>
          <w:rFonts w:ascii="Times New Roman" w:hAnsi="Times New Roman" w:cs="Times New Roman"/>
          <w:sz w:val="24"/>
          <w:szCs w:val="24"/>
        </w:rPr>
      </w:pPr>
    </w:p>
    <w:p w14:paraId="0771645C" w14:textId="77777777" w:rsidR="002D0E22" w:rsidRPr="001E23F0" w:rsidRDefault="002D0E22" w:rsidP="002D0E22">
      <w:pPr>
        <w:jc w:val="both"/>
        <w:rPr>
          <w:rFonts w:ascii="Times New Roman" w:hAnsi="Times New Roman" w:cs="Times New Roman"/>
          <w:sz w:val="24"/>
          <w:szCs w:val="24"/>
        </w:rPr>
      </w:pPr>
      <w:r w:rsidRPr="001E23F0">
        <w:rPr>
          <w:rFonts w:ascii="Times New Roman" w:hAnsi="Times New Roman" w:cs="Times New Roman"/>
          <w:sz w:val="24"/>
          <w:szCs w:val="24"/>
        </w:rPr>
        <w:t>(2) Rahvusvahelise kaitse menetluses ei arvestata alaealise päritoluriigis kehtivat välismaalase päritoluriigi õiguse kohast teovõimelisust, kui see erineb Eesti õiguses sätestatust.</w:t>
      </w:r>
    </w:p>
    <w:p w14:paraId="2423C908" w14:textId="77777777" w:rsidR="002D0E22" w:rsidRPr="001E23F0" w:rsidRDefault="002D0E22" w:rsidP="002D0E22">
      <w:pPr>
        <w:jc w:val="both"/>
        <w:rPr>
          <w:rFonts w:ascii="Times New Roman" w:hAnsi="Times New Roman" w:cs="Times New Roman"/>
          <w:sz w:val="24"/>
          <w:szCs w:val="24"/>
        </w:rPr>
      </w:pPr>
    </w:p>
    <w:p w14:paraId="0BE406CF" w14:textId="77777777" w:rsidR="002D0E22" w:rsidRPr="001E23F0" w:rsidRDefault="002D0E22" w:rsidP="002D0E22">
      <w:pPr>
        <w:jc w:val="both"/>
        <w:rPr>
          <w:rFonts w:ascii="Times New Roman" w:hAnsi="Times New Roman" w:cs="Times New Roman"/>
          <w:sz w:val="24"/>
          <w:szCs w:val="24"/>
        </w:rPr>
      </w:pPr>
      <w:r w:rsidRPr="001E23F0">
        <w:rPr>
          <w:rFonts w:ascii="Times New Roman" w:hAnsi="Times New Roman" w:cs="Times New Roman"/>
          <w:sz w:val="24"/>
          <w:szCs w:val="24"/>
        </w:rPr>
        <w:lastRenderedPageBreak/>
        <w:t>(3) Kui taotleja vanus ei ole teada ja on põhjust arvata, et isik on alla 18-aastane, käsitatakse taotlejat alaealisena. Taotleja käsitamise alaealisena või täisealisena otsustab Politsei- ja Piirivalveamet.</w:t>
      </w:r>
    </w:p>
    <w:p w14:paraId="45E5F0F1" w14:textId="77777777" w:rsidR="002D0E22" w:rsidRPr="001E23F0" w:rsidRDefault="002D0E22" w:rsidP="002D0E22">
      <w:pPr>
        <w:jc w:val="both"/>
        <w:rPr>
          <w:rFonts w:ascii="Times New Roman" w:hAnsi="Times New Roman" w:cs="Times New Roman"/>
          <w:sz w:val="24"/>
          <w:szCs w:val="24"/>
        </w:rPr>
      </w:pPr>
    </w:p>
    <w:p w14:paraId="21591ACE" w14:textId="356E22DD" w:rsidR="002D0E22" w:rsidRPr="001E23F0" w:rsidRDefault="002D0E22" w:rsidP="002D0E22">
      <w:pPr>
        <w:jc w:val="both"/>
        <w:rPr>
          <w:rFonts w:ascii="Times New Roman" w:hAnsi="Times New Roman" w:cs="Times New Roman"/>
          <w:sz w:val="24"/>
          <w:szCs w:val="24"/>
        </w:rPr>
      </w:pPr>
      <w:r w:rsidRPr="3D45D796">
        <w:rPr>
          <w:rFonts w:ascii="Times New Roman" w:hAnsi="Times New Roman" w:cs="Times New Roman"/>
          <w:sz w:val="24"/>
          <w:szCs w:val="24"/>
        </w:rPr>
        <w:t>(4) Kui Politsei- ja Piirivalveametil tekib põhjendatud kahtlus taotleja poolt oma vanuse kohta esitatud andmete õigsuses, hinnatakse taotleja vanus</w:t>
      </w:r>
      <w:r w:rsidR="00934E3D" w:rsidRPr="3D45D796">
        <w:rPr>
          <w:rFonts w:ascii="Times New Roman" w:hAnsi="Times New Roman" w:cs="Times New Roman"/>
          <w:sz w:val="24"/>
          <w:szCs w:val="24"/>
        </w:rPr>
        <w:t>t</w:t>
      </w:r>
      <w:r w:rsidRPr="3D45D796">
        <w:rPr>
          <w:rFonts w:ascii="Times New Roman" w:hAnsi="Times New Roman" w:cs="Times New Roman"/>
          <w:sz w:val="24"/>
          <w:szCs w:val="24"/>
        </w:rPr>
        <w:t xml:space="preserve"> Euroopa Parlamendi ja nõukogu määruse (EL) 2024/1348 </w:t>
      </w:r>
      <w:del w:id="112" w:author="Autor">
        <w:r w:rsidRPr="3D45D796" w:rsidDel="002D0E22">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D0E22">
          <w:rPr>
            <w:rFonts w:ascii="Times New Roman" w:hAnsi="Times New Roman" w:cs="Times New Roman"/>
            <w:sz w:val="24"/>
            <w:szCs w:val="24"/>
          </w:rPr>
          <w:delText xml:space="preserve"> kohta)</w:delText>
        </w:r>
      </w:del>
      <w:r w:rsidRPr="3D45D796">
        <w:rPr>
          <w:rFonts w:ascii="Times New Roman" w:hAnsi="Times New Roman" w:cs="Times New Roman"/>
          <w:sz w:val="24"/>
          <w:szCs w:val="24"/>
        </w:rPr>
        <w:t xml:space="preserve"> artiklis 25 sätestatud korras.</w:t>
      </w:r>
    </w:p>
    <w:p w14:paraId="72660EB9" w14:textId="77777777" w:rsidR="002D0E22" w:rsidRPr="001E23F0" w:rsidRDefault="002D0E22" w:rsidP="002D0E22">
      <w:pPr>
        <w:jc w:val="both"/>
        <w:rPr>
          <w:rFonts w:ascii="Times New Roman" w:hAnsi="Times New Roman" w:cs="Times New Roman"/>
          <w:sz w:val="24"/>
          <w:szCs w:val="24"/>
        </w:rPr>
      </w:pPr>
    </w:p>
    <w:p w14:paraId="504FD0C2" w14:textId="77777777" w:rsidR="002D0E22" w:rsidRPr="001E23F0" w:rsidRDefault="002D0E22" w:rsidP="002D0E22">
      <w:pPr>
        <w:jc w:val="both"/>
        <w:rPr>
          <w:rFonts w:ascii="Times New Roman" w:hAnsi="Times New Roman" w:cs="Times New Roman"/>
          <w:sz w:val="24"/>
          <w:szCs w:val="24"/>
        </w:rPr>
      </w:pPr>
      <w:r w:rsidRPr="3D45D796">
        <w:rPr>
          <w:rFonts w:ascii="Times New Roman" w:hAnsi="Times New Roman" w:cs="Times New Roman"/>
          <w:sz w:val="24"/>
          <w:szCs w:val="24"/>
        </w:rPr>
        <w:t xml:space="preserve">(5) Politsei- ja Piirivalveamet </w:t>
      </w:r>
      <w:commentRangeStart w:id="113"/>
      <w:r w:rsidRPr="3D45D796">
        <w:rPr>
          <w:rFonts w:ascii="Times New Roman" w:hAnsi="Times New Roman" w:cs="Times New Roman"/>
          <w:sz w:val="24"/>
          <w:szCs w:val="24"/>
        </w:rPr>
        <w:t>võib tunnustada</w:t>
      </w:r>
      <w:commentRangeEnd w:id="113"/>
      <w:r>
        <w:commentReference w:id="113"/>
      </w:r>
      <w:r w:rsidRPr="3D45D796">
        <w:rPr>
          <w:rFonts w:ascii="Times New Roman" w:hAnsi="Times New Roman" w:cs="Times New Roman"/>
          <w:sz w:val="24"/>
          <w:szCs w:val="24"/>
        </w:rPr>
        <w:t xml:space="preserve"> teise liikmesriigi pädeva asutuse vanuse hindamise otsust.</w:t>
      </w:r>
    </w:p>
    <w:p w14:paraId="21087E91" w14:textId="77777777" w:rsidR="002D0E22" w:rsidRPr="001E23F0" w:rsidRDefault="002D0E22" w:rsidP="002D0E22">
      <w:pPr>
        <w:jc w:val="both"/>
        <w:rPr>
          <w:rFonts w:ascii="Times New Roman" w:hAnsi="Times New Roman" w:cs="Times New Roman"/>
          <w:sz w:val="24"/>
          <w:szCs w:val="24"/>
        </w:rPr>
      </w:pPr>
    </w:p>
    <w:p w14:paraId="5DEC3D37" w14:textId="77777777" w:rsidR="002D0E22" w:rsidRPr="001E23F0" w:rsidRDefault="002D0E22" w:rsidP="002D0E22">
      <w:pPr>
        <w:jc w:val="both"/>
        <w:rPr>
          <w:rFonts w:ascii="Times New Roman" w:hAnsi="Times New Roman" w:cs="Times New Roman"/>
          <w:sz w:val="24"/>
          <w:szCs w:val="24"/>
        </w:rPr>
      </w:pPr>
      <w:r w:rsidRPr="001E23F0">
        <w:rPr>
          <w:rFonts w:ascii="Times New Roman" w:hAnsi="Times New Roman" w:cs="Times New Roman"/>
          <w:sz w:val="24"/>
          <w:szCs w:val="24"/>
        </w:rPr>
        <w:t>(6) Vanuse kindlaksmääramise otsuse saab vaidlustada üksnes koos haldusakti või toiminguga, millega seoses vanuse kindlaksmääramise otsus tehti.</w:t>
      </w:r>
    </w:p>
    <w:p w14:paraId="4AF55E31" w14:textId="77777777" w:rsidR="002D0E22" w:rsidRPr="001E23F0" w:rsidRDefault="002D0E22" w:rsidP="002D0E22">
      <w:pPr>
        <w:rPr>
          <w:rFonts w:ascii="Times New Roman" w:hAnsi="Times New Roman" w:cs="Times New Roman"/>
          <w:b/>
          <w:bCs/>
          <w:sz w:val="24"/>
          <w:szCs w:val="24"/>
        </w:rPr>
      </w:pPr>
    </w:p>
    <w:p w14:paraId="422B5744" w14:textId="1C696AF0" w:rsidR="002D0E22" w:rsidRPr="001E23F0" w:rsidRDefault="002D0E22" w:rsidP="002D0E22">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D3A57" w:rsidRPr="001E23F0">
        <w:rPr>
          <w:rFonts w:ascii="Times New Roman" w:hAnsi="Times New Roman" w:cs="Times New Roman"/>
          <w:b/>
          <w:bCs/>
          <w:sz w:val="24"/>
          <w:szCs w:val="24"/>
        </w:rPr>
        <w:t>1</w:t>
      </w:r>
      <w:r w:rsidRPr="001E23F0">
        <w:rPr>
          <w:rFonts w:ascii="Times New Roman" w:hAnsi="Times New Roman" w:cs="Times New Roman"/>
          <w:b/>
          <w:bCs/>
          <w:sz w:val="24"/>
          <w:szCs w:val="24"/>
        </w:rPr>
        <w:t>. Alaealine ja saatjata alaealine taotleja</w:t>
      </w:r>
    </w:p>
    <w:p w14:paraId="13BFA0E6" w14:textId="77777777" w:rsidR="002D0E22" w:rsidRPr="001E23F0" w:rsidRDefault="002D0E22" w:rsidP="002D0E22">
      <w:pPr>
        <w:jc w:val="both"/>
        <w:rPr>
          <w:rFonts w:ascii="Times New Roman" w:hAnsi="Times New Roman" w:cs="Times New Roman"/>
          <w:b/>
          <w:bCs/>
          <w:sz w:val="24"/>
          <w:szCs w:val="24"/>
        </w:rPr>
      </w:pPr>
    </w:p>
    <w:p w14:paraId="398C5F30" w14:textId="77777777" w:rsidR="002D0E22" w:rsidRPr="001E23F0" w:rsidRDefault="002D0E22" w:rsidP="002D0E22">
      <w:pPr>
        <w:jc w:val="both"/>
        <w:rPr>
          <w:rFonts w:ascii="Times New Roman" w:hAnsi="Times New Roman" w:cs="Times New Roman"/>
          <w:sz w:val="24"/>
          <w:szCs w:val="24"/>
        </w:rPr>
      </w:pPr>
      <w:bookmarkStart w:id="114" w:name="para17lg1"/>
      <w:r w:rsidRPr="001E23F0">
        <w:rPr>
          <w:rFonts w:ascii="Times New Roman" w:hAnsi="Times New Roman" w:cs="Times New Roman"/>
          <w:sz w:val="24"/>
          <w:szCs w:val="24"/>
        </w:rPr>
        <w:t xml:space="preserve">(1) </w:t>
      </w:r>
      <w:bookmarkEnd w:id="114"/>
      <w:r w:rsidRPr="001E23F0">
        <w:rPr>
          <w:rFonts w:ascii="Times New Roman" w:hAnsi="Times New Roman" w:cs="Times New Roman"/>
          <w:sz w:val="24"/>
          <w:szCs w:val="24"/>
        </w:rPr>
        <w:t>Alaealise rahvusvahelise kaitse menetluses ja tema vastuvõtmisel arvestatakse eelkõige alaealise õigusi ja huve.</w:t>
      </w:r>
    </w:p>
    <w:p w14:paraId="592C80CA" w14:textId="77777777" w:rsidR="002D0E22" w:rsidRPr="001E23F0" w:rsidRDefault="002D0E22" w:rsidP="002D0E22">
      <w:pPr>
        <w:jc w:val="both"/>
        <w:rPr>
          <w:rFonts w:ascii="Times New Roman" w:hAnsi="Times New Roman" w:cs="Times New Roman"/>
          <w:sz w:val="24"/>
          <w:szCs w:val="24"/>
        </w:rPr>
      </w:pPr>
    </w:p>
    <w:p w14:paraId="1B55A2BF" w14:textId="2F0B9176" w:rsidR="002D0E22" w:rsidRPr="001E23F0" w:rsidRDefault="002D0E22" w:rsidP="21F1A12B">
      <w:pPr>
        <w:jc w:val="both"/>
        <w:rPr>
          <w:rFonts w:ascii="Times New Roman" w:hAnsi="Times New Roman" w:cs="Times New Roman"/>
          <w:sz w:val="24"/>
          <w:szCs w:val="24"/>
        </w:rPr>
      </w:pPr>
      <w:r w:rsidRPr="001E23F0">
        <w:rPr>
          <w:rFonts w:ascii="Times New Roman" w:hAnsi="Times New Roman" w:cs="Times New Roman"/>
          <w:sz w:val="24"/>
          <w:szCs w:val="24"/>
        </w:rPr>
        <w:t xml:space="preserve">(2) Teavet oma õiguste ja kohustuste kohta rahvusvahelise kaitse menetluses, sealhulgas teavet vastuvõtutingimuste kohta antakse saatjata alaealisele talle eakohasel viisil, mis tagab, et saatjata alaealine saab sellest teabest aru. Saatjata alaealisele antakse nimetatud teave </w:t>
      </w:r>
      <w:r w:rsidR="00EA1A6B">
        <w:rPr>
          <w:rFonts w:ascii="Times New Roman" w:hAnsi="Times New Roman" w:cs="Times New Roman"/>
          <w:sz w:val="24"/>
          <w:szCs w:val="24"/>
        </w:rPr>
        <w:t xml:space="preserve">eestkostja ülesandeid täitva isiku </w:t>
      </w:r>
      <w:r w:rsidRPr="001E23F0">
        <w:rPr>
          <w:rFonts w:ascii="Times New Roman" w:hAnsi="Times New Roman" w:cs="Times New Roman"/>
          <w:sz w:val="24"/>
          <w:szCs w:val="24"/>
        </w:rPr>
        <w:t xml:space="preserve">juuresolekul. </w:t>
      </w:r>
    </w:p>
    <w:p w14:paraId="3F51394D" w14:textId="77777777" w:rsidR="002D0E22" w:rsidRPr="001E23F0" w:rsidRDefault="002D0E22" w:rsidP="002D0E22">
      <w:pPr>
        <w:jc w:val="both"/>
        <w:rPr>
          <w:rFonts w:ascii="Times New Roman" w:hAnsi="Times New Roman" w:cs="Times New Roman"/>
          <w:sz w:val="24"/>
          <w:szCs w:val="24"/>
        </w:rPr>
      </w:pPr>
    </w:p>
    <w:p w14:paraId="2A10167E" w14:textId="77777777" w:rsidR="002D0E22" w:rsidRPr="001E23F0" w:rsidRDefault="002D0E22" w:rsidP="002D0E22">
      <w:pPr>
        <w:jc w:val="both"/>
        <w:rPr>
          <w:rFonts w:ascii="Times New Roman" w:hAnsi="Times New Roman" w:cs="Times New Roman"/>
          <w:sz w:val="24"/>
          <w:szCs w:val="24"/>
        </w:rPr>
      </w:pPr>
      <w:bookmarkStart w:id="115" w:name="_Hlk191031014"/>
      <w:r w:rsidRPr="001E23F0">
        <w:rPr>
          <w:rFonts w:ascii="Times New Roman" w:hAnsi="Times New Roman" w:cs="Times New Roman"/>
          <w:sz w:val="24"/>
          <w:szCs w:val="24"/>
        </w:rPr>
        <w:t>(3) Alaealisel rahvusvahelise kaitse taotlejal on õigus:</w:t>
      </w:r>
    </w:p>
    <w:p w14:paraId="463B993E" w14:textId="77777777" w:rsidR="002D0E22" w:rsidRPr="001E23F0" w:rsidRDefault="002D0E22" w:rsidP="002D0E22">
      <w:pPr>
        <w:jc w:val="both"/>
        <w:rPr>
          <w:rFonts w:ascii="Times New Roman" w:hAnsi="Times New Roman" w:cs="Times New Roman"/>
          <w:sz w:val="24"/>
          <w:szCs w:val="24"/>
        </w:rPr>
      </w:pPr>
      <w:r w:rsidRPr="001E23F0">
        <w:rPr>
          <w:rFonts w:ascii="Times New Roman" w:hAnsi="Times New Roman" w:cs="Times New Roman"/>
          <w:sz w:val="24"/>
          <w:szCs w:val="24"/>
        </w:rPr>
        <w:t>1) saada juurdepääs haridusele vastavalt põhikooli- ja gümnaasiumiseaduses sätestatud korrale kahe kuu jooksul rahvusvahelise kaitse taotluse esitamisest arvates, kui ta on koolikohustuslik;</w:t>
      </w:r>
    </w:p>
    <w:p w14:paraId="7772C593" w14:textId="77777777" w:rsidR="002D0E22" w:rsidRPr="001E23F0" w:rsidRDefault="002D0E22" w:rsidP="002D0E22">
      <w:pPr>
        <w:jc w:val="both"/>
        <w:rPr>
          <w:rFonts w:ascii="Times New Roman" w:hAnsi="Times New Roman" w:cs="Times New Roman"/>
          <w:sz w:val="24"/>
          <w:szCs w:val="24"/>
        </w:rPr>
      </w:pPr>
      <w:r w:rsidRPr="001E23F0">
        <w:rPr>
          <w:rFonts w:ascii="Times New Roman" w:hAnsi="Times New Roman" w:cs="Times New Roman"/>
          <w:sz w:val="24"/>
          <w:szCs w:val="24"/>
        </w:rPr>
        <w:t>2) saada haridusele juurdepääsu tagamiseks ettevalmistavat koolitust, sealhulgas keeleõpet.</w:t>
      </w:r>
    </w:p>
    <w:bookmarkEnd w:id="115"/>
    <w:p w14:paraId="09128161" w14:textId="77777777" w:rsidR="002D0E22" w:rsidRPr="001E23F0" w:rsidRDefault="002D0E22" w:rsidP="002D0E22">
      <w:pPr>
        <w:jc w:val="both"/>
        <w:rPr>
          <w:rFonts w:ascii="Times New Roman" w:hAnsi="Times New Roman" w:cs="Times New Roman"/>
          <w:sz w:val="24"/>
          <w:szCs w:val="24"/>
        </w:rPr>
      </w:pPr>
    </w:p>
    <w:p w14:paraId="25FA2C26" w14:textId="77777777" w:rsidR="002D0E22" w:rsidRPr="001E23F0" w:rsidRDefault="002D0E22" w:rsidP="002D0E22">
      <w:pPr>
        <w:jc w:val="both"/>
        <w:rPr>
          <w:rFonts w:ascii="Times New Roman" w:hAnsi="Times New Roman" w:cs="Times New Roman"/>
          <w:sz w:val="24"/>
          <w:szCs w:val="24"/>
        </w:rPr>
      </w:pPr>
      <w:r w:rsidRPr="001E23F0">
        <w:rPr>
          <w:rFonts w:ascii="Times New Roman" w:hAnsi="Times New Roman" w:cs="Times New Roman"/>
          <w:sz w:val="24"/>
          <w:szCs w:val="24"/>
        </w:rPr>
        <w:t>(4) Juurdepääs gümnaasiumiharidusele tagatakse ka juhul, kui alaealine on menetluse kestel saanud täisealiseks.</w:t>
      </w:r>
    </w:p>
    <w:p w14:paraId="6950C60D" w14:textId="77777777" w:rsidR="002D0E22" w:rsidRPr="001E23F0" w:rsidRDefault="002D0E22" w:rsidP="002D0E22">
      <w:pPr>
        <w:jc w:val="both"/>
        <w:rPr>
          <w:rFonts w:ascii="Times New Roman" w:hAnsi="Times New Roman" w:cs="Times New Roman"/>
          <w:sz w:val="24"/>
          <w:szCs w:val="24"/>
        </w:rPr>
      </w:pPr>
    </w:p>
    <w:p w14:paraId="5ACAE2DF" w14:textId="08732AE0" w:rsidR="002D0E22"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(5) Saatjata alaealine rahvusvahelise kaitse taotleja või saaja paigutatakse rahvusvahelise kaitse taotlejate majutuskeskusesse, suunatakse asendushooldusele või täisealise sugulase juurde. Saatjata alaealisele tagatakse käesoleva seaduse § 43 lõikes 1 nimetatud teenuste osutamine ka juhul, kui saatjata alaealine suunatakse asendushooldusele või täisealise sugulase juurde.</w:t>
      </w:r>
      <w:r w:rsidR="002D0E22" w:rsidRPr="00BC16BD">
        <w:rPr>
          <w:rFonts w:ascii="Times New Roman" w:hAnsi="Times New Roman" w:cs="Times New Roman"/>
        </w:rPr>
        <w:br/>
      </w:r>
    </w:p>
    <w:p w14:paraId="5104D2FE" w14:textId="2458BD9E" w:rsidR="002D0E22" w:rsidRPr="001E23F0" w:rsidRDefault="002D0E22" w:rsidP="007B4C8C">
      <w:pPr>
        <w:jc w:val="both"/>
        <w:rPr>
          <w:rFonts w:ascii="Times New Roman" w:hAnsi="Times New Roman" w:cs="Times New Roman"/>
          <w:b/>
          <w:bCs/>
          <w:sz w:val="24"/>
          <w:szCs w:val="24"/>
        </w:rPr>
      </w:pPr>
      <w:r w:rsidRPr="001E23F0">
        <w:rPr>
          <w:rFonts w:ascii="Times New Roman" w:hAnsi="Times New Roman" w:cs="Times New Roman"/>
          <w:sz w:val="24"/>
          <w:szCs w:val="24"/>
        </w:rPr>
        <w:t>(</w:t>
      </w:r>
      <w:r w:rsidR="001F463C" w:rsidRPr="001E23F0">
        <w:rPr>
          <w:rFonts w:ascii="Times New Roman" w:hAnsi="Times New Roman" w:cs="Times New Roman"/>
          <w:sz w:val="24"/>
          <w:szCs w:val="24"/>
        </w:rPr>
        <w:t>6</w:t>
      </w:r>
      <w:r w:rsidRPr="001E23F0">
        <w:rPr>
          <w:rFonts w:ascii="Times New Roman" w:hAnsi="Times New Roman" w:cs="Times New Roman"/>
          <w:sz w:val="24"/>
          <w:szCs w:val="24"/>
        </w:rPr>
        <w:t>) Saatjata alaealise perekonnaliikmete otsimist alustab Politsei- ja Piirivalveamet võimalikult kiiresti pärast rahvusvahelise kaitse taotluse esitamist.</w:t>
      </w:r>
    </w:p>
    <w:p w14:paraId="6B8E7E97" w14:textId="1C402E9F" w:rsidR="007B4C8C" w:rsidRPr="001E23F0" w:rsidRDefault="007B4C8C" w:rsidP="00E51686">
      <w:pPr>
        <w:rPr>
          <w:rFonts w:ascii="Times New Roman" w:hAnsi="Times New Roman" w:cs="Times New Roman"/>
          <w:sz w:val="24"/>
          <w:szCs w:val="24"/>
        </w:rPr>
      </w:pPr>
    </w:p>
    <w:p w14:paraId="79AC7BE8" w14:textId="6122FCBA" w:rsidR="0005663A" w:rsidRPr="001E23F0" w:rsidRDefault="00E51686" w:rsidP="0005663A">
      <w:pPr>
        <w:jc w:val="center"/>
        <w:rPr>
          <w:rFonts w:ascii="Times New Roman" w:hAnsi="Times New Roman" w:cs="Times New Roman"/>
          <w:b/>
          <w:bCs/>
          <w:sz w:val="24"/>
          <w:szCs w:val="24"/>
        </w:rPr>
      </w:pPr>
      <w:r w:rsidRPr="001E23F0">
        <w:rPr>
          <w:rFonts w:ascii="Times New Roman" w:hAnsi="Times New Roman" w:cs="Times New Roman"/>
          <w:b/>
          <w:bCs/>
          <w:sz w:val="24"/>
          <w:szCs w:val="24"/>
        </w:rPr>
        <w:t>2.</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peatükk</w:t>
      </w:r>
    </w:p>
    <w:p w14:paraId="1EB81E2E" w14:textId="0F1CAA0C" w:rsidR="00E51686" w:rsidRPr="001E23F0" w:rsidRDefault="0005663A" w:rsidP="0005663A">
      <w:pPr>
        <w:jc w:val="center"/>
        <w:rPr>
          <w:rFonts w:ascii="Times New Roman" w:hAnsi="Times New Roman" w:cs="Times New Roman"/>
          <w:b/>
          <w:bCs/>
          <w:sz w:val="24"/>
          <w:szCs w:val="24"/>
        </w:rPr>
      </w:pPr>
      <w:bookmarkStart w:id="116" w:name="ptk2"/>
      <w:bookmarkEnd w:id="116"/>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MENETLUS</w:t>
      </w:r>
    </w:p>
    <w:p w14:paraId="48C73BEA" w14:textId="77777777" w:rsidR="0081200A" w:rsidRPr="001E23F0" w:rsidRDefault="0081200A" w:rsidP="0005663A">
      <w:pPr>
        <w:jc w:val="center"/>
        <w:rPr>
          <w:rFonts w:ascii="Times New Roman" w:hAnsi="Times New Roman" w:cs="Times New Roman"/>
          <w:b/>
          <w:bCs/>
          <w:sz w:val="24"/>
          <w:szCs w:val="24"/>
        </w:rPr>
      </w:pPr>
    </w:p>
    <w:p w14:paraId="4D0B470F" w14:textId="250E5B88" w:rsidR="0081200A" w:rsidRPr="001E23F0" w:rsidRDefault="0081200A" w:rsidP="0081200A">
      <w:pPr>
        <w:jc w:val="center"/>
        <w:rPr>
          <w:rFonts w:ascii="Times New Roman" w:hAnsi="Times New Roman" w:cs="Times New Roman"/>
          <w:b/>
          <w:bCs/>
          <w:sz w:val="24"/>
          <w:szCs w:val="24"/>
        </w:rPr>
      </w:pPr>
      <w:r w:rsidRPr="001E23F0">
        <w:rPr>
          <w:rFonts w:ascii="Times New Roman" w:hAnsi="Times New Roman" w:cs="Times New Roman"/>
          <w:b/>
          <w:bCs/>
          <w:sz w:val="24"/>
          <w:szCs w:val="24"/>
        </w:rPr>
        <w:t>1. jagu</w:t>
      </w:r>
    </w:p>
    <w:p w14:paraId="79BE574F" w14:textId="6C1C8E50" w:rsidR="0081200A" w:rsidRPr="001E23F0" w:rsidRDefault="0081200A" w:rsidP="0081200A">
      <w:pPr>
        <w:jc w:val="center"/>
        <w:rPr>
          <w:rFonts w:ascii="Times New Roman" w:hAnsi="Times New Roman" w:cs="Times New Roman"/>
          <w:b/>
          <w:bCs/>
          <w:sz w:val="24"/>
          <w:szCs w:val="24"/>
        </w:rPr>
      </w:pPr>
      <w:commentRangeStart w:id="117"/>
      <w:r w:rsidRPr="3D45D796">
        <w:rPr>
          <w:rFonts w:ascii="Times New Roman" w:hAnsi="Times New Roman" w:cs="Times New Roman"/>
          <w:b/>
          <w:bCs/>
          <w:sz w:val="24"/>
          <w:szCs w:val="24"/>
        </w:rPr>
        <w:t>Isiku tuvastamine ja isikusamasuse kontrollimine</w:t>
      </w:r>
      <w:commentRangeEnd w:id="117"/>
      <w:r>
        <w:commentReference w:id="117"/>
      </w:r>
    </w:p>
    <w:p w14:paraId="75849417" w14:textId="77777777" w:rsidR="0081200A" w:rsidRPr="001E23F0" w:rsidRDefault="0081200A" w:rsidP="0005663A">
      <w:pPr>
        <w:jc w:val="center"/>
        <w:rPr>
          <w:rFonts w:ascii="Times New Roman" w:hAnsi="Times New Roman" w:cs="Times New Roman"/>
          <w:b/>
          <w:bCs/>
          <w:sz w:val="24"/>
          <w:szCs w:val="24"/>
        </w:rPr>
      </w:pPr>
    </w:p>
    <w:p w14:paraId="5BCBB90A" w14:textId="32DB6589" w:rsidR="0081200A" w:rsidRPr="001E23F0" w:rsidRDefault="0081200A" w:rsidP="0081200A">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D3A57" w:rsidRPr="001E23F0">
        <w:rPr>
          <w:rFonts w:ascii="Times New Roman" w:hAnsi="Times New Roman" w:cs="Times New Roman"/>
          <w:b/>
          <w:bCs/>
          <w:sz w:val="24"/>
          <w:szCs w:val="24"/>
        </w:rPr>
        <w:t>2</w:t>
      </w:r>
      <w:r w:rsidRPr="001E23F0">
        <w:rPr>
          <w:rFonts w:ascii="Times New Roman" w:hAnsi="Times New Roman" w:cs="Times New Roman"/>
          <w:b/>
          <w:bCs/>
          <w:sz w:val="24"/>
          <w:szCs w:val="24"/>
        </w:rPr>
        <w:t>. Isiku tuvastamine ja isikusamasuse kontrollimine</w:t>
      </w:r>
    </w:p>
    <w:p w14:paraId="758104B8" w14:textId="77777777" w:rsidR="0081200A" w:rsidRPr="001E23F0" w:rsidRDefault="0081200A" w:rsidP="0081200A">
      <w:pPr>
        <w:jc w:val="both"/>
        <w:rPr>
          <w:rFonts w:ascii="Times New Roman" w:hAnsi="Times New Roman" w:cs="Times New Roman"/>
          <w:b/>
          <w:bCs/>
          <w:sz w:val="24"/>
          <w:szCs w:val="24"/>
        </w:rPr>
      </w:pPr>
    </w:p>
    <w:p w14:paraId="3186AE05" w14:textId="77777777"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(1) Euroopa ühise varjupaigasüsteemi õigusaktidest ja käesolevast seadusest tulenevate menetlustoimingute sooritamisel on haldusorgan kohustatud tuvastama isiku või kontrollima tema isikusamasust.</w:t>
      </w:r>
    </w:p>
    <w:p w14:paraId="61BE5F99" w14:textId="77777777" w:rsidR="0081200A" w:rsidRPr="001E23F0" w:rsidRDefault="0081200A" w:rsidP="0081200A">
      <w:pPr>
        <w:jc w:val="both"/>
        <w:rPr>
          <w:rFonts w:ascii="Times New Roman" w:hAnsi="Times New Roman" w:cs="Times New Roman"/>
          <w:sz w:val="24"/>
          <w:szCs w:val="24"/>
        </w:rPr>
      </w:pPr>
    </w:p>
    <w:p w14:paraId="16CEB32F" w14:textId="77777777"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lastRenderedPageBreak/>
        <w:t>(2) Isik on kohustatud võimaldama oma isiku tuvastamist ja isikusamasuse kontrollimist.</w:t>
      </w:r>
    </w:p>
    <w:p w14:paraId="742DEF9F" w14:textId="77777777" w:rsidR="0081200A" w:rsidRPr="001E23F0" w:rsidRDefault="0081200A" w:rsidP="0081200A">
      <w:pPr>
        <w:jc w:val="both"/>
        <w:rPr>
          <w:rFonts w:ascii="Times New Roman" w:hAnsi="Times New Roman" w:cs="Times New Roman"/>
          <w:sz w:val="24"/>
          <w:szCs w:val="24"/>
        </w:rPr>
      </w:pPr>
    </w:p>
    <w:p w14:paraId="73577153" w14:textId="0408FE6B" w:rsidR="0081200A" w:rsidRPr="001E23F0" w:rsidRDefault="0081200A" w:rsidP="0081200A">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D3A57" w:rsidRPr="001E23F0">
        <w:rPr>
          <w:rFonts w:ascii="Times New Roman" w:hAnsi="Times New Roman" w:cs="Times New Roman"/>
          <w:b/>
          <w:bCs/>
          <w:sz w:val="24"/>
          <w:szCs w:val="24"/>
        </w:rPr>
        <w:t>3</w:t>
      </w:r>
      <w:r w:rsidRPr="001E23F0">
        <w:rPr>
          <w:rFonts w:ascii="Times New Roman" w:hAnsi="Times New Roman" w:cs="Times New Roman"/>
          <w:b/>
          <w:bCs/>
          <w:sz w:val="24"/>
          <w:szCs w:val="24"/>
        </w:rPr>
        <w:t>. Isiku tuvastamine isikut tõendava dokumendi alusel</w:t>
      </w:r>
    </w:p>
    <w:p w14:paraId="7BF273B5" w14:textId="77777777" w:rsidR="0081200A" w:rsidRPr="001E23F0" w:rsidRDefault="0081200A" w:rsidP="0081200A">
      <w:pPr>
        <w:jc w:val="both"/>
        <w:rPr>
          <w:rFonts w:ascii="Times New Roman" w:hAnsi="Times New Roman" w:cs="Times New Roman"/>
          <w:b/>
          <w:bCs/>
          <w:sz w:val="24"/>
          <w:szCs w:val="24"/>
        </w:rPr>
      </w:pPr>
    </w:p>
    <w:p w14:paraId="3CDFBAE2" w14:textId="77777777"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(1) Isik on kohustatud esitama isiku tuvastamiseks ja isikusamasuse kontrollimiseks haldusorgani nõudmisel isikut tõendava dokumendi.</w:t>
      </w:r>
    </w:p>
    <w:p w14:paraId="53CD1591" w14:textId="77777777" w:rsidR="0081200A" w:rsidRPr="001E23F0" w:rsidRDefault="0081200A" w:rsidP="0081200A">
      <w:pPr>
        <w:jc w:val="both"/>
        <w:rPr>
          <w:rFonts w:ascii="Times New Roman" w:hAnsi="Times New Roman" w:cs="Times New Roman"/>
          <w:sz w:val="24"/>
          <w:szCs w:val="24"/>
        </w:rPr>
      </w:pPr>
    </w:p>
    <w:p w14:paraId="29ADDF71" w14:textId="77777777"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(2) Isik tuvastatakse ja tema isikusamasust kontrollitakse isikut tõendavate dokumentide seaduse § 2 lõikes 2 sätestatud dokumendi alusel või välisriigi reisidokumendi alusel.</w:t>
      </w:r>
    </w:p>
    <w:p w14:paraId="7973AC02" w14:textId="77777777" w:rsidR="0081200A" w:rsidRPr="001E23F0" w:rsidRDefault="0081200A" w:rsidP="0081200A">
      <w:pPr>
        <w:jc w:val="both"/>
        <w:rPr>
          <w:rFonts w:ascii="Times New Roman" w:hAnsi="Times New Roman" w:cs="Times New Roman"/>
          <w:sz w:val="24"/>
          <w:szCs w:val="24"/>
        </w:rPr>
      </w:pPr>
    </w:p>
    <w:p w14:paraId="2FB6432A" w14:textId="289650FE" w:rsidR="0081200A" w:rsidRPr="001E23F0" w:rsidRDefault="0081200A" w:rsidP="0081200A">
      <w:pPr>
        <w:jc w:val="both"/>
        <w:rPr>
          <w:rFonts w:ascii="Times New Roman" w:hAnsi="Times New Roman" w:cs="Times New Roman"/>
          <w:sz w:val="24"/>
          <w:szCs w:val="24"/>
        </w:rPr>
      </w:pPr>
      <w:r w:rsidRPr="3D45D796">
        <w:rPr>
          <w:rFonts w:ascii="Times New Roman" w:hAnsi="Times New Roman" w:cs="Times New Roman"/>
          <w:sz w:val="24"/>
          <w:szCs w:val="24"/>
        </w:rPr>
        <w:t xml:space="preserve">(3) Alla </w:t>
      </w:r>
      <w:commentRangeStart w:id="118"/>
      <w:r w:rsidRPr="3D45D796">
        <w:rPr>
          <w:rFonts w:ascii="Times New Roman" w:hAnsi="Times New Roman" w:cs="Times New Roman"/>
          <w:sz w:val="24"/>
          <w:szCs w:val="24"/>
        </w:rPr>
        <w:t>15-aastase välismaalase isik tuvastatakse seadusliku esindaja</w:t>
      </w:r>
      <w:commentRangeEnd w:id="118"/>
      <w:r>
        <w:commentReference w:id="118"/>
      </w:r>
      <w:r w:rsidRPr="3D45D796">
        <w:rPr>
          <w:rFonts w:ascii="Times New Roman" w:hAnsi="Times New Roman" w:cs="Times New Roman"/>
          <w:sz w:val="24"/>
          <w:szCs w:val="24"/>
        </w:rPr>
        <w:t xml:space="preserve"> ütluste ja muude tõendite alusel, kui talle ei ole välja antud käesoleva paragrahvi lõikes 2 nimetatud dokumenti.</w:t>
      </w:r>
    </w:p>
    <w:p w14:paraId="7D40AE08" w14:textId="77777777" w:rsidR="0081200A" w:rsidRPr="001E23F0" w:rsidRDefault="0081200A" w:rsidP="0081200A">
      <w:pPr>
        <w:jc w:val="both"/>
        <w:rPr>
          <w:rFonts w:ascii="Times New Roman" w:hAnsi="Times New Roman" w:cs="Times New Roman"/>
          <w:sz w:val="24"/>
          <w:szCs w:val="24"/>
        </w:rPr>
      </w:pPr>
    </w:p>
    <w:p w14:paraId="7E3B74D3" w14:textId="76F5B2E0"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(4) Kui välismaalasel ei ole käesoleva paragrahvi lõikes 2 nimetatud dokumenti, siis vajaduse korral tuvastatakse tema isik või kontrollitakse isikusamasust muude tõendite alusel.</w:t>
      </w:r>
    </w:p>
    <w:p w14:paraId="7DCC8FBF" w14:textId="77777777" w:rsidR="0081200A" w:rsidRPr="001E23F0" w:rsidRDefault="0081200A" w:rsidP="0081200A">
      <w:pPr>
        <w:jc w:val="both"/>
        <w:rPr>
          <w:rFonts w:ascii="Times New Roman" w:hAnsi="Times New Roman" w:cs="Times New Roman"/>
          <w:sz w:val="24"/>
          <w:szCs w:val="24"/>
        </w:rPr>
      </w:pPr>
    </w:p>
    <w:p w14:paraId="49FDC94C" w14:textId="1865AFFB" w:rsidR="0081200A" w:rsidRPr="001E23F0" w:rsidRDefault="0081200A" w:rsidP="0081200A">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D3A57" w:rsidRPr="001E23F0">
        <w:rPr>
          <w:rFonts w:ascii="Times New Roman" w:hAnsi="Times New Roman" w:cs="Times New Roman"/>
          <w:b/>
          <w:bCs/>
          <w:sz w:val="24"/>
          <w:szCs w:val="24"/>
        </w:rPr>
        <w:t>4</w:t>
      </w:r>
      <w:r w:rsidRPr="001E23F0">
        <w:rPr>
          <w:rFonts w:ascii="Times New Roman" w:hAnsi="Times New Roman" w:cs="Times New Roman"/>
          <w:b/>
          <w:bCs/>
          <w:sz w:val="24"/>
          <w:szCs w:val="24"/>
        </w:rPr>
        <w:t>. Isiku tuvastamine biomeetriliste andmete põhjal</w:t>
      </w:r>
    </w:p>
    <w:p w14:paraId="466E0848" w14:textId="77777777" w:rsidR="0081200A" w:rsidRPr="001E23F0" w:rsidRDefault="0081200A" w:rsidP="0081200A">
      <w:pPr>
        <w:jc w:val="both"/>
        <w:rPr>
          <w:rFonts w:ascii="Times New Roman" w:hAnsi="Times New Roman" w:cs="Times New Roman"/>
          <w:b/>
          <w:bCs/>
          <w:sz w:val="24"/>
          <w:szCs w:val="24"/>
        </w:rPr>
      </w:pPr>
    </w:p>
    <w:p w14:paraId="42ECE7FB" w14:textId="76BCBC06"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(1) Isiku tuvastamiseks ja isikusamasuse kontrollimiseks võib välismaalaselt võtta biomeetrilisi andmeid ja neid töödelda.</w:t>
      </w:r>
    </w:p>
    <w:p w14:paraId="0A85580C" w14:textId="77777777" w:rsidR="0081200A" w:rsidRPr="001E23F0" w:rsidRDefault="0081200A" w:rsidP="0081200A">
      <w:pPr>
        <w:jc w:val="both"/>
        <w:rPr>
          <w:rFonts w:ascii="Times New Roman" w:hAnsi="Times New Roman" w:cs="Times New Roman"/>
          <w:sz w:val="24"/>
          <w:szCs w:val="24"/>
        </w:rPr>
      </w:pPr>
    </w:p>
    <w:p w14:paraId="0925DEF7" w14:textId="77777777" w:rsidR="00226945"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(2) Isik on kohustatud haldusorgani nõudmisel võimaldama biomeetriliste andmete võtmist.</w:t>
      </w:r>
    </w:p>
    <w:p w14:paraId="7AFDAC4A" w14:textId="25FA88E1" w:rsidR="0081200A" w:rsidRPr="001E23F0" w:rsidRDefault="0081200A" w:rsidP="0081200A">
      <w:pPr>
        <w:jc w:val="both"/>
        <w:rPr>
          <w:rFonts w:ascii="Times New Roman" w:hAnsi="Times New Roman" w:cs="Times New Roman"/>
          <w:sz w:val="24"/>
          <w:szCs w:val="24"/>
        </w:rPr>
      </w:pPr>
    </w:p>
    <w:p w14:paraId="70C77D34" w14:textId="19D49DE8" w:rsidR="0081200A" w:rsidRPr="001E23F0" w:rsidRDefault="0081200A" w:rsidP="0081200A">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D3A57" w:rsidRPr="001E23F0">
        <w:rPr>
          <w:rFonts w:ascii="Times New Roman" w:hAnsi="Times New Roman" w:cs="Times New Roman"/>
          <w:b/>
          <w:bCs/>
          <w:sz w:val="24"/>
          <w:szCs w:val="24"/>
        </w:rPr>
        <w:t>5</w:t>
      </w:r>
      <w:r w:rsidRPr="001E23F0">
        <w:rPr>
          <w:rFonts w:ascii="Times New Roman" w:hAnsi="Times New Roman" w:cs="Times New Roman"/>
          <w:b/>
          <w:bCs/>
          <w:sz w:val="24"/>
          <w:szCs w:val="24"/>
        </w:rPr>
        <w:t>. Isiku tuvastamine DNA andmete põhjal</w:t>
      </w:r>
    </w:p>
    <w:p w14:paraId="4F7C795A" w14:textId="77777777" w:rsidR="00882DC2" w:rsidRPr="001E23F0" w:rsidRDefault="00882DC2" w:rsidP="0081200A">
      <w:pPr>
        <w:jc w:val="both"/>
        <w:rPr>
          <w:rFonts w:ascii="Times New Roman" w:hAnsi="Times New Roman" w:cs="Times New Roman"/>
          <w:sz w:val="24"/>
          <w:szCs w:val="24"/>
        </w:rPr>
      </w:pPr>
    </w:p>
    <w:p w14:paraId="293420B0" w14:textId="3A75AD0C" w:rsidR="00882DC2"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(1) Isiku tuvastamiseks ja isikusamasuse kontrollimiseks võib välismaalaselt võtta DNA proovi ja vastavaid andmeid töödelda, kui teisiti ei ole võimalik välismaalase isikut tuvastada või tema isikusamasust kontrollida.</w:t>
      </w:r>
    </w:p>
    <w:p w14:paraId="7D261EB9" w14:textId="77777777" w:rsidR="00882DC2" w:rsidRPr="001E23F0" w:rsidRDefault="00882DC2" w:rsidP="0081200A">
      <w:pPr>
        <w:jc w:val="both"/>
        <w:rPr>
          <w:rFonts w:ascii="Times New Roman" w:hAnsi="Times New Roman" w:cs="Times New Roman"/>
          <w:sz w:val="24"/>
          <w:szCs w:val="24"/>
        </w:rPr>
      </w:pPr>
    </w:p>
    <w:p w14:paraId="1D3A5F06" w14:textId="4FD6C3E6"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(2) Alaealiselt DNA proovide võtmise otsustamisel arvestatakse eelkõige alaealise õiguste ja huvidega.</w:t>
      </w:r>
    </w:p>
    <w:p w14:paraId="78AD9948" w14:textId="77777777" w:rsidR="00226945" w:rsidRPr="001E23F0" w:rsidRDefault="00226945" w:rsidP="0081200A">
      <w:pPr>
        <w:jc w:val="both"/>
        <w:rPr>
          <w:rFonts w:ascii="Times New Roman" w:hAnsi="Times New Roman" w:cs="Times New Roman"/>
          <w:sz w:val="24"/>
          <w:szCs w:val="24"/>
        </w:rPr>
      </w:pPr>
    </w:p>
    <w:p w14:paraId="635C1995" w14:textId="7515CF71"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(3) Isik on kohustatud haldusorgani nõudmisel võimaldama DNA proovi võtmist.</w:t>
      </w:r>
    </w:p>
    <w:p w14:paraId="5F06ED7F" w14:textId="77777777" w:rsidR="00882DC2" w:rsidRPr="001E23F0" w:rsidRDefault="00882DC2" w:rsidP="0081200A">
      <w:pPr>
        <w:jc w:val="both"/>
        <w:rPr>
          <w:rFonts w:ascii="Times New Roman" w:hAnsi="Times New Roman" w:cs="Times New Roman"/>
          <w:sz w:val="24"/>
          <w:szCs w:val="24"/>
        </w:rPr>
      </w:pPr>
    </w:p>
    <w:p w14:paraId="41141246" w14:textId="77777777" w:rsidR="00882DC2"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(4) Isikult DNA proovide võtmisel lähtutakse korrakaitseseaduse § 33 lõike 5 alusel kehtestatud korrast.</w:t>
      </w:r>
    </w:p>
    <w:p w14:paraId="3F1DE18B" w14:textId="77777777" w:rsidR="00882DC2" w:rsidRPr="001E23F0" w:rsidRDefault="00882DC2" w:rsidP="0081200A">
      <w:pPr>
        <w:jc w:val="both"/>
        <w:rPr>
          <w:rFonts w:ascii="Times New Roman" w:hAnsi="Times New Roman" w:cs="Times New Roman"/>
          <w:sz w:val="24"/>
          <w:szCs w:val="24"/>
        </w:rPr>
      </w:pPr>
    </w:p>
    <w:p w14:paraId="5A601F43" w14:textId="18D2B5A1" w:rsidR="0081200A" w:rsidRPr="001E23F0" w:rsidRDefault="0081200A" w:rsidP="0081200A">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882DC2" w:rsidRPr="001E23F0">
        <w:rPr>
          <w:rFonts w:ascii="Times New Roman" w:hAnsi="Times New Roman" w:cs="Times New Roman"/>
          <w:b/>
          <w:bCs/>
          <w:sz w:val="24"/>
          <w:szCs w:val="24"/>
        </w:rPr>
        <w:t>2</w:t>
      </w:r>
      <w:r w:rsidR="00FD3A57" w:rsidRPr="001E23F0">
        <w:rPr>
          <w:rFonts w:ascii="Times New Roman" w:hAnsi="Times New Roman" w:cs="Times New Roman"/>
          <w:b/>
          <w:bCs/>
          <w:sz w:val="24"/>
          <w:szCs w:val="24"/>
        </w:rPr>
        <w:t>6</w:t>
      </w:r>
      <w:r w:rsidRPr="001E23F0">
        <w:rPr>
          <w:rFonts w:ascii="Times New Roman" w:hAnsi="Times New Roman" w:cs="Times New Roman"/>
          <w:b/>
          <w:bCs/>
          <w:sz w:val="24"/>
          <w:szCs w:val="24"/>
        </w:rPr>
        <w:t>. Isiku tuvastamine muude tõendite põhjal</w:t>
      </w:r>
    </w:p>
    <w:p w14:paraId="32EB008A" w14:textId="77777777" w:rsidR="00882DC2" w:rsidRPr="001E23F0" w:rsidRDefault="00882DC2" w:rsidP="0081200A">
      <w:pPr>
        <w:jc w:val="both"/>
        <w:rPr>
          <w:rFonts w:ascii="Times New Roman" w:hAnsi="Times New Roman" w:cs="Times New Roman"/>
          <w:b/>
          <w:bCs/>
          <w:sz w:val="24"/>
          <w:szCs w:val="24"/>
        </w:rPr>
      </w:pPr>
    </w:p>
    <w:p w14:paraId="74CBAB94" w14:textId="4482319F" w:rsidR="00882DC2"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Haldusorgan võib isiku tuvastada või isikusamasust kontrollida käesolevas seaduses nimetamata muude haldusorganile teadaolevate andmete põhjal, sealhulgas varasemalt isiku suhtes läbiviidud menetlustes kogutud või andmekogudes töödeldavate andmete põhjal.</w:t>
      </w:r>
      <w:r w:rsidR="0081200A" w:rsidRPr="00BC16BD">
        <w:rPr>
          <w:rFonts w:ascii="Times New Roman" w:hAnsi="Times New Roman" w:cs="Times New Roman"/>
        </w:rPr>
        <w:br/>
      </w:r>
    </w:p>
    <w:p w14:paraId="674CCDB9" w14:textId="54AFD6F8" w:rsidR="0081200A" w:rsidRPr="001E23F0" w:rsidRDefault="0081200A" w:rsidP="0081200A">
      <w:pPr>
        <w:jc w:val="both"/>
        <w:rPr>
          <w:rFonts w:ascii="Times New Roman" w:hAnsi="Times New Roman" w:cs="Times New Roman"/>
          <w:b/>
          <w:bCs/>
          <w:sz w:val="24"/>
          <w:szCs w:val="24"/>
        </w:rPr>
      </w:pPr>
      <w:bookmarkStart w:id="119" w:name="_Hlk196237903"/>
      <w:commentRangeStart w:id="120"/>
      <w:r w:rsidRPr="001E23F0">
        <w:rPr>
          <w:rFonts w:ascii="Times New Roman" w:hAnsi="Times New Roman" w:cs="Times New Roman"/>
          <w:b/>
          <w:bCs/>
          <w:sz w:val="24"/>
          <w:szCs w:val="24"/>
        </w:rPr>
        <w:t xml:space="preserve">§ </w:t>
      </w:r>
      <w:r w:rsidR="00882DC2" w:rsidRPr="001E23F0">
        <w:rPr>
          <w:rFonts w:ascii="Times New Roman" w:hAnsi="Times New Roman" w:cs="Times New Roman"/>
          <w:b/>
          <w:bCs/>
          <w:sz w:val="24"/>
          <w:szCs w:val="24"/>
        </w:rPr>
        <w:t>2</w:t>
      </w:r>
      <w:r w:rsidR="00FD3A57" w:rsidRPr="001E23F0">
        <w:rPr>
          <w:rFonts w:ascii="Times New Roman" w:hAnsi="Times New Roman" w:cs="Times New Roman"/>
          <w:b/>
          <w:bCs/>
          <w:sz w:val="24"/>
          <w:szCs w:val="24"/>
        </w:rPr>
        <w:t>7</w:t>
      </w:r>
      <w:r w:rsidRPr="001E23F0">
        <w:rPr>
          <w:rFonts w:ascii="Times New Roman" w:hAnsi="Times New Roman" w:cs="Times New Roman"/>
          <w:b/>
          <w:bCs/>
          <w:sz w:val="24"/>
          <w:szCs w:val="24"/>
        </w:rPr>
        <w:t>. Automaatse biomeetrilise isikutuvastuse süsteemi andmekogu</w:t>
      </w:r>
      <w:commentRangeEnd w:id="120"/>
      <w:r w:rsidR="00342CC0">
        <w:rPr>
          <w:rStyle w:val="Kommentaariviide"/>
        </w:rPr>
        <w:commentReference w:id="120"/>
      </w:r>
    </w:p>
    <w:p w14:paraId="1687A07D" w14:textId="77777777" w:rsidR="00882DC2" w:rsidRPr="001E23F0" w:rsidRDefault="00882DC2" w:rsidP="0081200A">
      <w:pPr>
        <w:jc w:val="both"/>
        <w:rPr>
          <w:rFonts w:ascii="Times New Roman" w:hAnsi="Times New Roman" w:cs="Times New Roman"/>
          <w:b/>
          <w:bCs/>
          <w:sz w:val="24"/>
          <w:szCs w:val="24"/>
        </w:rPr>
      </w:pPr>
    </w:p>
    <w:p w14:paraId="087D2560" w14:textId="0A95B088"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 xml:space="preserve">(1) Automaatse biomeetrilise isikutuvastuse süsteemi andmekogu (edaspidi </w:t>
      </w:r>
      <w:r w:rsidRPr="5DF44272">
        <w:rPr>
          <w:rFonts w:ascii="Times New Roman" w:hAnsi="Times New Roman" w:cs="Times New Roman"/>
          <w:i/>
          <w:iCs/>
          <w:sz w:val="24"/>
          <w:szCs w:val="24"/>
        </w:rPr>
        <w:t>andmekogu ABIS</w:t>
      </w:r>
      <w:r w:rsidRPr="001E23F0">
        <w:rPr>
          <w:rFonts w:ascii="Times New Roman" w:hAnsi="Times New Roman" w:cs="Times New Roman"/>
          <w:sz w:val="24"/>
          <w:szCs w:val="24"/>
        </w:rPr>
        <w:t>) on elektrooniline andmekogu, mille eesmärk käesoleva seaduse tähenduses on töödelda rahvusvahelise kaitse menetluses võetud biomeetrilisi andmeid isiku tuvastamiseks ja isikusamasuse kontrollimiseks</w:t>
      </w:r>
      <w:r w:rsidR="00627C68">
        <w:rPr>
          <w:rFonts w:ascii="Times New Roman" w:hAnsi="Times New Roman" w:cs="Times New Roman"/>
          <w:sz w:val="24"/>
          <w:szCs w:val="24"/>
        </w:rPr>
        <w:t xml:space="preserve"> ning biomeetriliste </w:t>
      </w:r>
      <w:r w:rsidR="00627C68" w:rsidRPr="001E23F0">
        <w:rPr>
          <w:rFonts w:ascii="Times New Roman" w:hAnsi="Times New Roman" w:cs="Times New Roman"/>
          <w:sz w:val="24"/>
          <w:szCs w:val="24"/>
        </w:rPr>
        <w:t>andmete edastami</w:t>
      </w:r>
      <w:r w:rsidR="00627C68">
        <w:rPr>
          <w:rFonts w:ascii="Times New Roman" w:hAnsi="Times New Roman" w:cs="Times New Roman"/>
          <w:sz w:val="24"/>
          <w:szCs w:val="24"/>
        </w:rPr>
        <w:t>seks</w:t>
      </w:r>
      <w:r w:rsidR="00627C68" w:rsidRPr="001E23F0">
        <w:rPr>
          <w:rFonts w:ascii="Times New Roman" w:hAnsi="Times New Roman" w:cs="Times New Roman"/>
          <w:sz w:val="24"/>
          <w:szCs w:val="24"/>
        </w:rPr>
        <w:t xml:space="preserve"> Eurodac-süsteemi </w:t>
      </w:r>
      <w:r w:rsidR="0034198E">
        <w:rPr>
          <w:rFonts w:ascii="Times New Roman" w:hAnsi="Times New Roman" w:cs="Times New Roman"/>
          <w:sz w:val="24"/>
          <w:szCs w:val="24"/>
        </w:rPr>
        <w:t xml:space="preserve">ja Eurodac-süsteemist saadud biomeetriliste andmete võrdlemiseks </w:t>
      </w:r>
      <w:r w:rsidR="00627C68" w:rsidRPr="001E23F0">
        <w:rPr>
          <w:rFonts w:ascii="Times New Roman" w:hAnsi="Times New Roman" w:cs="Times New Roman"/>
          <w:sz w:val="24"/>
          <w:szCs w:val="24"/>
        </w:rPr>
        <w:t>vastavalt Euroopa Parlamendi ja nõukogu määrusele (EL) 2024/1358 (Eurodac-süsteemi kohta)</w:t>
      </w:r>
      <w:r w:rsidRPr="001E23F0">
        <w:rPr>
          <w:rFonts w:ascii="Times New Roman" w:hAnsi="Times New Roman" w:cs="Times New Roman"/>
          <w:sz w:val="24"/>
          <w:szCs w:val="24"/>
        </w:rPr>
        <w:t>.</w:t>
      </w:r>
    </w:p>
    <w:p w14:paraId="5330F920" w14:textId="77777777" w:rsidR="00882DC2" w:rsidRPr="001E23F0" w:rsidRDefault="00882DC2" w:rsidP="0081200A">
      <w:pPr>
        <w:jc w:val="both"/>
        <w:rPr>
          <w:rFonts w:ascii="Times New Roman" w:hAnsi="Times New Roman" w:cs="Times New Roman"/>
          <w:sz w:val="24"/>
          <w:szCs w:val="24"/>
        </w:rPr>
      </w:pPr>
    </w:p>
    <w:p w14:paraId="440F8E52" w14:textId="77777777"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lastRenderedPageBreak/>
        <w:t>(2) Käesolevas seaduses sätestatud menetlustes võib isiku tuvastamiseks ja isikusamasuse kontrollimiseks töödelda isikut tõendavate dokumentide seaduse, kodakondsuse seaduse, konsulaarseaduse, kriminaalmenetluse seadustiku, vangistusseaduse, välismaalaste seaduse, väljasõidukohustuse ja sissesõidukeelu seaduse ning väärteomenetluse seadustiku alusel andmekogusse ABIS kantud andmeid.</w:t>
      </w:r>
    </w:p>
    <w:p w14:paraId="50734BB6" w14:textId="77777777" w:rsidR="00882DC2" w:rsidRPr="001E23F0" w:rsidRDefault="00882DC2" w:rsidP="0081200A">
      <w:pPr>
        <w:jc w:val="both"/>
        <w:rPr>
          <w:rFonts w:ascii="Times New Roman" w:hAnsi="Times New Roman" w:cs="Times New Roman"/>
          <w:sz w:val="24"/>
          <w:szCs w:val="24"/>
        </w:rPr>
      </w:pPr>
    </w:p>
    <w:p w14:paraId="23D3AD58" w14:textId="77777777"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(3) Käesoleva paragrahvi lõikes 2 nimetatud seaduste alusel andmekogusse ABIS kantud andmeid võib töödelda avaliku korra ja riigi julgeoleku tagamise eesmärgil isiku tuvastamiseks ja isikusamasuse kontrollimiseks üksnes juhul, kui isikut ei ole võimalik tuvastada või tema isikusamasust kontrollida käesoleva seaduse alusel andmekogusse ABIS kantud andmete alusel.</w:t>
      </w:r>
    </w:p>
    <w:p w14:paraId="2B71AC9C" w14:textId="77777777" w:rsidR="00882DC2" w:rsidRPr="001E23F0" w:rsidRDefault="00882DC2" w:rsidP="0081200A">
      <w:pPr>
        <w:jc w:val="both"/>
        <w:rPr>
          <w:rFonts w:ascii="Times New Roman" w:hAnsi="Times New Roman" w:cs="Times New Roman"/>
          <w:sz w:val="24"/>
          <w:szCs w:val="24"/>
        </w:rPr>
      </w:pPr>
    </w:p>
    <w:p w14:paraId="25FB98D0" w14:textId="4D9B1A90" w:rsidR="00226945"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(4) Andmekogusse ABIS kantud andmete töötlemisele kohaldatakse isikut tõendavate dokumentide seaduse §-s 15</w:t>
      </w:r>
      <w:r w:rsidRPr="001E23F0">
        <w:rPr>
          <w:rFonts w:ascii="Times New Roman" w:hAnsi="Times New Roman" w:cs="Times New Roman"/>
          <w:sz w:val="24"/>
          <w:szCs w:val="24"/>
          <w:vertAlign w:val="superscript"/>
        </w:rPr>
        <w:t>5</w:t>
      </w:r>
      <w:r w:rsidRPr="001E23F0">
        <w:rPr>
          <w:rFonts w:ascii="Times New Roman" w:hAnsi="Times New Roman" w:cs="Times New Roman"/>
          <w:sz w:val="24"/>
          <w:szCs w:val="24"/>
        </w:rPr>
        <w:t xml:space="preserve"> sätestatut.</w:t>
      </w:r>
    </w:p>
    <w:p w14:paraId="692FE8DC" w14:textId="77777777" w:rsidR="005110A8" w:rsidRPr="001E23F0" w:rsidRDefault="005110A8" w:rsidP="0081200A">
      <w:pPr>
        <w:jc w:val="both"/>
        <w:rPr>
          <w:rFonts w:ascii="Times New Roman" w:hAnsi="Times New Roman" w:cs="Times New Roman"/>
          <w:sz w:val="24"/>
          <w:szCs w:val="24"/>
        </w:rPr>
      </w:pPr>
    </w:p>
    <w:p w14:paraId="70C134F8" w14:textId="5BE2AC97" w:rsidR="008003F4" w:rsidRDefault="008003F4" w:rsidP="0081200A">
      <w:pPr>
        <w:jc w:val="both"/>
        <w:rPr>
          <w:rFonts w:ascii="Times New Roman" w:hAnsi="Times New Roman" w:cs="Times New Roman"/>
          <w:sz w:val="24"/>
          <w:szCs w:val="24"/>
        </w:rPr>
      </w:pPr>
      <w:r>
        <w:rPr>
          <w:rFonts w:ascii="Times New Roman" w:hAnsi="Times New Roman" w:cs="Times New Roman"/>
          <w:sz w:val="24"/>
          <w:szCs w:val="24"/>
        </w:rPr>
        <w:t>(5) Andmekogu ABIS põhimääruse kehtestab Vabariigi Valitsus määrusega.</w:t>
      </w:r>
    </w:p>
    <w:p w14:paraId="512DE1B9" w14:textId="77777777" w:rsidR="008003F4" w:rsidRDefault="008003F4" w:rsidP="0081200A">
      <w:pPr>
        <w:jc w:val="both"/>
        <w:rPr>
          <w:rFonts w:ascii="Times New Roman" w:hAnsi="Times New Roman" w:cs="Times New Roman"/>
          <w:sz w:val="24"/>
          <w:szCs w:val="24"/>
        </w:rPr>
      </w:pPr>
    </w:p>
    <w:p w14:paraId="6125427D" w14:textId="1C8C65E6"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w:t>
      </w:r>
      <w:r w:rsidR="008003F4">
        <w:rPr>
          <w:rFonts w:ascii="Times New Roman" w:hAnsi="Times New Roman" w:cs="Times New Roman"/>
          <w:sz w:val="24"/>
          <w:szCs w:val="24"/>
        </w:rPr>
        <w:t>6</w:t>
      </w:r>
      <w:r w:rsidRPr="001E23F0">
        <w:rPr>
          <w:rFonts w:ascii="Times New Roman" w:hAnsi="Times New Roman" w:cs="Times New Roman"/>
          <w:sz w:val="24"/>
          <w:szCs w:val="24"/>
        </w:rPr>
        <w:t>) Andmekogu ABIS vastutav töötleja on Politsei- ja Piirivalveamet.</w:t>
      </w:r>
    </w:p>
    <w:p w14:paraId="72AE98BA" w14:textId="77777777" w:rsidR="00882DC2" w:rsidRPr="001E23F0" w:rsidRDefault="00882DC2" w:rsidP="0081200A">
      <w:pPr>
        <w:jc w:val="both"/>
        <w:rPr>
          <w:rFonts w:ascii="Times New Roman" w:hAnsi="Times New Roman" w:cs="Times New Roman"/>
          <w:sz w:val="24"/>
          <w:szCs w:val="24"/>
        </w:rPr>
      </w:pPr>
    </w:p>
    <w:p w14:paraId="3D5A17A6" w14:textId="035EB134" w:rsidR="00251959" w:rsidRPr="00251959" w:rsidRDefault="00251959" w:rsidP="00251959">
      <w:pPr>
        <w:jc w:val="both"/>
        <w:rPr>
          <w:rFonts w:ascii="Times New Roman" w:hAnsi="Times New Roman" w:cs="Times New Roman"/>
          <w:sz w:val="24"/>
          <w:szCs w:val="24"/>
        </w:rPr>
      </w:pPr>
      <w:r w:rsidRPr="00251959">
        <w:rPr>
          <w:rFonts w:ascii="Times New Roman" w:hAnsi="Times New Roman" w:cs="Times New Roman"/>
          <w:sz w:val="24"/>
          <w:szCs w:val="24"/>
        </w:rPr>
        <w:t>(</w:t>
      </w:r>
      <w:r w:rsidR="008003F4">
        <w:rPr>
          <w:rFonts w:ascii="Times New Roman" w:hAnsi="Times New Roman" w:cs="Times New Roman"/>
          <w:sz w:val="24"/>
          <w:szCs w:val="24"/>
        </w:rPr>
        <w:t>7</w:t>
      </w:r>
      <w:r w:rsidRPr="00251959">
        <w:rPr>
          <w:rFonts w:ascii="Times New Roman" w:hAnsi="Times New Roman" w:cs="Times New Roman"/>
          <w:sz w:val="24"/>
          <w:szCs w:val="24"/>
        </w:rPr>
        <w:t>) Andmekogu ABIS põhimääruses sätestatakse andmekogu ABIS pidamise kord, sealhulgas:</w:t>
      </w:r>
    </w:p>
    <w:p w14:paraId="444A06D5" w14:textId="77777777" w:rsidR="00251959" w:rsidRPr="00251959" w:rsidRDefault="00251959" w:rsidP="00251959">
      <w:pPr>
        <w:jc w:val="both"/>
        <w:rPr>
          <w:rFonts w:ascii="Times New Roman" w:hAnsi="Times New Roman" w:cs="Times New Roman"/>
          <w:sz w:val="24"/>
          <w:szCs w:val="24"/>
        </w:rPr>
      </w:pPr>
      <w:r w:rsidRPr="00251959">
        <w:rPr>
          <w:rFonts w:ascii="Times New Roman" w:hAnsi="Times New Roman" w:cs="Times New Roman"/>
          <w:sz w:val="24"/>
          <w:szCs w:val="24"/>
        </w:rPr>
        <w:t>1) andmeandjad ja nendelt saadavad andmed;</w:t>
      </w:r>
    </w:p>
    <w:p w14:paraId="66F4F6D0" w14:textId="77777777" w:rsidR="00251959" w:rsidRPr="00251959" w:rsidRDefault="00251959" w:rsidP="00251959">
      <w:pPr>
        <w:jc w:val="both"/>
        <w:rPr>
          <w:rFonts w:ascii="Times New Roman" w:hAnsi="Times New Roman" w:cs="Times New Roman"/>
          <w:sz w:val="24"/>
          <w:szCs w:val="24"/>
        </w:rPr>
      </w:pPr>
      <w:r w:rsidRPr="00251959">
        <w:rPr>
          <w:rFonts w:ascii="Times New Roman" w:hAnsi="Times New Roman" w:cs="Times New Roman"/>
          <w:sz w:val="24"/>
          <w:szCs w:val="24"/>
        </w:rPr>
        <w:t>2) täpsem andmekoosseis;</w:t>
      </w:r>
    </w:p>
    <w:p w14:paraId="5EAD76CE" w14:textId="77777777" w:rsidR="00251959" w:rsidRPr="00251959" w:rsidRDefault="00251959" w:rsidP="00251959">
      <w:pPr>
        <w:jc w:val="both"/>
        <w:rPr>
          <w:rFonts w:ascii="Times New Roman" w:hAnsi="Times New Roman" w:cs="Times New Roman"/>
          <w:sz w:val="24"/>
          <w:szCs w:val="24"/>
        </w:rPr>
      </w:pPr>
      <w:r w:rsidRPr="00251959">
        <w:rPr>
          <w:rFonts w:ascii="Times New Roman" w:hAnsi="Times New Roman" w:cs="Times New Roman"/>
          <w:sz w:val="24"/>
          <w:szCs w:val="24"/>
        </w:rPr>
        <w:t>3) andmekogudevaheline andmevahetus;</w:t>
      </w:r>
    </w:p>
    <w:p w14:paraId="3FB3B698" w14:textId="77777777" w:rsidR="00251959" w:rsidRPr="00251959" w:rsidRDefault="00251959" w:rsidP="00251959">
      <w:pPr>
        <w:jc w:val="both"/>
        <w:rPr>
          <w:rFonts w:ascii="Times New Roman" w:hAnsi="Times New Roman" w:cs="Times New Roman"/>
          <w:sz w:val="24"/>
          <w:szCs w:val="24"/>
        </w:rPr>
      </w:pPr>
      <w:r w:rsidRPr="00251959">
        <w:rPr>
          <w:rFonts w:ascii="Times New Roman" w:hAnsi="Times New Roman" w:cs="Times New Roman"/>
          <w:sz w:val="24"/>
          <w:szCs w:val="24"/>
        </w:rPr>
        <w:t>4) vastutava töötleja ülesanded;</w:t>
      </w:r>
    </w:p>
    <w:p w14:paraId="6C70C56D" w14:textId="77777777" w:rsidR="00251959" w:rsidRPr="00251959" w:rsidRDefault="00251959" w:rsidP="00251959">
      <w:pPr>
        <w:jc w:val="both"/>
        <w:rPr>
          <w:rFonts w:ascii="Times New Roman" w:hAnsi="Times New Roman" w:cs="Times New Roman"/>
          <w:sz w:val="24"/>
          <w:szCs w:val="24"/>
        </w:rPr>
      </w:pPr>
      <w:r w:rsidRPr="00251959">
        <w:rPr>
          <w:rFonts w:ascii="Times New Roman" w:hAnsi="Times New Roman" w:cs="Times New Roman"/>
          <w:sz w:val="24"/>
          <w:szCs w:val="24"/>
        </w:rPr>
        <w:t>5) volitatud töötleja ja tema ülesanded;</w:t>
      </w:r>
    </w:p>
    <w:p w14:paraId="3D52C921" w14:textId="77777777" w:rsidR="00251959" w:rsidRDefault="00251959" w:rsidP="00251959">
      <w:pPr>
        <w:jc w:val="both"/>
        <w:rPr>
          <w:rFonts w:ascii="Times New Roman" w:hAnsi="Times New Roman" w:cs="Times New Roman"/>
          <w:sz w:val="24"/>
          <w:szCs w:val="24"/>
        </w:rPr>
      </w:pPr>
      <w:r w:rsidRPr="00251959">
        <w:rPr>
          <w:rFonts w:ascii="Times New Roman" w:hAnsi="Times New Roman" w:cs="Times New Roman"/>
          <w:sz w:val="24"/>
          <w:szCs w:val="24"/>
        </w:rPr>
        <w:t>6) andmetele juurdepääsu ja andmete väljastamise kord;</w:t>
      </w:r>
    </w:p>
    <w:p w14:paraId="70DC2221" w14:textId="7A88D178" w:rsidR="00627C68" w:rsidRPr="00251959" w:rsidRDefault="00627C68" w:rsidP="00251959">
      <w:pPr>
        <w:jc w:val="both"/>
        <w:rPr>
          <w:rFonts w:ascii="Times New Roman" w:hAnsi="Times New Roman" w:cs="Times New Roman"/>
          <w:sz w:val="24"/>
          <w:szCs w:val="24"/>
        </w:rPr>
      </w:pPr>
      <w:r>
        <w:rPr>
          <w:rFonts w:ascii="Times New Roman" w:hAnsi="Times New Roman" w:cs="Times New Roman"/>
          <w:sz w:val="24"/>
          <w:szCs w:val="24"/>
        </w:rPr>
        <w:t>7) andmete täpsemad säilitustähtajad;</w:t>
      </w:r>
    </w:p>
    <w:p w14:paraId="2BFACB6F" w14:textId="75ED890C" w:rsidR="00251959" w:rsidRPr="00251959" w:rsidRDefault="00627C68" w:rsidP="00251959">
      <w:pPr>
        <w:jc w:val="both"/>
        <w:rPr>
          <w:rFonts w:ascii="Times New Roman" w:hAnsi="Times New Roman" w:cs="Times New Roman"/>
          <w:sz w:val="24"/>
          <w:szCs w:val="24"/>
        </w:rPr>
      </w:pPr>
      <w:r>
        <w:rPr>
          <w:rFonts w:ascii="Times New Roman" w:hAnsi="Times New Roman" w:cs="Times New Roman"/>
          <w:sz w:val="24"/>
          <w:szCs w:val="24"/>
        </w:rPr>
        <w:t>8</w:t>
      </w:r>
      <w:r w:rsidR="00251959" w:rsidRPr="00251959">
        <w:rPr>
          <w:rFonts w:ascii="Times New Roman" w:hAnsi="Times New Roman" w:cs="Times New Roman"/>
          <w:sz w:val="24"/>
          <w:szCs w:val="24"/>
        </w:rPr>
        <w:t>) muud korralduslikud küsimused.“.</w:t>
      </w:r>
    </w:p>
    <w:p w14:paraId="6228E729" w14:textId="77777777" w:rsidR="00882DC2" w:rsidRPr="001E23F0" w:rsidRDefault="00882DC2" w:rsidP="0081200A">
      <w:pPr>
        <w:jc w:val="both"/>
        <w:rPr>
          <w:rFonts w:ascii="Times New Roman" w:hAnsi="Times New Roman" w:cs="Times New Roman"/>
          <w:sz w:val="24"/>
          <w:szCs w:val="24"/>
        </w:rPr>
      </w:pPr>
    </w:p>
    <w:p w14:paraId="2F9C2E67" w14:textId="6BE907E8" w:rsidR="0081200A" w:rsidRPr="001E23F0" w:rsidRDefault="0081200A" w:rsidP="0081200A">
      <w:pPr>
        <w:jc w:val="both"/>
        <w:rPr>
          <w:rFonts w:ascii="Times New Roman" w:hAnsi="Times New Roman" w:cs="Times New Roman"/>
          <w:sz w:val="24"/>
          <w:szCs w:val="24"/>
        </w:rPr>
      </w:pPr>
      <w:r w:rsidRPr="001E23F0">
        <w:rPr>
          <w:rFonts w:ascii="Times New Roman" w:hAnsi="Times New Roman" w:cs="Times New Roman"/>
          <w:sz w:val="24"/>
          <w:szCs w:val="24"/>
        </w:rPr>
        <w:t>(</w:t>
      </w:r>
      <w:r w:rsidR="008003F4">
        <w:rPr>
          <w:rFonts w:ascii="Times New Roman" w:hAnsi="Times New Roman" w:cs="Times New Roman"/>
          <w:sz w:val="24"/>
          <w:szCs w:val="24"/>
        </w:rPr>
        <w:t>8</w:t>
      </w:r>
      <w:r w:rsidRPr="001E23F0">
        <w:rPr>
          <w:rFonts w:ascii="Times New Roman" w:hAnsi="Times New Roman" w:cs="Times New Roman"/>
          <w:sz w:val="24"/>
          <w:szCs w:val="24"/>
        </w:rPr>
        <w:t>) Andmekogusse ABIS kantavaid andmeid säilitatakse kõige kauem 50 aastat</w:t>
      </w:r>
      <w:r w:rsidR="00627C68">
        <w:rPr>
          <w:rFonts w:ascii="Times New Roman" w:hAnsi="Times New Roman" w:cs="Times New Roman"/>
          <w:sz w:val="24"/>
          <w:szCs w:val="24"/>
        </w:rPr>
        <w:t>. Andmete täpsem säilitustähtaeg kehtestatakse andmekogu põhimääruses.</w:t>
      </w:r>
    </w:p>
    <w:p w14:paraId="458CF128" w14:textId="77777777" w:rsidR="00882DC2" w:rsidRPr="001E23F0" w:rsidRDefault="00882DC2" w:rsidP="0081200A">
      <w:pPr>
        <w:jc w:val="both"/>
        <w:rPr>
          <w:rFonts w:ascii="Times New Roman" w:hAnsi="Times New Roman" w:cs="Times New Roman"/>
          <w:sz w:val="24"/>
          <w:szCs w:val="24"/>
        </w:rPr>
      </w:pPr>
    </w:p>
    <w:p w14:paraId="24120EF8" w14:textId="0A0D2B29" w:rsidR="0081200A" w:rsidRPr="001E23F0" w:rsidRDefault="0081200A" w:rsidP="00C4485F">
      <w:pPr>
        <w:jc w:val="both"/>
        <w:rPr>
          <w:rFonts w:ascii="Times New Roman" w:hAnsi="Times New Roman" w:cs="Times New Roman"/>
          <w:sz w:val="24"/>
          <w:szCs w:val="24"/>
        </w:rPr>
      </w:pPr>
      <w:r w:rsidRPr="001E23F0">
        <w:rPr>
          <w:rFonts w:ascii="Times New Roman" w:hAnsi="Times New Roman" w:cs="Times New Roman"/>
          <w:sz w:val="24"/>
          <w:szCs w:val="24"/>
        </w:rPr>
        <w:t>(</w:t>
      </w:r>
      <w:r w:rsidR="008003F4">
        <w:rPr>
          <w:rFonts w:ascii="Times New Roman" w:hAnsi="Times New Roman" w:cs="Times New Roman"/>
          <w:sz w:val="24"/>
          <w:szCs w:val="24"/>
        </w:rPr>
        <w:t>9</w:t>
      </w:r>
      <w:r w:rsidRPr="001E23F0">
        <w:rPr>
          <w:rFonts w:ascii="Times New Roman" w:hAnsi="Times New Roman" w:cs="Times New Roman"/>
          <w:sz w:val="24"/>
          <w:szCs w:val="24"/>
        </w:rPr>
        <w:t>) Andmekogus ABIS sisalduvad andmed on juurdepääsupiiranguga ning on tunnistatud asutusesiseseks kasutamiseks mõeldud teabeks.</w:t>
      </w:r>
    </w:p>
    <w:bookmarkEnd w:id="119"/>
    <w:p w14:paraId="150CDC79" w14:textId="77777777" w:rsidR="00EB2160" w:rsidRPr="001E23F0" w:rsidRDefault="00EB2160" w:rsidP="000A0767">
      <w:pPr>
        <w:rPr>
          <w:rFonts w:ascii="Times New Roman" w:hAnsi="Times New Roman" w:cs="Times New Roman"/>
          <w:b/>
          <w:bCs/>
          <w:sz w:val="24"/>
          <w:szCs w:val="24"/>
        </w:rPr>
      </w:pPr>
    </w:p>
    <w:p w14:paraId="144F3226" w14:textId="4E124976" w:rsidR="0005663A" w:rsidRPr="001E23F0" w:rsidRDefault="000A0767" w:rsidP="0005663A">
      <w:pPr>
        <w:jc w:val="center"/>
        <w:rPr>
          <w:rFonts w:ascii="Times New Roman" w:hAnsi="Times New Roman" w:cs="Times New Roman"/>
          <w:b/>
          <w:bCs/>
          <w:sz w:val="24"/>
          <w:szCs w:val="24"/>
        </w:rPr>
      </w:pPr>
      <w:r w:rsidRPr="001E23F0">
        <w:rPr>
          <w:rFonts w:ascii="Times New Roman" w:hAnsi="Times New Roman" w:cs="Times New Roman"/>
          <w:b/>
          <w:bCs/>
          <w:sz w:val="24"/>
          <w:szCs w:val="24"/>
        </w:rPr>
        <w:t>2</w:t>
      </w:r>
      <w:r w:rsidR="00E5168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jagu</w:t>
      </w:r>
    </w:p>
    <w:p w14:paraId="186A7BB7" w14:textId="1AEAE894" w:rsidR="00E51686" w:rsidRPr="001E23F0" w:rsidRDefault="00E51686" w:rsidP="0005663A">
      <w:pPr>
        <w:jc w:val="center"/>
        <w:rPr>
          <w:rFonts w:ascii="Times New Roman" w:hAnsi="Times New Roman" w:cs="Times New Roman"/>
          <w:b/>
          <w:bCs/>
          <w:sz w:val="24"/>
          <w:szCs w:val="24"/>
        </w:rPr>
      </w:pP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menetlus</w:t>
      </w:r>
      <w:bookmarkStart w:id="121" w:name="jg1"/>
      <w:bookmarkEnd w:id="121"/>
    </w:p>
    <w:p w14:paraId="7BBF4F39" w14:textId="77777777" w:rsidR="0005663A" w:rsidRPr="001E23F0" w:rsidRDefault="0005663A" w:rsidP="0005663A">
      <w:pPr>
        <w:rPr>
          <w:rFonts w:ascii="Times New Roman" w:hAnsi="Times New Roman" w:cs="Times New Roman"/>
          <w:b/>
          <w:bCs/>
          <w:sz w:val="24"/>
          <w:szCs w:val="24"/>
        </w:rPr>
      </w:pPr>
    </w:p>
    <w:p w14:paraId="4818ED60" w14:textId="70B49488"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882DC2" w:rsidRPr="001E23F0">
        <w:rPr>
          <w:rFonts w:ascii="Times New Roman" w:hAnsi="Times New Roman" w:cs="Times New Roman"/>
          <w:b/>
          <w:bCs/>
          <w:sz w:val="24"/>
          <w:szCs w:val="24"/>
        </w:rPr>
        <w:t>2</w:t>
      </w:r>
      <w:r w:rsidR="00FD3A57" w:rsidRPr="001E23F0">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esitamine</w:t>
      </w:r>
    </w:p>
    <w:p w14:paraId="6E584CBA" w14:textId="77777777" w:rsidR="00226945" w:rsidRPr="001E23F0" w:rsidRDefault="00226945" w:rsidP="00E51686">
      <w:pPr>
        <w:rPr>
          <w:rFonts w:ascii="Times New Roman" w:hAnsi="Times New Roman" w:cs="Times New Roman"/>
          <w:b/>
          <w:bCs/>
          <w:sz w:val="24"/>
          <w:szCs w:val="24"/>
        </w:rPr>
      </w:pPr>
    </w:p>
    <w:p w14:paraId="452698A7" w14:textId="40B15FEA" w:rsidR="000C37FF" w:rsidRPr="001E23F0" w:rsidRDefault="000C37FF" w:rsidP="00893294">
      <w:pPr>
        <w:jc w:val="both"/>
        <w:rPr>
          <w:rFonts w:ascii="Times New Roman" w:hAnsi="Times New Roman" w:cs="Times New Roman"/>
          <w:sz w:val="24"/>
          <w:szCs w:val="24"/>
        </w:rPr>
      </w:pPr>
      <w:r w:rsidRPr="001E23F0">
        <w:rPr>
          <w:rFonts w:ascii="Times New Roman" w:hAnsi="Times New Roman" w:cs="Times New Roman"/>
          <w:sz w:val="24"/>
          <w:szCs w:val="24"/>
        </w:rPr>
        <w:t>(1) Rahvusvahelise kaitse taotlusena käsitatakse välismaalase mistahes viisil esitatud sooviavaldust enda pagulasena või täiendava kaitse saajana tunnustamiseks ja rahvusvahelise kaitse saamiseks.</w:t>
      </w:r>
    </w:p>
    <w:p w14:paraId="48DEA271" w14:textId="77777777" w:rsidR="000C37FF" w:rsidRPr="001E23F0" w:rsidRDefault="000C37FF" w:rsidP="00893294">
      <w:pPr>
        <w:jc w:val="both"/>
        <w:rPr>
          <w:rFonts w:ascii="Times New Roman" w:hAnsi="Times New Roman" w:cs="Times New Roman"/>
          <w:sz w:val="24"/>
          <w:szCs w:val="24"/>
        </w:rPr>
      </w:pPr>
    </w:p>
    <w:p w14:paraId="7F576A2A" w14:textId="37649341" w:rsidR="00E51686" w:rsidRPr="001E23F0" w:rsidRDefault="00E51686" w:rsidP="00893294">
      <w:pPr>
        <w:jc w:val="both"/>
        <w:rPr>
          <w:rFonts w:ascii="Times New Roman" w:hAnsi="Times New Roman" w:cs="Times New Roman"/>
          <w:sz w:val="24"/>
          <w:szCs w:val="24"/>
        </w:rPr>
      </w:pPr>
      <w:r w:rsidRPr="001E23F0">
        <w:rPr>
          <w:rFonts w:ascii="Times New Roman" w:hAnsi="Times New Roman" w:cs="Times New Roman"/>
          <w:sz w:val="24"/>
          <w:szCs w:val="24"/>
        </w:rPr>
        <w:t>(</w:t>
      </w:r>
      <w:r w:rsidR="000C37FF" w:rsidRPr="001E23F0">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viivitamatult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saabumist.</w:t>
      </w:r>
    </w:p>
    <w:p w14:paraId="74FB5B8D" w14:textId="77777777" w:rsidR="009C3419" w:rsidRPr="001E23F0" w:rsidRDefault="009C3419" w:rsidP="00893294">
      <w:pPr>
        <w:jc w:val="both"/>
        <w:rPr>
          <w:rFonts w:ascii="Times New Roman" w:hAnsi="Times New Roman" w:cs="Times New Roman"/>
          <w:sz w:val="24"/>
          <w:szCs w:val="24"/>
        </w:rPr>
      </w:pPr>
    </w:p>
    <w:p w14:paraId="073F551A" w14:textId="228B7182" w:rsidR="00271E68" w:rsidRPr="001E23F0" w:rsidRDefault="00E51686" w:rsidP="00893294">
      <w:pPr>
        <w:jc w:val="both"/>
        <w:rPr>
          <w:rFonts w:ascii="Times New Roman" w:hAnsi="Times New Roman" w:cs="Times New Roman"/>
          <w:sz w:val="24"/>
          <w:szCs w:val="24"/>
        </w:rPr>
      </w:pPr>
      <w:r w:rsidRPr="001E23F0">
        <w:rPr>
          <w:rFonts w:ascii="Times New Roman" w:hAnsi="Times New Roman" w:cs="Times New Roman"/>
          <w:sz w:val="24"/>
          <w:szCs w:val="24"/>
        </w:rPr>
        <w:t>(</w:t>
      </w:r>
      <w:r w:rsidR="000C37FF"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Ümberasustamise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raames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vastuvõetava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territooriumil.</w:t>
      </w:r>
    </w:p>
    <w:p w14:paraId="445083C2" w14:textId="77777777" w:rsidR="00271E68" w:rsidRPr="001E23F0" w:rsidRDefault="00271E68" w:rsidP="00893294">
      <w:pPr>
        <w:jc w:val="both"/>
        <w:rPr>
          <w:rFonts w:ascii="Times New Roman" w:hAnsi="Times New Roman" w:cs="Times New Roman"/>
          <w:sz w:val="24"/>
          <w:szCs w:val="24"/>
        </w:rPr>
      </w:pPr>
    </w:p>
    <w:p w14:paraId="35AD7306" w14:textId="322BD358" w:rsidR="00271E68" w:rsidRPr="001E23F0" w:rsidRDefault="00E51686" w:rsidP="00893294">
      <w:pPr>
        <w:jc w:val="both"/>
        <w:rPr>
          <w:rFonts w:ascii="Times New Roman" w:hAnsi="Times New Roman" w:cs="Times New Roman"/>
          <w:sz w:val="24"/>
          <w:szCs w:val="24"/>
        </w:rPr>
      </w:pPr>
      <w:r w:rsidRPr="001E23F0">
        <w:rPr>
          <w:rFonts w:ascii="Times New Roman" w:hAnsi="Times New Roman" w:cs="Times New Roman"/>
          <w:sz w:val="24"/>
          <w:szCs w:val="24"/>
        </w:rPr>
        <w:t>(</w:t>
      </w:r>
      <w:r w:rsidR="000C37FF"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kindlaks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määrata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asukohad,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p>
    <w:p w14:paraId="40AB0B4E" w14:textId="77777777" w:rsidR="00271E68" w:rsidRPr="001E23F0" w:rsidRDefault="00271E68" w:rsidP="00893294">
      <w:pPr>
        <w:jc w:val="both"/>
        <w:rPr>
          <w:rFonts w:ascii="Times New Roman" w:hAnsi="Times New Roman" w:cs="Times New Roman"/>
          <w:sz w:val="24"/>
          <w:szCs w:val="24"/>
        </w:rPr>
      </w:pPr>
    </w:p>
    <w:p w14:paraId="5796AEA4" w14:textId="71E566D2" w:rsidR="00271E68" w:rsidRPr="001E23F0" w:rsidRDefault="00E51686" w:rsidP="00893294">
      <w:pPr>
        <w:jc w:val="both"/>
        <w:rPr>
          <w:rFonts w:ascii="Times New Roman" w:hAnsi="Times New Roman" w:cs="Times New Roman"/>
          <w:sz w:val="24"/>
          <w:szCs w:val="24"/>
        </w:rPr>
      </w:pPr>
      <w:r w:rsidRPr="001E23F0">
        <w:rPr>
          <w:rFonts w:ascii="Times New Roman" w:hAnsi="Times New Roman" w:cs="Times New Roman"/>
          <w:sz w:val="24"/>
          <w:szCs w:val="24"/>
        </w:rPr>
        <w:t>(</w:t>
      </w:r>
      <w:r w:rsidR="00C7718D">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kinnipidamiskohtades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välispiiril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piiripunktides,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sealhulgas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transiiditsoonis,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viibivatel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olla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bookmarkStart w:id="122" w:name="_Hlk199852619"/>
      <w:r w:rsidRPr="001E23F0">
        <w:rPr>
          <w:rFonts w:ascii="Times New Roman" w:hAnsi="Times New Roman" w:cs="Times New Roman"/>
          <w:sz w:val="24"/>
          <w:szCs w:val="24"/>
        </w:rPr>
        <w:t>isikute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võimalustest.</w:t>
      </w:r>
      <w:bookmarkEnd w:id="122"/>
    </w:p>
    <w:p w14:paraId="5B2F56F9" w14:textId="77777777" w:rsidR="00271E68" w:rsidRPr="001E23F0" w:rsidRDefault="00271E68" w:rsidP="00893294">
      <w:pPr>
        <w:jc w:val="both"/>
        <w:rPr>
          <w:rFonts w:ascii="Times New Roman" w:hAnsi="Times New Roman" w:cs="Times New Roman"/>
          <w:sz w:val="24"/>
          <w:szCs w:val="24"/>
        </w:rPr>
      </w:pPr>
    </w:p>
    <w:p w14:paraId="1160AC96" w14:textId="072B6BDF" w:rsidR="00E51686"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w:t>
      </w:r>
      <w:r w:rsidR="00C7718D">
        <w:rPr>
          <w:rFonts w:ascii="Times New Roman" w:hAnsi="Times New Roman" w:cs="Times New Roman"/>
          <w:sz w:val="24"/>
          <w:szCs w:val="24"/>
        </w:rPr>
        <w:t>6</w:t>
      </w:r>
      <w:r w:rsidRPr="21F1A12B">
        <w:rPr>
          <w:rFonts w:ascii="Times New Roman" w:hAnsi="Times New Roman" w:cs="Times New Roman"/>
          <w:sz w:val="24"/>
          <w:szCs w:val="24"/>
        </w:rPr>
        <w:t>) Kui rahvusvahelise kaitse taotleja esitab rahvusvahelise kaitse taotluse Politsei- ja Piirivalveametile teises Euroopa Liidu liikmesriigis, edastab Politsei- ja Piirivalveamet taotluse selle liikmesriigi pädevale asutusele, kui käesolev seadus ei sätesta teisiti.</w:t>
      </w:r>
      <w:r w:rsidR="00E51686" w:rsidRPr="00BC16BD">
        <w:rPr>
          <w:rFonts w:ascii="Times New Roman" w:hAnsi="Times New Roman" w:cs="Times New Roman"/>
        </w:rPr>
        <w:br/>
      </w:r>
    </w:p>
    <w:p w14:paraId="44C9B97A" w14:textId="3CD79283" w:rsidR="00E51686" w:rsidRPr="001E23F0" w:rsidRDefault="00E51686" w:rsidP="00893294">
      <w:pPr>
        <w:jc w:val="both"/>
        <w:rPr>
          <w:rFonts w:ascii="Times New Roman" w:hAnsi="Times New Roman" w:cs="Times New Roman"/>
          <w:sz w:val="24"/>
          <w:szCs w:val="24"/>
        </w:rPr>
      </w:pPr>
      <w:r w:rsidRPr="001E23F0">
        <w:rPr>
          <w:rFonts w:ascii="Times New Roman" w:hAnsi="Times New Roman" w:cs="Times New Roman"/>
          <w:sz w:val="24"/>
          <w:szCs w:val="24"/>
        </w:rPr>
        <w:t>(</w:t>
      </w:r>
      <w:r w:rsidR="00C7718D">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isiklikult.</w:t>
      </w:r>
    </w:p>
    <w:p w14:paraId="4368FF8C" w14:textId="2FAC708F" w:rsidR="00E51686" w:rsidRPr="001E23F0" w:rsidRDefault="00E51686" w:rsidP="00271E68">
      <w:pPr>
        <w:jc w:val="both"/>
        <w:rPr>
          <w:rFonts w:ascii="Times New Roman" w:hAnsi="Times New Roman" w:cs="Times New Roman"/>
          <w:sz w:val="24"/>
          <w:szCs w:val="24"/>
        </w:rPr>
      </w:pPr>
    </w:p>
    <w:p w14:paraId="4ABF1F35" w14:textId="52D80836" w:rsidR="00271E68" w:rsidRPr="001E23F0" w:rsidRDefault="00E51686" w:rsidP="000A0767">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FD3A57" w:rsidRPr="001E23F0">
        <w:rPr>
          <w:rFonts w:ascii="Times New Roman" w:hAnsi="Times New Roman" w:cs="Times New Roman"/>
          <w:b/>
          <w:bCs/>
          <w:sz w:val="24"/>
          <w:szCs w:val="24"/>
        </w:rPr>
        <w:t>29</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Toimingud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esitamis</w:t>
      </w:r>
      <w:r w:rsidR="00E727B0" w:rsidRPr="001E23F0">
        <w:rPr>
          <w:rFonts w:ascii="Times New Roman" w:hAnsi="Times New Roman" w:cs="Times New Roman"/>
          <w:b/>
          <w:bCs/>
          <w:sz w:val="24"/>
          <w:szCs w:val="24"/>
        </w:rPr>
        <w:t>el ja taotluse menetlemisel</w:t>
      </w:r>
    </w:p>
    <w:p w14:paraId="5B45669F" w14:textId="77777777" w:rsidR="000C37FF" w:rsidRPr="001E23F0" w:rsidRDefault="000C37FF" w:rsidP="00E51686">
      <w:pPr>
        <w:rPr>
          <w:rFonts w:ascii="Times New Roman" w:hAnsi="Times New Roman" w:cs="Times New Roman"/>
          <w:sz w:val="24"/>
          <w:szCs w:val="24"/>
        </w:rPr>
      </w:pPr>
    </w:p>
    <w:p w14:paraId="0E3D6BE1" w14:textId="5F473B69" w:rsidR="00D30CB8" w:rsidRPr="001E23F0" w:rsidRDefault="00D30CB8" w:rsidP="00271E68">
      <w:pPr>
        <w:jc w:val="both"/>
        <w:rPr>
          <w:rFonts w:ascii="Times New Roman" w:hAnsi="Times New Roman" w:cs="Times New Roman"/>
          <w:b/>
          <w:bCs/>
          <w:sz w:val="24"/>
          <w:szCs w:val="24"/>
        </w:rPr>
      </w:pP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järgmised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toimingud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pärast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commentRangeStart w:id="123"/>
      <w:r w:rsidRPr="3D45D796">
        <w:rPr>
          <w:rFonts w:ascii="Times New Roman" w:hAnsi="Times New Roman" w:cs="Times New Roman"/>
          <w:sz w:val="24"/>
          <w:szCs w:val="24"/>
        </w:rPr>
        <w:t>sooviavalduse</w:t>
      </w:r>
      <w:r w:rsidR="002E2C10" w:rsidRPr="3D45D796">
        <w:rPr>
          <w:rFonts w:ascii="Times New Roman" w:hAnsi="Times New Roman" w:cs="Times New Roman"/>
          <w:sz w:val="24"/>
          <w:szCs w:val="24"/>
        </w:rPr>
        <w:t xml:space="preserve"> </w:t>
      </w:r>
      <w:commentRangeEnd w:id="123"/>
      <w:r>
        <w:commentReference w:id="123"/>
      </w:r>
      <w:r w:rsidRPr="3D45D796">
        <w:rPr>
          <w:rFonts w:ascii="Times New Roman" w:hAnsi="Times New Roman" w:cs="Times New Roman"/>
          <w:sz w:val="24"/>
          <w:szCs w:val="24"/>
        </w:rPr>
        <w:t>saamist</w:t>
      </w:r>
      <w:r w:rsidR="002E2C10" w:rsidRPr="3D45D796">
        <w:rPr>
          <w:rFonts w:ascii="Times New Roman" w:hAnsi="Times New Roman" w:cs="Times New Roman"/>
          <w:sz w:val="24"/>
          <w:szCs w:val="24"/>
        </w:rPr>
        <w:t xml:space="preserve"> </w:t>
      </w:r>
      <w:r w:rsidR="000C09A5"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0C09A5" w:rsidRPr="3D45D796">
        <w:rPr>
          <w:rFonts w:ascii="Times New Roman" w:hAnsi="Times New Roman" w:cs="Times New Roman"/>
          <w:sz w:val="24"/>
          <w:szCs w:val="24"/>
        </w:rPr>
        <w:t>enne</w:t>
      </w:r>
      <w:r w:rsidR="002E2C10" w:rsidRPr="3D45D796">
        <w:rPr>
          <w:rFonts w:ascii="Times New Roman" w:hAnsi="Times New Roman" w:cs="Times New Roman"/>
          <w:sz w:val="24"/>
          <w:szCs w:val="24"/>
        </w:rPr>
        <w:t xml:space="preserve"> </w:t>
      </w:r>
      <w:r w:rsidR="000C09A5" w:rsidRPr="3D45D796">
        <w:rPr>
          <w:rFonts w:ascii="Times New Roman" w:hAnsi="Times New Roman" w:cs="Times New Roman"/>
          <w:sz w:val="24"/>
          <w:szCs w:val="24"/>
        </w:rPr>
        <w:t>sooviavalduse</w:t>
      </w:r>
      <w:r w:rsidR="002E2C10" w:rsidRPr="3D45D796">
        <w:rPr>
          <w:rFonts w:ascii="Times New Roman" w:hAnsi="Times New Roman" w:cs="Times New Roman"/>
          <w:sz w:val="24"/>
          <w:szCs w:val="24"/>
        </w:rPr>
        <w:t xml:space="preserve"> </w:t>
      </w:r>
      <w:r w:rsidR="000C09A5" w:rsidRPr="3D45D796">
        <w:rPr>
          <w:rFonts w:ascii="Times New Roman" w:hAnsi="Times New Roman" w:cs="Times New Roman"/>
          <w:sz w:val="24"/>
          <w:szCs w:val="24"/>
        </w:rPr>
        <w:t>registreerimist</w:t>
      </w:r>
      <w:r w:rsidRPr="3D45D796">
        <w:rPr>
          <w:rFonts w:ascii="Times New Roman" w:hAnsi="Times New Roman" w:cs="Times New Roman"/>
          <w:sz w:val="24"/>
          <w:szCs w:val="24"/>
        </w:rPr>
        <w:t>:</w:t>
      </w:r>
    </w:p>
    <w:p w14:paraId="3E2E0F62" w14:textId="77ABEEC5" w:rsidR="00D30CB8" w:rsidRPr="001E23F0" w:rsidRDefault="00D30CB8" w:rsidP="00271E68">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õigustest</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kohustustest</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täitmata</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jätmise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tagajärgede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p>
    <w:p w14:paraId="0B610E5C" w14:textId="2660C172" w:rsidR="000C09A5" w:rsidRPr="001E23F0" w:rsidRDefault="000C09A5" w:rsidP="00271E68">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00EF7A45">
        <w:rPr>
          <w:rFonts w:ascii="Times New Roman" w:hAnsi="Times New Roman" w:cs="Times New Roman"/>
          <w:sz w:val="24"/>
          <w:szCs w:val="24"/>
        </w:rPr>
        <w:t>Sotsiaalkindlustusametit</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vajadusest</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majutamiseks;</w:t>
      </w:r>
    </w:p>
    <w:p w14:paraId="00A43E38" w14:textId="4DE17281" w:rsidR="00AC595B" w:rsidRDefault="00E52817" w:rsidP="21F1A12B">
      <w:pPr>
        <w:jc w:val="both"/>
        <w:rPr>
          <w:rFonts w:ascii="Times New Roman" w:hAnsi="Times New Roman" w:cs="Times New Roman"/>
          <w:sz w:val="24"/>
          <w:szCs w:val="24"/>
        </w:rPr>
      </w:pPr>
      <w:r>
        <w:rPr>
          <w:rFonts w:ascii="Times New Roman" w:hAnsi="Times New Roman" w:cs="Times New Roman"/>
          <w:sz w:val="24"/>
          <w:szCs w:val="24"/>
        </w:rPr>
        <w:t>3</w:t>
      </w:r>
      <w:r w:rsidR="00AC595B"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saatjata</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00EA1A6B">
        <w:rPr>
          <w:rFonts w:ascii="Times New Roman" w:hAnsi="Times New Roman" w:cs="Times New Roman"/>
          <w:sz w:val="24"/>
          <w:szCs w:val="24"/>
        </w:rPr>
        <w:t>eestkostja ülesandeid täitvat isikut</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alaealisega</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asjaoludest.</w:t>
      </w:r>
    </w:p>
    <w:p w14:paraId="013FE0B7" w14:textId="77777777" w:rsidR="004A7EDC" w:rsidRPr="001E23F0" w:rsidRDefault="004A7EDC" w:rsidP="00271E68">
      <w:pPr>
        <w:jc w:val="both"/>
        <w:rPr>
          <w:rFonts w:ascii="Times New Roman" w:hAnsi="Times New Roman" w:cs="Times New Roman"/>
          <w:sz w:val="24"/>
          <w:szCs w:val="24"/>
        </w:rPr>
      </w:pPr>
    </w:p>
    <w:p w14:paraId="02B79453" w14:textId="261AFDB7" w:rsidR="00AC595B" w:rsidRPr="001E23F0" w:rsidRDefault="00AC595B" w:rsidP="21F1A12B">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613C4B" w:rsidRPr="001E23F0">
        <w:rPr>
          <w:rFonts w:ascii="Times New Roman" w:hAnsi="Times New Roman" w:cs="Times New Roman"/>
          <w:sz w:val="24"/>
          <w:szCs w:val="24"/>
        </w:rPr>
        <w:t xml:space="preserve"> </w:t>
      </w:r>
      <w:r w:rsidR="00EF7A45">
        <w:rPr>
          <w:rFonts w:ascii="Times New Roman" w:hAnsi="Times New Roman" w:cs="Times New Roman"/>
          <w:sz w:val="24"/>
          <w:szCs w:val="24"/>
        </w:rPr>
        <w:t>teavitab</w:t>
      </w:r>
      <w:r w:rsidR="00613C4B" w:rsidRPr="001E23F0">
        <w:rPr>
          <w:rFonts w:ascii="Times New Roman" w:hAnsi="Times New Roman" w:cs="Times New Roman"/>
          <w:sz w:val="24"/>
          <w:szCs w:val="24"/>
        </w:rPr>
        <w:t xml:space="preserve"> </w:t>
      </w:r>
      <w:r w:rsidR="00EF7A45" w:rsidRPr="00D74C90">
        <w:rPr>
          <w:rFonts w:ascii="Times New Roman" w:hAnsi="Times New Roman" w:cs="Times New Roman"/>
          <w:sz w:val="24"/>
          <w:szCs w:val="24"/>
        </w:rPr>
        <w:t xml:space="preserve">lapse </w:t>
      </w:r>
      <w:r w:rsidR="00DB6C7A" w:rsidRPr="00D74C90">
        <w:rPr>
          <w:rFonts w:ascii="Times New Roman" w:hAnsi="Times New Roman" w:cs="Times New Roman"/>
          <w:sz w:val="24"/>
          <w:szCs w:val="24"/>
        </w:rPr>
        <w:t xml:space="preserve">hariliku viibimiskoha </w:t>
      </w:r>
      <w:r w:rsidR="00EF7A45">
        <w:rPr>
          <w:rFonts w:ascii="Times New Roman" w:hAnsi="Times New Roman" w:cs="Times New Roman"/>
          <w:sz w:val="24"/>
          <w:szCs w:val="24"/>
        </w:rPr>
        <w:t>järgset</w:t>
      </w:r>
      <w:r w:rsidR="00EF7A45" w:rsidRPr="00D74C90">
        <w:rPr>
          <w:rFonts w:ascii="Times New Roman" w:hAnsi="Times New Roman" w:cs="Times New Roman"/>
          <w:sz w:val="24"/>
          <w:szCs w:val="24"/>
        </w:rPr>
        <w:t xml:space="preserve"> </w:t>
      </w:r>
      <w:r w:rsidR="00613C4B" w:rsidRPr="001E23F0">
        <w:rPr>
          <w:rFonts w:ascii="Times New Roman" w:hAnsi="Times New Roman" w:cs="Times New Roman"/>
          <w:sz w:val="24"/>
          <w:szCs w:val="24"/>
        </w:rPr>
        <w:t>valla- või linnavalitsus</w:t>
      </w:r>
      <w:r w:rsidR="00EF7A45">
        <w:rPr>
          <w:rFonts w:ascii="Times New Roman" w:hAnsi="Times New Roman" w:cs="Times New Roman"/>
          <w:sz w:val="24"/>
          <w:szCs w:val="24"/>
        </w:rPr>
        <w:t>t</w:t>
      </w:r>
      <w:r w:rsidR="00613C4B" w:rsidRPr="001E23F0">
        <w:rPr>
          <w:rFonts w:ascii="Times New Roman" w:hAnsi="Times New Roman" w:cs="Times New Roman"/>
          <w:sz w:val="24"/>
          <w:szCs w:val="24"/>
        </w:rPr>
        <w:t xml:space="preserve"> saatjata alaealise esindamise</w:t>
      </w:r>
      <w:r w:rsidR="00EF7A45">
        <w:rPr>
          <w:rFonts w:ascii="Times New Roman" w:hAnsi="Times New Roman" w:cs="Times New Roman"/>
          <w:sz w:val="24"/>
          <w:szCs w:val="24"/>
        </w:rPr>
        <w:t xml:space="preserve"> vajadusest</w:t>
      </w:r>
      <w:r w:rsidR="00613C4B" w:rsidRPr="001E23F0">
        <w:rPr>
          <w:rFonts w:ascii="Times New Roman" w:hAnsi="Times New Roman" w:cs="Times New Roman"/>
          <w:sz w:val="24"/>
          <w:szCs w:val="24"/>
        </w:rPr>
        <w:t xml:space="preserve"> 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Piirivalveametit</w:t>
      </w:r>
      <w:r w:rsidR="002E2C10" w:rsidRPr="001E23F0">
        <w:rPr>
          <w:rFonts w:ascii="Times New Roman" w:hAnsi="Times New Roman" w:cs="Times New Roman"/>
          <w:sz w:val="24"/>
          <w:szCs w:val="24"/>
        </w:rPr>
        <w:t xml:space="preserve"> </w:t>
      </w:r>
      <w:r w:rsidR="005A7948">
        <w:rPr>
          <w:rFonts w:ascii="Times New Roman" w:hAnsi="Times New Roman" w:cs="Times New Roman"/>
          <w:sz w:val="24"/>
          <w:szCs w:val="24"/>
        </w:rPr>
        <w:t xml:space="preserve">isikust, kes täidab </w:t>
      </w:r>
      <w:r w:rsidR="00EA1A6B">
        <w:rPr>
          <w:rFonts w:ascii="Times New Roman" w:hAnsi="Times New Roman" w:cs="Times New Roman"/>
          <w:sz w:val="24"/>
          <w:szCs w:val="24"/>
        </w:rPr>
        <w:t>saatjata alaealise eestkostja ülesandeid.</w:t>
      </w:r>
    </w:p>
    <w:p w14:paraId="07E754BF" w14:textId="77777777" w:rsidR="000C09A5" w:rsidRPr="001E23F0" w:rsidRDefault="000C09A5" w:rsidP="00271E68">
      <w:pPr>
        <w:jc w:val="both"/>
        <w:rPr>
          <w:rFonts w:ascii="Times New Roman" w:hAnsi="Times New Roman" w:cs="Times New Roman"/>
          <w:sz w:val="24"/>
          <w:szCs w:val="24"/>
        </w:rPr>
      </w:pPr>
    </w:p>
    <w:p w14:paraId="244A8860" w14:textId="0536B7FF" w:rsidR="00F333C7" w:rsidRPr="001E23F0" w:rsidRDefault="00F333C7" w:rsidP="00271E68">
      <w:pPr>
        <w:jc w:val="both"/>
        <w:rPr>
          <w:rFonts w:ascii="Times New Roman" w:hAnsi="Times New Roman" w:cs="Times New Roman"/>
          <w:sz w:val="24"/>
          <w:szCs w:val="24"/>
        </w:rPr>
      </w:pPr>
      <w:bookmarkStart w:id="124" w:name="_Hlk191031773"/>
      <w:r w:rsidRPr="3D45D796">
        <w:rPr>
          <w:rFonts w:ascii="Times New Roman" w:hAnsi="Times New Roman" w:cs="Times New Roman"/>
          <w:sz w:val="24"/>
          <w:szCs w:val="24"/>
        </w:rPr>
        <w:t>(</w:t>
      </w:r>
      <w:r w:rsidR="00AC595B" w:rsidRPr="3D45D796">
        <w:rPr>
          <w:rFonts w:ascii="Times New Roman" w:hAnsi="Times New Roman" w:cs="Times New Roman"/>
          <w:sz w:val="24"/>
          <w:szCs w:val="24"/>
        </w:rPr>
        <w:t>3</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registreerib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võtab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vastu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vastavalt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125" w:author="Autor">
        <w:r w:rsidRPr="3D45D796" w:rsidDel="00F333C7">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F333C7">
          <w:rPr>
            <w:rFonts w:ascii="Times New Roman" w:hAnsi="Times New Roman" w:cs="Times New Roman"/>
            <w:sz w:val="24"/>
            <w:szCs w:val="24"/>
          </w:rPr>
          <w:delText>kohta)</w:delText>
        </w:r>
      </w:del>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järgmised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toimingud:</w:t>
      </w:r>
    </w:p>
    <w:bookmarkEnd w:id="124"/>
    <w:p w14:paraId="461C4F4C" w14:textId="77777777" w:rsidR="00271E68" w:rsidRPr="001E23F0" w:rsidRDefault="00F333C7" w:rsidP="00271E68">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asjade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läbivaatus;</w:t>
      </w:r>
    </w:p>
    <w:p w14:paraId="18F2C019" w14:textId="712A1746" w:rsidR="00271E68" w:rsidRPr="001E23F0" w:rsidRDefault="006F41D9" w:rsidP="00271E68">
      <w:pPr>
        <w:jc w:val="both"/>
        <w:rPr>
          <w:rFonts w:ascii="Times New Roman" w:hAnsi="Times New Roman" w:cs="Times New Roman"/>
          <w:sz w:val="24"/>
          <w:szCs w:val="24"/>
        </w:rPr>
      </w:pPr>
      <w:r w:rsidRPr="001E23F0">
        <w:rPr>
          <w:rFonts w:ascii="Times New Roman" w:hAnsi="Times New Roman" w:cs="Times New Roman"/>
          <w:sz w:val="24"/>
          <w:szCs w:val="24"/>
        </w:rPr>
        <w:t>2</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asjade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dokumentide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hoiule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võtmine;</w:t>
      </w:r>
    </w:p>
    <w:p w14:paraId="5E54AAD2" w14:textId="77777777" w:rsidR="00271E68" w:rsidRPr="001E23F0" w:rsidRDefault="00E32900" w:rsidP="00271E68">
      <w:pPr>
        <w:jc w:val="both"/>
        <w:rPr>
          <w:rFonts w:ascii="Times New Roman" w:hAnsi="Times New Roman" w:cs="Times New Roman"/>
          <w:sz w:val="24"/>
          <w:szCs w:val="24"/>
        </w:rPr>
      </w:pPr>
      <w:r w:rsidRPr="001E23F0">
        <w:rPr>
          <w:rFonts w:ascii="Times New Roman" w:hAnsi="Times New Roman" w:cs="Times New Roman"/>
          <w:sz w:val="24"/>
          <w:szCs w:val="24"/>
        </w:rPr>
        <w:t>3</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F41D9" w:rsidRPr="001E23F0">
        <w:rPr>
          <w:rFonts w:ascii="Times New Roman" w:hAnsi="Times New Roman" w:cs="Times New Roman"/>
          <w:sz w:val="24"/>
          <w:szCs w:val="24"/>
        </w:rPr>
        <w:t>biomeetriliste</w:t>
      </w:r>
      <w:r w:rsidR="002E2C10" w:rsidRPr="001E23F0">
        <w:rPr>
          <w:rFonts w:ascii="Times New Roman" w:hAnsi="Times New Roman" w:cs="Times New Roman"/>
          <w:sz w:val="24"/>
          <w:szCs w:val="24"/>
        </w:rPr>
        <w:t xml:space="preserve"> </w:t>
      </w:r>
      <w:r w:rsidR="006F41D9"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6F41D9" w:rsidRPr="001E23F0">
        <w:rPr>
          <w:rFonts w:ascii="Times New Roman" w:hAnsi="Times New Roman" w:cs="Times New Roman"/>
          <w:sz w:val="24"/>
          <w:szCs w:val="24"/>
        </w:rPr>
        <w:t>hõivamine</w:t>
      </w:r>
      <w:r w:rsidR="002E2C10" w:rsidRPr="001E23F0">
        <w:rPr>
          <w:rFonts w:ascii="Times New Roman" w:hAnsi="Times New Roman" w:cs="Times New Roman"/>
          <w:sz w:val="24"/>
          <w:szCs w:val="24"/>
        </w:rPr>
        <w:t xml:space="preserve"> </w:t>
      </w:r>
      <w:r w:rsidR="006F41D9"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6F41D9" w:rsidRPr="001E23F0">
        <w:rPr>
          <w:rFonts w:ascii="Times New Roman" w:hAnsi="Times New Roman" w:cs="Times New Roman"/>
          <w:sz w:val="24"/>
          <w:szCs w:val="24"/>
        </w:rPr>
        <w:t>nende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edastamine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Eurodac-süsteemi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vastavalt</w:t>
      </w:r>
      <w:r w:rsidR="002E2C10" w:rsidRPr="001E23F0">
        <w:rPr>
          <w:rFonts w:ascii="Times New Roman" w:hAnsi="Times New Roman" w:cs="Times New Roman"/>
          <w:sz w:val="24"/>
          <w:szCs w:val="24"/>
        </w:rPr>
        <w:t xml:space="preserve"> </w:t>
      </w:r>
      <w:r w:rsidR="00EC160F"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EC160F" w:rsidRPr="001E23F0">
        <w:rPr>
          <w:rFonts w:ascii="Times New Roman" w:hAnsi="Times New Roman" w:cs="Times New Roman"/>
          <w:sz w:val="24"/>
          <w:szCs w:val="24"/>
        </w:rPr>
        <w:t>Parlamendi</w:t>
      </w:r>
      <w:r w:rsidR="002E2C10" w:rsidRPr="001E23F0">
        <w:rPr>
          <w:rFonts w:ascii="Times New Roman" w:hAnsi="Times New Roman" w:cs="Times New Roman"/>
          <w:sz w:val="24"/>
          <w:szCs w:val="24"/>
        </w:rPr>
        <w:t xml:space="preserve"> </w:t>
      </w:r>
      <w:r w:rsidR="00EC160F"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C160F"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00EC160F" w:rsidRPr="001E23F0">
        <w:rPr>
          <w:rFonts w:ascii="Times New Roman" w:hAnsi="Times New Roman" w:cs="Times New Roman"/>
          <w:sz w:val="24"/>
          <w:szCs w:val="24"/>
        </w:rPr>
        <w:t>määrusele</w:t>
      </w:r>
      <w:r w:rsidR="002E2C10" w:rsidRPr="001E23F0">
        <w:rPr>
          <w:rFonts w:ascii="Times New Roman" w:hAnsi="Times New Roman" w:cs="Times New Roman"/>
          <w:sz w:val="24"/>
          <w:szCs w:val="24"/>
        </w:rPr>
        <w:t xml:space="preserve"> </w:t>
      </w:r>
      <w:r w:rsidR="00EC160F" w:rsidRPr="001E23F0">
        <w:rPr>
          <w:rFonts w:ascii="Times New Roman" w:hAnsi="Times New Roman" w:cs="Times New Roman"/>
          <w:sz w:val="24"/>
          <w:szCs w:val="24"/>
        </w:rPr>
        <w:t>(EL)</w:t>
      </w:r>
      <w:r w:rsidR="002E2C10" w:rsidRPr="001E23F0">
        <w:rPr>
          <w:rFonts w:ascii="Times New Roman" w:hAnsi="Times New Roman" w:cs="Times New Roman"/>
          <w:sz w:val="24"/>
          <w:szCs w:val="24"/>
        </w:rPr>
        <w:t xml:space="preserve"> </w:t>
      </w:r>
      <w:r w:rsidR="00EC160F" w:rsidRPr="001E23F0">
        <w:rPr>
          <w:rFonts w:ascii="Times New Roman" w:hAnsi="Times New Roman" w:cs="Times New Roman"/>
          <w:sz w:val="24"/>
          <w:szCs w:val="24"/>
        </w:rPr>
        <w:t>2024/1358</w:t>
      </w:r>
      <w:r w:rsidR="002E2C10" w:rsidRPr="001E23F0">
        <w:rPr>
          <w:rFonts w:ascii="Times New Roman" w:hAnsi="Times New Roman" w:cs="Times New Roman"/>
          <w:sz w:val="24"/>
          <w:szCs w:val="24"/>
        </w:rPr>
        <w:t xml:space="preserve"> </w:t>
      </w:r>
      <w:r w:rsidR="00EC160F" w:rsidRPr="001E23F0">
        <w:rPr>
          <w:rFonts w:ascii="Times New Roman" w:hAnsi="Times New Roman" w:cs="Times New Roman"/>
          <w:sz w:val="24"/>
          <w:szCs w:val="24"/>
        </w:rPr>
        <w:t>(Eurodac-süsteemi</w:t>
      </w:r>
      <w:r w:rsidR="002E2C10" w:rsidRPr="001E23F0">
        <w:rPr>
          <w:rFonts w:ascii="Times New Roman" w:hAnsi="Times New Roman" w:cs="Times New Roman"/>
          <w:sz w:val="24"/>
          <w:szCs w:val="24"/>
        </w:rPr>
        <w:t xml:space="preserve"> </w:t>
      </w:r>
      <w:r w:rsidR="00EC160F" w:rsidRPr="001E23F0">
        <w:rPr>
          <w:rFonts w:ascii="Times New Roman" w:hAnsi="Times New Roman" w:cs="Times New Roman"/>
          <w:sz w:val="24"/>
          <w:szCs w:val="24"/>
        </w:rPr>
        <w:t>kohta)</w:t>
      </w:r>
      <w:r w:rsidR="00E51686" w:rsidRPr="001E23F0">
        <w:rPr>
          <w:rFonts w:ascii="Times New Roman" w:hAnsi="Times New Roman" w:cs="Times New Roman"/>
          <w:sz w:val="24"/>
          <w:szCs w:val="24"/>
        </w:rPr>
        <w:t>;</w:t>
      </w:r>
    </w:p>
    <w:p w14:paraId="313D8170" w14:textId="7C47A806" w:rsidR="00E51686" w:rsidRPr="001E23F0" w:rsidRDefault="00E32900" w:rsidP="00271E68">
      <w:pPr>
        <w:jc w:val="both"/>
        <w:rPr>
          <w:rFonts w:ascii="Times New Roman" w:hAnsi="Times New Roman" w:cs="Times New Roman"/>
          <w:sz w:val="24"/>
          <w:szCs w:val="24"/>
        </w:rPr>
      </w:pPr>
      <w:r w:rsidRPr="001E23F0">
        <w:rPr>
          <w:rFonts w:ascii="Times New Roman" w:hAnsi="Times New Roman" w:cs="Times New Roman"/>
          <w:sz w:val="24"/>
          <w:szCs w:val="24"/>
        </w:rPr>
        <w:t>4</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DNA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proovide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võtmine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alla</w:t>
      </w:r>
      <w:r w:rsidR="002E2C10" w:rsidRPr="001E23F0">
        <w:rPr>
          <w:rFonts w:ascii="Times New Roman" w:hAnsi="Times New Roman" w:cs="Times New Roman"/>
          <w:sz w:val="24"/>
          <w:szCs w:val="24"/>
        </w:rPr>
        <w:t xml:space="preserve"> </w:t>
      </w:r>
      <w:r w:rsidR="00590B03" w:rsidRPr="001E23F0">
        <w:rPr>
          <w:rFonts w:ascii="Times New Roman" w:hAnsi="Times New Roman" w:cs="Times New Roman"/>
          <w:sz w:val="24"/>
          <w:szCs w:val="24"/>
        </w:rPr>
        <w:t>kuue</w:t>
      </w:r>
      <w:r w:rsidR="00E51686" w:rsidRPr="001E23F0">
        <w:rPr>
          <w:rFonts w:ascii="Times New Roman" w:hAnsi="Times New Roman" w:cs="Times New Roman"/>
          <w:sz w:val="24"/>
          <w:szCs w:val="24"/>
        </w:rPr>
        <w:t>aastase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daktüloskopeerimine,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teisiti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võimalik</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isikut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põlvnemist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tuvastada</w:t>
      </w:r>
      <w:r w:rsidR="00CA2101" w:rsidRPr="001E23F0">
        <w:rPr>
          <w:rFonts w:ascii="Times New Roman" w:hAnsi="Times New Roman" w:cs="Times New Roman"/>
          <w:sz w:val="24"/>
          <w:szCs w:val="24"/>
        </w:rPr>
        <w:t>;</w:t>
      </w:r>
    </w:p>
    <w:p w14:paraId="3F6F2D97" w14:textId="7391619B" w:rsidR="00E32900" w:rsidRPr="001E23F0" w:rsidRDefault="00E32900" w:rsidP="00271E68">
      <w:pPr>
        <w:jc w:val="both"/>
        <w:rPr>
          <w:rFonts w:ascii="Times New Roman" w:hAnsi="Times New Roman" w:cs="Times New Roman"/>
          <w:sz w:val="24"/>
          <w:szCs w:val="24"/>
        </w:rPr>
      </w:pPr>
      <w:bookmarkStart w:id="126" w:name="_Hlk191031778"/>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tervisekontrolli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läbiviimise</w:t>
      </w:r>
      <w:r w:rsidR="008F3640"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1930F4" w:rsidRPr="001E23F0">
        <w:rPr>
          <w:rFonts w:ascii="Times New Roman" w:hAnsi="Times New Roman" w:cs="Times New Roman"/>
          <w:sz w:val="24"/>
          <w:szCs w:val="24"/>
        </w:rPr>
        <w:t>rahvastiku</w:t>
      </w:r>
      <w:r w:rsidR="002E2C10" w:rsidRPr="001E23F0">
        <w:rPr>
          <w:rFonts w:ascii="Times New Roman" w:hAnsi="Times New Roman" w:cs="Times New Roman"/>
          <w:sz w:val="24"/>
          <w:szCs w:val="24"/>
        </w:rPr>
        <w:t xml:space="preserve"> </w:t>
      </w:r>
      <w:r w:rsidR="001930F4" w:rsidRPr="001E23F0">
        <w:rPr>
          <w:rFonts w:ascii="Times New Roman" w:hAnsi="Times New Roman" w:cs="Times New Roman"/>
          <w:sz w:val="24"/>
          <w:szCs w:val="24"/>
        </w:rPr>
        <w:t>tervise</w:t>
      </w:r>
      <w:r w:rsidR="002E2C10" w:rsidRPr="001E23F0">
        <w:rPr>
          <w:rFonts w:ascii="Times New Roman" w:hAnsi="Times New Roman" w:cs="Times New Roman"/>
          <w:sz w:val="24"/>
          <w:szCs w:val="24"/>
        </w:rPr>
        <w:t xml:space="preserve"> </w:t>
      </w:r>
      <w:r w:rsidR="001930F4"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kaalutlustel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vajalik</w:t>
      </w:r>
      <w:r w:rsidR="0035189C" w:rsidRPr="001E23F0">
        <w:rPr>
          <w:rFonts w:ascii="Times New Roman" w:hAnsi="Times New Roman" w:cs="Times New Roman"/>
          <w:sz w:val="24"/>
          <w:szCs w:val="24"/>
        </w:rPr>
        <w:t>;</w:t>
      </w:r>
    </w:p>
    <w:bookmarkEnd w:id="126"/>
    <w:p w14:paraId="3E8A339A" w14:textId="67D10B7E" w:rsidR="00C160E3" w:rsidRDefault="00C160E3" w:rsidP="00271E68">
      <w:pPr>
        <w:jc w:val="both"/>
        <w:rPr>
          <w:rFonts w:ascii="Times New Roman" w:hAnsi="Times New Roman" w:cs="Times New Roman"/>
          <w:sz w:val="24"/>
          <w:szCs w:val="24"/>
        </w:rPr>
      </w:pPr>
      <w:r w:rsidRPr="001E23F0">
        <w:rPr>
          <w:rFonts w:ascii="Times New Roman" w:hAnsi="Times New Roman" w:cs="Times New Roman"/>
          <w:sz w:val="24"/>
          <w:szCs w:val="24"/>
        </w:rPr>
        <w:t>6) korraldab taotleja erivajaduse hindamise;</w:t>
      </w:r>
    </w:p>
    <w:p w14:paraId="21BB8EC8" w14:textId="3F95509F" w:rsidR="00414259" w:rsidRPr="001E23F0" w:rsidRDefault="00414259" w:rsidP="00271E68">
      <w:pPr>
        <w:jc w:val="both"/>
        <w:rPr>
          <w:rFonts w:ascii="Times New Roman" w:hAnsi="Times New Roman" w:cs="Times New Roman"/>
          <w:sz w:val="24"/>
          <w:szCs w:val="24"/>
        </w:rPr>
      </w:pPr>
      <w:r>
        <w:rPr>
          <w:rFonts w:ascii="Times New Roman" w:hAnsi="Times New Roman" w:cs="Times New Roman"/>
          <w:sz w:val="24"/>
          <w:szCs w:val="24"/>
        </w:rPr>
        <w:t xml:space="preserve">7) korraldab taotleja nõusolekul meditsiinilise läbivaatuse, kui see on vajalik taotluse läbivaatamiseks; </w:t>
      </w:r>
    </w:p>
    <w:p w14:paraId="6F1F5DEC" w14:textId="607183B6" w:rsidR="00C43E97" w:rsidRPr="001E23F0" w:rsidRDefault="00414259" w:rsidP="00271E68">
      <w:pPr>
        <w:jc w:val="both"/>
        <w:rPr>
          <w:rFonts w:ascii="Times New Roman" w:hAnsi="Times New Roman" w:cs="Times New Roman"/>
          <w:sz w:val="24"/>
          <w:szCs w:val="24"/>
        </w:rPr>
      </w:pPr>
      <w:r>
        <w:rPr>
          <w:rFonts w:ascii="Times New Roman" w:hAnsi="Times New Roman" w:cs="Times New Roman"/>
          <w:sz w:val="24"/>
          <w:szCs w:val="24"/>
        </w:rPr>
        <w:t>8</w:t>
      </w:r>
      <w:r w:rsidR="00C43E97"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registreerimist</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tõendava</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dokumendi</w:t>
      </w:r>
      <w:r w:rsidR="0046224B" w:rsidRPr="001E23F0">
        <w:rPr>
          <w:rFonts w:ascii="Times New Roman" w:hAnsi="Times New Roman" w:cs="Times New Roman"/>
          <w:sz w:val="24"/>
          <w:szCs w:val="24"/>
        </w:rPr>
        <w:t>;</w:t>
      </w:r>
    </w:p>
    <w:p w14:paraId="2943382B" w14:textId="5706AC79" w:rsidR="0046224B" w:rsidRPr="001E23F0" w:rsidRDefault="00414259" w:rsidP="00271E68">
      <w:pPr>
        <w:jc w:val="both"/>
        <w:rPr>
          <w:rFonts w:ascii="Times New Roman" w:hAnsi="Times New Roman" w:cs="Times New Roman"/>
          <w:sz w:val="24"/>
          <w:szCs w:val="24"/>
        </w:rPr>
      </w:pPr>
      <w:r>
        <w:rPr>
          <w:rFonts w:ascii="Times New Roman" w:hAnsi="Times New Roman" w:cs="Times New Roman"/>
          <w:sz w:val="24"/>
          <w:szCs w:val="24"/>
        </w:rPr>
        <w:t>9</w:t>
      </w:r>
      <w:r w:rsidR="0046224B"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vastuvõtmist</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kümne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tunnistuse.</w:t>
      </w:r>
    </w:p>
    <w:p w14:paraId="6273677C" w14:textId="77777777" w:rsidR="009E52BC" w:rsidRPr="001E23F0" w:rsidRDefault="009E52BC" w:rsidP="00271E68">
      <w:pPr>
        <w:jc w:val="both"/>
        <w:rPr>
          <w:rFonts w:ascii="Times New Roman" w:hAnsi="Times New Roman" w:cs="Times New Roman"/>
          <w:sz w:val="24"/>
          <w:szCs w:val="24"/>
        </w:rPr>
      </w:pPr>
    </w:p>
    <w:p w14:paraId="3098C964" w14:textId="4FBC663B" w:rsidR="009E52BC" w:rsidRPr="001E23F0" w:rsidRDefault="009E52BC" w:rsidP="00271E68">
      <w:pPr>
        <w:jc w:val="both"/>
        <w:rPr>
          <w:rFonts w:ascii="Times New Roman" w:hAnsi="Times New Roman" w:cs="Times New Roman"/>
          <w:sz w:val="24"/>
          <w:szCs w:val="24"/>
        </w:rPr>
      </w:pPr>
      <w:bookmarkStart w:id="127" w:name="_Hlk191031784"/>
      <w:r w:rsidRPr="3D45D796">
        <w:rPr>
          <w:rFonts w:ascii="Times New Roman" w:hAnsi="Times New Roman" w:cs="Times New Roman"/>
          <w:sz w:val="24"/>
          <w:szCs w:val="24"/>
        </w:rPr>
        <w:t xml:space="preserve">(4) </w:t>
      </w:r>
      <w:r w:rsidR="001E589D" w:rsidRPr="3D45D796">
        <w:rPr>
          <w:rFonts w:ascii="Times New Roman" w:hAnsi="Times New Roman" w:cs="Times New Roman"/>
          <w:sz w:val="24"/>
          <w:szCs w:val="24"/>
        </w:rPr>
        <w:t xml:space="preserve">Kui taotleja suhtes viiakse läbi taustakontrolli Euroopa Parlamendi ja nõukogu määruses (EL) 2024/1356 </w:t>
      </w:r>
      <w:del w:id="128" w:author="Autor">
        <w:r w:rsidRPr="3D45D796" w:rsidDel="001E589D">
          <w:rPr>
            <w:rFonts w:ascii="Times New Roman" w:hAnsi="Times New Roman" w:cs="Times New Roman"/>
            <w:sz w:val="24"/>
            <w:szCs w:val="24"/>
          </w:rPr>
          <w:delText>(</w:delText>
        </w:r>
        <w:r w:rsidRPr="3D45D796" w:rsidDel="00C2551C">
          <w:rPr>
            <w:rFonts w:ascii="Times New Roman" w:hAnsi="Times New Roman" w:cs="Times New Roman"/>
            <w:sz w:val="24"/>
            <w:szCs w:val="24"/>
          </w:rPr>
          <w:delText>taustakontrolli kohta</w:delText>
        </w:r>
        <w:r w:rsidRPr="3D45D796" w:rsidDel="001E589D">
          <w:rPr>
            <w:rFonts w:ascii="Times New Roman" w:hAnsi="Times New Roman" w:cs="Times New Roman"/>
            <w:sz w:val="24"/>
            <w:szCs w:val="24"/>
          </w:rPr>
          <w:delText>)</w:delText>
        </w:r>
      </w:del>
      <w:r w:rsidR="001E589D" w:rsidRPr="3D45D796">
        <w:rPr>
          <w:rFonts w:ascii="Times New Roman" w:hAnsi="Times New Roman" w:cs="Times New Roman"/>
          <w:sz w:val="24"/>
          <w:szCs w:val="24"/>
        </w:rPr>
        <w:t xml:space="preserve"> sätestatud korras, tehakse käesoleva paragrahvi lõigetes 1–3 sätestatud toimingud pärast taustakontrolli lõppu</w:t>
      </w:r>
      <w:r w:rsidR="001D02D2" w:rsidRPr="3D45D796">
        <w:rPr>
          <w:rFonts w:ascii="Times New Roman" w:hAnsi="Times New Roman" w:cs="Times New Roman"/>
          <w:sz w:val="24"/>
          <w:szCs w:val="24"/>
        </w:rPr>
        <w:t xml:space="preserve">. </w:t>
      </w:r>
      <w:r w:rsidR="00652F60" w:rsidRPr="3D45D796">
        <w:rPr>
          <w:rFonts w:ascii="Times New Roman" w:hAnsi="Times New Roman" w:cs="Times New Roman"/>
          <w:sz w:val="24"/>
          <w:szCs w:val="24"/>
        </w:rPr>
        <w:t>Kui taustakontrolli läbiviimisel</w:t>
      </w:r>
      <w:r w:rsidR="00D52A9D" w:rsidRPr="3D45D796">
        <w:rPr>
          <w:rFonts w:ascii="Times New Roman" w:hAnsi="Times New Roman" w:cs="Times New Roman"/>
          <w:sz w:val="24"/>
          <w:szCs w:val="24"/>
        </w:rPr>
        <w:t xml:space="preserve"> või muul seaduses sätestatud juhul</w:t>
      </w:r>
      <w:r w:rsidR="00652F60" w:rsidRPr="3D45D796">
        <w:rPr>
          <w:rFonts w:ascii="Times New Roman" w:hAnsi="Times New Roman" w:cs="Times New Roman"/>
          <w:sz w:val="24"/>
          <w:szCs w:val="24"/>
        </w:rPr>
        <w:t xml:space="preserve"> tehti k</w:t>
      </w:r>
      <w:r w:rsidR="001D02D2" w:rsidRPr="3D45D796">
        <w:rPr>
          <w:rFonts w:ascii="Times New Roman" w:hAnsi="Times New Roman" w:cs="Times New Roman"/>
          <w:sz w:val="24"/>
          <w:szCs w:val="24"/>
        </w:rPr>
        <w:t>äesoleva paragrahvi lõikes 3 sätestatud toiminguid</w:t>
      </w:r>
      <w:r w:rsidR="00652F60" w:rsidRPr="3D45D796">
        <w:rPr>
          <w:rFonts w:ascii="Times New Roman" w:hAnsi="Times New Roman" w:cs="Times New Roman"/>
          <w:sz w:val="24"/>
          <w:szCs w:val="24"/>
        </w:rPr>
        <w:t>, ei tehta neid uuesti</w:t>
      </w:r>
      <w:r w:rsidR="00D52A9D" w:rsidRPr="3D45D796">
        <w:rPr>
          <w:rFonts w:ascii="Times New Roman" w:hAnsi="Times New Roman" w:cs="Times New Roman"/>
          <w:sz w:val="24"/>
          <w:szCs w:val="24"/>
        </w:rPr>
        <w:t>, kui see ei ole põhjendatud.</w:t>
      </w:r>
    </w:p>
    <w:bookmarkEnd w:id="127"/>
    <w:p w14:paraId="5CAA462C" w14:textId="77777777" w:rsidR="000C37FF" w:rsidRPr="001E23F0" w:rsidRDefault="000C37FF" w:rsidP="00271E68">
      <w:pPr>
        <w:jc w:val="both"/>
        <w:rPr>
          <w:rFonts w:ascii="Times New Roman" w:hAnsi="Times New Roman" w:cs="Times New Roman"/>
          <w:sz w:val="24"/>
          <w:szCs w:val="24"/>
        </w:rPr>
      </w:pPr>
    </w:p>
    <w:p w14:paraId="2969AB3A" w14:textId="31FEBF3A" w:rsidR="000C37FF" w:rsidRPr="001E23F0" w:rsidRDefault="000C37FF" w:rsidP="000C37F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w:t>
      </w:r>
      <w:r w:rsidR="00414259">
        <w:rPr>
          <w:rFonts w:ascii="Times New Roman" w:hAnsi="Times New Roman" w:cs="Times New Roman"/>
          <w:sz w:val="24"/>
          <w:szCs w:val="24"/>
        </w:rPr>
        <w:t>5</w:t>
      </w:r>
      <w:r w:rsidRPr="001E23F0">
        <w:rPr>
          <w:rFonts w:ascii="Times New Roman" w:hAnsi="Times New Roman" w:cs="Times New Roman"/>
          <w:sz w:val="24"/>
          <w:szCs w:val="24"/>
        </w:rPr>
        <w:t>) Rahvusvahelise kaitse taotleja dokumentide, sealhulgas isikut tõendava dokumendi hoiule võtmisel, annab Politsei- ja Piirivalveamet taotlejale hoiule võetud dokumendi koopia koos märkega dokumendi hoiule võtmise kohta.</w:t>
      </w:r>
    </w:p>
    <w:p w14:paraId="201EE443" w14:textId="77777777" w:rsidR="000C37FF" w:rsidRPr="001E23F0" w:rsidRDefault="000C37FF" w:rsidP="000C37FF">
      <w:pPr>
        <w:jc w:val="both"/>
        <w:rPr>
          <w:rFonts w:ascii="Times New Roman" w:hAnsi="Times New Roman" w:cs="Times New Roman"/>
          <w:sz w:val="24"/>
          <w:szCs w:val="24"/>
        </w:rPr>
      </w:pPr>
    </w:p>
    <w:p w14:paraId="6647EF50" w14:textId="76E50029" w:rsidR="000C37FF" w:rsidRPr="001E23F0" w:rsidRDefault="000C37FF" w:rsidP="000C37FF">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6</w:t>
      </w:r>
      <w:r w:rsidRPr="001E23F0">
        <w:rPr>
          <w:rFonts w:ascii="Times New Roman" w:hAnsi="Times New Roman" w:cs="Times New Roman"/>
          <w:sz w:val="24"/>
          <w:szCs w:val="24"/>
        </w:rPr>
        <w:t>) Rahvusvahelise kaitse taotleja ja saaja ning ümberasustamise või ümberpaigutamise raames vastuvõetava välismaala</w:t>
      </w:r>
      <w:r w:rsidR="00E727B0" w:rsidRPr="001E23F0">
        <w:rPr>
          <w:rFonts w:ascii="Times New Roman" w:hAnsi="Times New Roman" w:cs="Times New Roman"/>
          <w:sz w:val="24"/>
          <w:szCs w:val="24"/>
        </w:rPr>
        <w:t>ne kinnitab taotluse esitamisel, et talle on antud</w:t>
      </w:r>
      <w:r w:rsidRPr="001E23F0">
        <w:rPr>
          <w:rFonts w:ascii="Times New Roman" w:hAnsi="Times New Roman" w:cs="Times New Roman"/>
          <w:sz w:val="24"/>
          <w:szCs w:val="24"/>
        </w:rPr>
        <w:t xml:space="preserve"> </w:t>
      </w:r>
      <w:r w:rsidR="00E727B0" w:rsidRPr="001E23F0">
        <w:rPr>
          <w:rFonts w:ascii="Times New Roman" w:hAnsi="Times New Roman" w:cs="Times New Roman"/>
          <w:sz w:val="24"/>
          <w:szCs w:val="24"/>
        </w:rPr>
        <w:t>teave tema</w:t>
      </w:r>
      <w:r w:rsidRPr="001E23F0">
        <w:rPr>
          <w:rFonts w:ascii="Times New Roman" w:hAnsi="Times New Roman" w:cs="Times New Roman"/>
          <w:sz w:val="24"/>
          <w:szCs w:val="24"/>
        </w:rPr>
        <w:t xml:space="preserve"> </w:t>
      </w:r>
      <w:r w:rsidR="00E727B0" w:rsidRPr="001E23F0">
        <w:rPr>
          <w:rFonts w:ascii="Times New Roman" w:hAnsi="Times New Roman" w:cs="Times New Roman"/>
          <w:sz w:val="24"/>
          <w:szCs w:val="24"/>
        </w:rPr>
        <w:t>õiguste ja kohustuste kohta</w:t>
      </w:r>
      <w:r w:rsidRPr="001E23F0">
        <w:rPr>
          <w:rFonts w:ascii="Times New Roman" w:hAnsi="Times New Roman" w:cs="Times New Roman"/>
          <w:sz w:val="24"/>
          <w:szCs w:val="24"/>
        </w:rPr>
        <w:t xml:space="preserve">. </w:t>
      </w:r>
    </w:p>
    <w:p w14:paraId="2A00F9A5" w14:textId="77777777" w:rsidR="00E37397" w:rsidRPr="001E23F0" w:rsidRDefault="00E37397" w:rsidP="00271E68">
      <w:pPr>
        <w:jc w:val="both"/>
        <w:rPr>
          <w:rFonts w:ascii="Times New Roman" w:hAnsi="Times New Roman" w:cs="Times New Roman"/>
          <w:sz w:val="24"/>
          <w:szCs w:val="24"/>
        </w:rPr>
      </w:pPr>
    </w:p>
    <w:p w14:paraId="75EE7575" w14:textId="3037827E" w:rsidR="00E37397" w:rsidRPr="001E23F0" w:rsidRDefault="00E51686" w:rsidP="00271E68">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ümberasustamise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seonduvad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menetlustoimingud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000C5CF9">
        <w:rPr>
          <w:rFonts w:ascii="Times New Roman" w:hAnsi="Times New Roman" w:cs="Times New Roman"/>
          <w:sz w:val="24"/>
          <w:szCs w:val="24"/>
        </w:rPr>
        <w:t>menetlemise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viibib.</w:t>
      </w:r>
    </w:p>
    <w:p w14:paraId="2A9DB98C" w14:textId="581D0EA6" w:rsidR="00E51686" w:rsidRPr="001E23F0" w:rsidRDefault="00E51686" w:rsidP="00271E68">
      <w:pPr>
        <w:jc w:val="both"/>
        <w:rPr>
          <w:rFonts w:ascii="Times New Roman" w:hAnsi="Times New Roman" w:cs="Times New Roman"/>
          <w:sz w:val="24"/>
          <w:szCs w:val="24"/>
        </w:rPr>
      </w:pPr>
    </w:p>
    <w:p w14:paraId="09E0F951" w14:textId="57DB2927" w:rsidR="00E37397" w:rsidRPr="001E23F0" w:rsidRDefault="00E51686" w:rsidP="00271E68">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0C5CF9">
        <w:rPr>
          <w:rFonts w:ascii="Times New Roman" w:hAnsi="Times New Roman" w:cs="Times New Roman"/>
          <w:sz w:val="24"/>
          <w:szCs w:val="24"/>
        </w:rPr>
        <w:t xml:space="preserve"> rahvusvahelise kaitse menetluses 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ümberpaigutamise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w:t>
      </w:r>
      <w:r w:rsidR="00A31564">
        <w:rPr>
          <w:rFonts w:ascii="Times New Roman" w:hAnsi="Times New Roman" w:cs="Times New Roman"/>
          <w:sz w:val="24"/>
          <w:szCs w:val="24"/>
        </w:rPr>
        <w: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w:t>
      </w:r>
      <w:r w:rsidR="00A31564">
        <w:rPr>
          <w:rFonts w:ascii="Times New Roman" w:hAnsi="Times New Roman" w:cs="Times New Roman"/>
          <w:sz w:val="24"/>
          <w:szCs w:val="24"/>
        </w:rPr>
        <w:t>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menetlustoiminguid.</w:t>
      </w:r>
    </w:p>
    <w:p w14:paraId="6336CCDE" w14:textId="107ECD5D" w:rsidR="00E51686" w:rsidRPr="001E23F0" w:rsidRDefault="00E51686" w:rsidP="00271E68">
      <w:pPr>
        <w:jc w:val="both"/>
        <w:rPr>
          <w:rFonts w:ascii="Times New Roman" w:hAnsi="Times New Roman" w:cs="Times New Roman"/>
          <w:sz w:val="24"/>
          <w:szCs w:val="24"/>
        </w:rPr>
      </w:pPr>
    </w:p>
    <w:p w14:paraId="75CAA7B0" w14:textId="04AF480B" w:rsidR="00E51686" w:rsidRPr="001E23F0" w:rsidRDefault="00E51686" w:rsidP="00271E68">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9</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901508" w:rsidRPr="001E23F0">
        <w:rPr>
          <w:rFonts w:ascii="Times New Roman" w:hAnsi="Times New Roman" w:cs="Times New Roman"/>
          <w:sz w:val="24"/>
          <w:szCs w:val="24"/>
        </w:rPr>
        <w:t>S</w:t>
      </w:r>
      <w:r w:rsidRPr="001E23F0">
        <w:rPr>
          <w:rFonts w:ascii="Times New Roman" w:hAnsi="Times New Roman" w:cs="Times New Roman"/>
          <w:sz w:val="24"/>
          <w:szCs w:val="24"/>
        </w:rPr>
        <w:t>üüteomenetluses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kogutud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andmeid</w:t>
      </w:r>
      <w:r w:rsidR="002E2C10" w:rsidRPr="001E23F0">
        <w:rPr>
          <w:rFonts w:ascii="Times New Roman" w:hAnsi="Times New Roman" w:cs="Times New Roman"/>
          <w:sz w:val="24"/>
          <w:szCs w:val="24"/>
        </w:rPr>
        <w:t xml:space="preserve"> </w:t>
      </w:r>
      <w:r w:rsidR="00901508"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kasutada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p>
    <w:p w14:paraId="29687CE8" w14:textId="77777777" w:rsidR="00271E68" w:rsidRPr="001E23F0" w:rsidRDefault="00271E68" w:rsidP="00271E68">
      <w:pPr>
        <w:jc w:val="both"/>
        <w:rPr>
          <w:rFonts w:ascii="Times New Roman" w:hAnsi="Times New Roman" w:cs="Times New Roman"/>
          <w:sz w:val="24"/>
          <w:szCs w:val="24"/>
        </w:rPr>
      </w:pPr>
    </w:p>
    <w:p w14:paraId="652AFD3D" w14:textId="606C8540" w:rsidR="00E51686" w:rsidRPr="001E23F0" w:rsidRDefault="00E51686" w:rsidP="00271E68">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10</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762638" w:rsidRPr="001E23F0">
        <w:rPr>
          <w:rFonts w:ascii="Times New Roman" w:hAnsi="Times New Roman" w:cs="Times New Roman"/>
          <w:sz w:val="24"/>
          <w:szCs w:val="24"/>
        </w:rPr>
        <w:t xml:space="preserve">Kui menetlustoimingu protokollimine on nõutav või kui Politsei- ja Piirivalveamet peab seda vajalikuks, võib </w:t>
      </w:r>
      <w:r w:rsidR="001801DE" w:rsidRPr="001E23F0">
        <w:rPr>
          <w:rFonts w:ascii="Times New Roman" w:hAnsi="Times New Roman" w:cs="Times New Roman"/>
          <w:sz w:val="24"/>
          <w:szCs w:val="24"/>
        </w:rPr>
        <w:t>menetlustoimingu protokollida elektrooniliselt</w:t>
      </w:r>
      <w:r w:rsidR="00762638" w:rsidRPr="001E23F0">
        <w:rPr>
          <w:rFonts w:ascii="Times New Roman" w:hAnsi="Times New Roman" w:cs="Times New Roman"/>
          <w:sz w:val="24"/>
          <w:szCs w:val="24"/>
        </w:rPr>
        <w:t>.</w:t>
      </w:r>
      <w:r w:rsidR="000C6BEE" w:rsidRPr="001E23F0">
        <w:rPr>
          <w:rFonts w:ascii="Times New Roman" w:hAnsi="Times New Roman" w:cs="Times New Roman"/>
          <w:sz w:val="24"/>
          <w:szCs w:val="24"/>
        </w:rPr>
        <w:t xml:space="preserve"> </w:t>
      </w:r>
      <w:r w:rsidR="00762638" w:rsidRPr="001E23F0">
        <w:rPr>
          <w:rFonts w:ascii="Times New Roman" w:hAnsi="Times New Roman" w:cs="Times New Roman"/>
          <w:sz w:val="24"/>
          <w:szCs w:val="24"/>
        </w:rPr>
        <w:t>V</w:t>
      </w:r>
      <w:r w:rsidR="001801DE" w:rsidRPr="001E23F0">
        <w:rPr>
          <w:rFonts w:ascii="Times New Roman" w:hAnsi="Times New Roman" w:cs="Times New Roman"/>
          <w:sz w:val="24"/>
          <w:szCs w:val="24"/>
        </w:rPr>
        <w:t>älismaala</w:t>
      </w:r>
      <w:r w:rsidR="007177EF" w:rsidRPr="001E23F0">
        <w:rPr>
          <w:rFonts w:ascii="Times New Roman" w:hAnsi="Times New Roman" w:cs="Times New Roman"/>
          <w:sz w:val="24"/>
          <w:szCs w:val="24"/>
        </w:rPr>
        <w:t>sele võib protokolli tutvustada Politsei- ja Piirivalveameti infotehnoloogilise vahendiga ja ta kinnitab protokolliga</w:t>
      </w:r>
      <w:r w:rsidR="001801DE" w:rsidRPr="001E23F0">
        <w:rPr>
          <w:rFonts w:ascii="Times New Roman" w:hAnsi="Times New Roman" w:cs="Times New Roman"/>
          <w:sz w:val="24"/>
          <w:szCs w:val="24"/>
        </w:rPr>
        <w:t xml:space="preserve"> tutvumist elektroonilise märkega. </w:t>
      </w:r>
    </w:p>
    <w:p w14:paraId="5C3837F3" w14:textId="77777777" w:rsidR="00041A3F" w:rsidRPr="001E23F0" w:rsidRDefault="00041A3F" w:rsidP="00271E68">
      <w:pPr>
        <w:jc w:val="both"/>
        <w:rPr>
          <w:rFonts w:ascii="Times New Roman" w:hAnsi="Times New Roman" w:cs="Times New Roman"/>
          <w:sz w:val="24"/>
          <w:szCs w:val="24"/>
        </w:rPr>
      </w:pPr>
    </w:p>
    <w:p w14:paraId="398C2104" w14:textId="49B2F238" w:rsidR="00041A3F" w:rsidRPr="001E23F0" w:rsidRDefault="00041A3F" w:rsidP="00041A3F">
      <w:pPr>
        <w:rPr>
          <w:rFonts w:ascii="Times New Roman" w:hAnsi="Times New Roman" w:cs="Times New Roman"/>
          <w:b/>
          <w:bCs/>
          <w:sz w:val="24"/>
          <w:szCs w:val="24"/>
        </w:rPr>
      </w:pPr>
      <w:r w:rsidRPr="3D45D796">
        <w:rPr>
          <w:rFonts w:ascii="Times New Roman" w:hAnsi="Times New Roman" w:cs="Times New Roman"/>
          <w:b/>
          <w:bCs/>
          <w:sz w:val="24"/>
          <w:szCs w:val="24"/>
        </w:rPr>
        <w:t xml:space="preserve">§ </w:t>
      </w:r>
      <w:commentRangeStart w:id="129"/>
      <w:r w:rsidRPr="3D45D796">
        <w:rPr>
          <w:rFonts w:ascii="Times New Roman" w:hAnsi="Times New Roman" w:cs="Times New Roman"/>
          <w:b/>
          <w:bCs/>
          <w:sz w:val="24"/>
          <w:szCs w:val="24"/>
        </w:rPr>
        <w:t>3</w:t>
      </w:r>
      <w:r w:rsidR="00FD3A57" w:rsidRPr="3D45D796">
        <w:rPr>
          <w:rFonts w:ascii="Times New Roman" w:hAnsi="Times New Roman" w:cs="Times New Roman"/>
          <w:b/>
          <w:bCs/>
          <w:sz w:val="24"/>
          <w:szCs w:val="24"/>
        </w:rPr>
        <w:t>0</w:t>
      </w:r>
      <w:r w:rsidRPr="3D45D796">
        <w:rPr>
          <w:rFonts w:ascii="Times New Roman" w:hAnsi="Times New Roman" w:cs="Times New Roman"/>
          <w:b/>
          <w:bCs/>
          <w:sz w:val="24"/>
          <w:szCs w:val="24"/>
        </w:rPr>
        <w:t>. Rahvusvahelise kaitse taotleja tunnistus</w:t>
      </w:r>
      <w:commentRangeEnd w:id="129"/>
      <w:r>
        <w:commentReference w:id="129"/>
      </w:r>
    </w:p>
    <w:p w14:paraId="792E41EA" w14:textId="77777777" w:rsidR="00041A3F" w:rsidRPr="001E23F0" w:rsidRDefault="00041A3F" w:rsidP="00041A3F">
      <w:pPr>
        <w:rPr>
          <w:rFonts w:ascii="Times New Roman" w:hAnsi="Times New Roman" w:cs="Times New Roman"/>
          <w:b/>
          <w:bCs/>
          <w:sz w:val="24"/>
          <w:szCs w:val="24"/>
        </w:rPr>
      </w:pPr>
    </w:p>
    <w:p w14:paraId="0B8570A0" w14:textId="77777777" w:rsidR="004A7EDC" w:rsidRDefault="00041A3F" w:rsidP="004A7EDC">
      <w:pPr>
        <w:jc w:val="both"/>
        <w:rPr>
          <w:rFonts w:ascii="Times New Roman" w:hAnsi="Times New Roman" w:cs="Times New Roman"/>
          <w:sz w:val="24"/>
          <w:szCs w:val="24"/>
        </w:rPr>
      </w:pPr>
      <w:r w:rsidRPr="001E23F0">
        <w:rPr>
          <w:rFonts w:ascii="Times New Roman" w:hAnsi="Times New Roman" w:cs="Times New Roman"/>
          <w:sz w:val="24"/>
          <w:szCs w:val="24"/>
        </w:rPr>
        <w:t>(1) Politsei- ja Piirivalveamet annab taotlejale kümne päeva jooksul, arvates rahvusvahelise kaitse taotluse esitamisest, rahvusvahelise kaitse taotleja tunnistuse, mis tõendab, et välismaalane taotleb Eestis rahvusvahelist kaitset.</w:t>
      </w:r>
    </w:p>
    <w:p w14:paraId="2CF786E2" w14:textId="1F6D2DBE" w:rsidR="00041A3F" w:rsidRPr="001E23F0" w:rsidRDefault="00041A3F" w:rsidP="004A7EDC">
      <w:pPr>
        <w:jc w:val="both"/>
        <w:rPr>
          <w:rFonts w:ascii="Times New Roman" w:hAnsi="Times New Roman" w:cs="Times New Roman"/>
          <w:sz w:val="24"/>
          <w:szCs w:val="24"/>
        </w:rPr>
      </w:pPr>
    </w:p>
    <w:p w14:paraId="2EFE468C" w14:textId="480AB4BF" w:rsidR="00041A3F" w:rsidRPr="001E23F0" w:rsidRDefault="00041A3F" w:rsidP="004A7EDC">
      <w:pPr>
        <w:jc w:val="both"/>
        <w:rPr>
          <w:rFonts w:ascii="Times New Roman" w:hAnsi="Times New Roman" w:cs="Times New Roman"/>
          <w:sz w:val="24"/>
          <w:szCs w:val="24"/>
        </w:rPr>
      </w:pPr>
      <w:r w:rsidRPr="001E23F0">
        <w:rPr>
          <w:rFonts w:ascii="Times New Roman" w:hAnsi="Times New Roman" w:cs="Times New Roman"/>
          <w:sz w:val="24"/>
          <w:szCs w:val="24"/>
        </w:rPr>
        <w:t xml:space="preserve">(2) Rahvusvahelise kaitse taotleja tunnistus antakse välja kehtivusajaga kuni üks aasta. </w:t>
      </w:r>
    </w:p>
    <w:p w14:paraId="6BE53668" w14:textId="77777777" w:rsidR="00041A3F" w:rsidRPr="001E23F0" w:rsidRDefault="00041A3F" w:rsidP="004A7EDC">
      <w:pPr>
        <w:jc w:val="both"/>
        <w:rPr>
          <w:rFonts w:ascii="Times New Roman" w:hAnsi="Times New Roman" w:cs="Times New Roman"/>
          <w:sz w:val="24"/>
          <w:szCs w:val="24"/>
        </w:rPr>
      </w:pPr>
    </w:p>
    <w:p w14:paraId="5F391B28" w14:textId="77777777" w:rsidR="004A7EDC" w:rsidRDefault="00041A3F" w:rsidP="004A7EDC">
      <w:pPr>
        <w:jc w:val="both"/>
        <w:rPr>
          <w:rFonts w:ascii="Times New Roman" w:hAnsi="Times New Roman" w:cs="Times New Roman"/>
          <w:sz w:val="24"/>
          <w:szCs w:val="24"/>
        </w:rPr>
      </w:pPr>
      <w:r w:rsidRPr="001E23F0">
        <w:rPr>
          <w:rFonts w:ascii="Times New Roman" w:hAnsi="Times New Roman" w:cs="Times New Roman"/>
          <w:sz w:val="24"/>
          <w:szCs w:val="24"/>
        </w:rPr>
        <w:t>(3) Politsei- ja Piirivalveamet tunnistab rahvusvahelise kaitse taotleja tunnistuse kehtetuks järgmistel juhtudel:</w:t>
      </w:r>
    </w:p>
    <w:p w14:paraId="23BE1039" w14:textId="386A407F" w:rsidR="004A7EDC" w:rsidRDefault="00041A3F" w:rsidP="004A7EDC">
      <w:pPr>
        <w:jc w:val="both"/>
        <w:rPr>
          <w:rFonts w:ascii="Times New Roman" w:hAnsi="Times New Roman" w:cs="Times New Roman"/>
          <w:sz w:val="24"/>
          <w:szCs w:val="24"/>
        </w:rPr>
      </w:pPr>
      <w:r w:rsidRPr="001E23F0">
        <w:rPr>
          <w:rFonts w:ascii="Times New Roman" w:hAnsi="Times New Roman" w:cs="Times New Roman"/>
          <w:sz w:val="24"/>
          <w:szCs w:val="24"/>
        </w:rPr>
        <w:t>1) rahvusvahelise kaitse menetluse lõppemise korral;</w:t>
      </w:r>
    </w:p>
    <w:p w14:paraId="1895E62E" w14:textId="699F6A4E" w:rsidR="004A7EDC" w:rsidRDefault="00041A3F" w:rsidP="004A7EDC">
      <w:pPr>
        <w:jc w:val="both"/>
        <w:rPr>
          <w:rFonts w:ascii="Times New Roman" w:hAnsi="Times New Roman" w:cs="Times New Roman"/>
          <w:sz w:val="24"/>
          <w:szCs w:val="24"/>
        </w:rPr>
      </w:pPr>
      <w:r w:rsidRPr="001E23F0">
        <w:rPr>
          <w:rFonts w:ascii="Times New Roman" w:hAnsi="Times New Roman" w:cs="Times New Roman"/>
          <w:sz w:val="24"/>
          <w:szCs w:val="24"/>
        </w:rPr>
        <w:t>2) kui dokument või selles sisalduv kanne või andmed on ebaõiged;</w:t>
      </w:r>
    </w:p>
    <w:p w14:paraId="16CF3483" w14:textId="2D4DB141" w:rsidR="004A7EDC" w:rsidRDefault="00041A3F" w:rsidP="004A7EDC">
      <w:pPr>
        <w:jc w:val="both"/>
        <w:rPr>
          <w:rFonts w:ascii="Times New Roman" w:hAnsi="Times New Roman" w:cs="Times New Roman"/>
          <w:sz w:val="24"/>
          <w:szCs w:val="24"/>
        </w:rPr>
      </w:pPr>
      <w:r w:rsidRPr="001E23F0">
        <w:rPr>
          <w:rFonts w:ascii="Times New Roman" w:hAnsi="Times New Roman" w:cs="Times New Roman"/>
          <w:sz w:val="24"/>
          <w:szCs w:val="24"/>
        </w:rPr>
        <w:t>3) kui dokument on muutunud kasutamiskõlbmatuks või selles sisalduv kanne loetamatuks;</w:t>
      </w:r>
    </w:p>
    <w:p w14:paraId="590C69DF" w14:textId="618718CC" w:rsidR="004A7EDC" w:rsidRDefault="00041A3F" w:rsidP="004A7EDC">
      <w:pPr>
        <w:jc w:val="both"/>
        <w:rPr>
          <w:rFonts w:ascii="Times New Roman" w:hAnsi="Times New Roman" w:cs="Times New Roman"/>
          <w:sz w:val="24"/>
          <w:szCs w:val="24"/>
        </w:rPr>
      </w:pPr>
      <w:r w:rsidRPr="001E23F0">
        <w:rPr>
          <w:rFonts w:ascii="Times New Roman" w:hAnsi="Times New Roman" w:cs="Times New Roman"/>
          <w:sz w:val="24"/>
          <w:szCs w:val="24"/>
        </w:rPr>
        <w:t>4) dokumendi kasutaja surma korral;</w:t>
      </w:r>
    </w:p>
    <w:p w14:paraId="536533E8" w14:textId="3A5E91CE" w:rsidR="00041A3F" w:rsidRPr="001E23F0" w:rsidRDefault="00041A3F" w:rsidP="004A7EDC">
      <w:pPr>
        <w:jc w:val="both"/>
        <w:rPr>
          <w:rFonts w:ascii="Times New Roman" w:hAnsi="Times New Roman" w:cs="Times New Roman"/>
          <w:sz w:val="24"/>
          <w:szCs w:val="24"/>
        </w:rPr>
      </w:pPr>
      <w:r w:rsidRPr="001E23F0">
        <w:rPr>
          <w:rFonts w:ascii="Times New Roman" w:hAnsi="Times New Roman" w:cs="Times New Roman"/>
          <w:sz w:val="24"/>
          <w:szCs w:val="24"/>
        </w:rPr>
        <w:t>5) dokumendi kaotsimineku või hävimise korral.</w:t>
      </w:r>
    </w:p>
    <w:p w14:paraId="6C853C7F" w14:textId="77777777" w:rsidR="00041A3F" w:rsidRPr="001E23F0" w:rsidRDefault="00041A3F" w:rsidP="004A7EDC">
      <w:pPr>
        <w:jc w:val="both"/>
        <w:rPr>
          <w:rFonts w:ascii="Times New Roman" w:hAnsi="Times New Roman" w:cs="Times New Roman"/>
          <w:sz w:val="24"/>
          <w:szCs w:val="24"/>
        </w:rPr>
      </w:pPr>
    </w:p>
    <w:p w14:paraId="4E6EBF95" w14:textId="73F433AA" w:rsidR="00041A3F" w:rsidRDefault="00041A3F" w:rsidP="004A7EDC">
      <w:pPr>
        <w:jc w:val="both"/>
        <w:rPr>
          <w:rFonts w:ascii="Times New Roman" w:hAnsi="Times New Roman" w:cs="Times New Roman"/>
          <w:sz w:val="24"/>
          <w:szCs w:val="24"/>
        </w:rPr>
      </w:pPr>
      <w:r w:rsidRPr="001E23F0">
        <w:rPr>
          <w:rFonts w:ascii="Times New Roman" w:hAnsi="Times New Roman" w:cs="Times New Roman"/>
          <w:sz w:val="24"/>
          <w:szCs w:val="24"/>
        </w:rPr>
        <w:t>(4) Rahvusvahelise kaitse taotleja tunnistuse kehtetuks tunnistamise puhul võtab Politsei- ja Piirivalveamet selle võimaluse korral välismaalaselt ära.</w:t>
      </w:r>
    </w:p>
    <w:p w14:paraId="58D4E38E" w14:textId="0DDEE474" w:rsidR="001B5872" w:rsidRPr="001E23F0" w:rsidRDefault="001B5872" w:rsidP="006C25B7">
      <w:pPr>
        <w:jc w:val="both"/>
        <w:rPr>
          <w:rFonts w:ascii="Times New Roman" w:hAnsi="Times New Roman" w:cs="Times New Roman"/>
          <w:sz w:val="24"/>
          <w:szCs w:val="24"/>
        </w:rPr>
      </w:pPr>
    </w:p>
    <w:p w14:paraId="7A87485F" w14:textId="39F51DE5" w:rsidR="00E51686" w:rsidRPr="001E23F0" w:rsidRDefault="00E51686" w:rsidP="000A0767">
      <w:pPr>
        <w:jc w:val="both"/>
        <w:rPr>
          <w:rFonts w:ascii="Times New Roman" w:hAnsi="Times New Roman" w:cs="Times New Roman"/>
          <w:b/>
          <w:bCs/>
          <w:sz w:val="24"/>
          <w:szCs w:val="24"/>
        </w:rPr>
      </w:pPr>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00EB2160" w:rsidRPr="3D45D796">
        <w:rPr>
          <w:rFonts w:ascii="Times New Roman" w:hAnsi="Times New Roman" w:cs="Times New Roman"/>
          <w:b/>
          <w:bCs/>
          <w:sz w:val="24"/>
          <w:szCs w:val="24"/>
        </w:rPr>
        <w:t>3</w:t>
      </w:r>
      <w:r w:rsidR="00FD3A57" w:rsidRPr="3D45D796">
        <w:rPr>
          <w:rFonts w:ascii="Times New Roman" w:hAnsi="Times New Roman" w:cs="Times New Roman"/>
          <w:b/>
          <w:bCs/>
          <w:sz w:val="24"/>
          <w:szCs w:val="24"/>
        </w:rPr>
        <w:t>1</w:t>
      </w:r>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Rahvusvahelise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kaitse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taotluse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läbivaatamine</w:t>
      </w:r>
      <w:r w:rsidR="002E2C10" w:rsidRPr="3D45D796">
        <w:rPr>
          <w:rFonts w:ascii="Times New Roman" w:hAnsi="Times New Roman" w:cs="Times New Roman"/>
          <w:b/>
          <w:bCs/>
          <w:sz w:val="24"/>
          <w:szCs w:val="24"/>
        </w:rPr>
        <w:t xml:space="preserve"> </w:t>
      </w:r>
      <w:r w:rsidR="007C4159" w:rsidRPr="3D45D796">
        <w:rPr>
          <w:rFonts w:ascii="Times New Roman" w:hAnsi="Times New Roman" w:cs="Times New Roman"/>
          <w:b/>
          <w:bCs/>
          <w:sz w:val="24"/>
          <w:szCs w:val="24"/>
        </w:rPr>
        <w:t>ja</w:t>
      </w:r>
      <w:r w:rsidR="002E2C10" w:rsidRPr="3D45D796">
        <w:rPr>
          <w:rFonts w:ascii="Times New Roman" w:hAnsi="Times New Roman" w:cs="Times New Roman"/>
          <w:b/>
          <w:bCs/>
          <w:sz w:val="24"/>
          <w:szCs w:val="24"/>
        </w:rPr>
        <w:t xml:space="preserve"> </w:t>
      </w:r>
      <w:r w:rsidR="007C4159" w:rsidRPr="3D45D796">
        <w:rPr>
          <w:rFonts w:ascii="Times New Roman" w:hAnsi="Times New Roman" w:cs="Times New Roman"/>
          <w:b/>
          <w:bCs/>
          <w:sz w:val="24"/>
          <w:szCs w:val="24"/>
        </w:rPr>
        <w:t>otsus</w:t>
      </w:r>
      <w:r w:rsidR="002E2C10" w:rsidRPr="3D45D796">
        <w:rPr>
          <w:rFonts w:ascii="Times New Roman" w:hAnsi="Times New Roman" w:cs="Times New Roman"/>
          <w:b/>
          <w:bCs/>
          <w:sz w:val="24"/>
          <w:szCs w:val="24"/>
        </w:rPr>
        <w:t xml:space="preserve"> </w:t>
      </w:r>
      <w:r w:rsidR="007C4159" w:rsidRPr="3D45D796">
        <w:rPr>
          <w:rFonts w:ascii="Times New Roman" w:hAnsi="Times New Roman" w:cs="Times New Roman"/>
          <w:b/>
          <w:bCs/>
          <w:sz w:val="24"/>
          <w:szCs w:val="24"/>
        </w:rPr>
        <w:t>rahvusvahelise</w:t>
      </w:r>
      <w:r w:rsidR="002E2C10" w:rsidRPr="3D45D796">
        <w:rPr>
          <w:rFonts w:ascii="Times New Roman" w:hAnsi="Times New Roman" w:cs="Times New Roman"/>
          <w:b/>
          <w:bCs/>
          <w:sz w:val="24"/>
          <w:szCs w:val="24"/>
        </w:rPr>
        <w:t xml:space="preserve"> </w:t>
      </w:r>
      <w:r w:rsidR="007C4159" w:rsidRPr="3D45D796">
        <w:rPr>
          <w:rFonts w:ascii="Times New Roman" w:hAnsi="Times New Roman" w:cs="Times New Roman"/>
          <w:b/>
          <w:bCs/>
          <w:sz w:val="24"/>
          <w:szCs w:val="24"/>
        </w:rPr>
        <w:t>kaitse</w:t>
      </w:r>
      <w:r w:rsidR="002E2C10" w:rsidRPr="3D45D796">
        <w:rPr>
          <w:rFonts w:ascii="Times New Roman" w:hAnsi="Times New Roman" w:cs="Times New Roman"/>
          <w:b/>
          <w:bCs/>
          <w:sz w:val="24"/>
          <w:szCs w:val="24"/>
        </w:rPr>
        <w:t xml:space="preserve"> </w:t>
      </w:r>
      <w:r w:rsidR="007C4159" w:rsidRPr="3D45D796">
        <w:rPr>
          <w:rFonts w:ascii="Times New Roman" w:hAnsi="Times New Roman" w:cs="Times New Roman"/>
          <w:b/>
          <w:bCs/>
          <w:sz w:val="24"/>
          <w:szCs w:val="24"/>
        </w:rPr>
        <w:t>taotluse</w:t>
      </w:r>
      <w:r w:rsidR="002E2C10" w:rsidRPr="3D45D796">
        <w:rPr>
          <w:rFonts w:ascii="Times New Roman" w:hAnsi="Times New Roman" w:cs="Times New Roman"/>
          <w:b/>
          <w:bCs/>
          <w:sz w:val="24"/>
          <w:szCs w:val="24"/>
        </w:rPr>
        <w:t xml:space="preserve"> </w:t>
      </w:r>
      <w:r w:rsidR="007C4159" w:rsidRPr="3D45D796">
        <w:rPr>
          <w:rFonts w:ascii="Times New Roman" w:hAnsi="Times New Roman" w:cs="Times New Roman"/>
          <w:b/>
          <w:bCs/>
          <w:sz w:val="24"/>
          <w:szCs w:val="24"/>
        </w:rPr>
        <w:t>kohta</w:t>
      </w:r>
    </w:p>
    <w:p w14:paraId="41DCB45C" w14:textId="77777777" w:rsidR="00432A8F" w:rsidRPr="001E23F0" w:rsidRDefault="00432A8F" w:rsidP="000A0767">
      <w:pPr>
        <w:jc w:val="both"/>
        <w:rPr>
          <w:rFonts w:ascii="Times New Roman" w:hAnsi="Times New Roman" w:cs="Times New Roman"/>
          <w:b/>
          <w:bCs/>
          <w:sz w:val="24"/>
          <w:szCs w:val="24"/>
        </w:rPr>
      </w:pPr>
    </w:p>
    <w:p w14:paraId="50BA99CC" w14:textId="66F8689F" w:rsidR="001B5872" w:rsidRPr="001E23F0" w:rsidRDefault="00E51686" w:rsidP="000A0767">
      <w:pPr>
        <w:jc w:val="both"/>
        <w:rPr>
          <w:rFonts w:ascii="Times New Roman" w:hAnsi="Times New Roman" w:cs="Times New Roman"/>
          <w:sz w:val="24"/>
          <w:szCs w:val="24"/>
        </w:rPr>
      </w:pP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vaatab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läbi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mille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läbivaatamise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vastutavaks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riigiks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vastavalt</w:t>
      </w:r>
      <w:r w:rsidR="002E2C10" w:rsidRPr="3D45D796">
        <w:rPr>
          <w:rFonts w:ascii="Times New Roman" w:hAnsi="Times New Roman" w:cs="Times New Roman"/>
          <w:sz w:val="24"/>
          <w:szCs w:val="24"/>
        </w:rPr>
        <w:t xml:space="preserve"> </w:t>
      </w:r>
      <w:r w:rsidR="006474E9"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6474E9"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6474E9"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6474E9"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6474E9" w:rsidRPr="3D45D796">
        <w:rPr>
          <w:rFonts w:ascii="Times New Roman" w:hAnsi="Times New Roman" w:cs="Times New Roman"/>
          <w:sz w:val="24"/>
          <w:szCs w:val="24"/>
        </w:rPr>
        <w:t>määrusele</w:t>
      </w:r>
      <w:r w:rsidR="002E2C10" w:rsidRPr="3D45D796">
        <w:rPr>
          <w:rFonts w:ascii="Times New Roman" w:hAnsi="Times New Roman" w:cs="Times New Roman"/>
          <w:sz w:val="24"/>
          <w:szCs w:val="24"/>
        </w:rPr>
        <w:t xml:space="preserve"> </w:t>
      </w:r>
      <w:r w:rsidR="006474E9"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6474E9" w:rsidRPr="3D45D796">
        <w:rPr>
          <w:rFonts w:ascii="Times New Roman" w:hAnsi="Times New Roman" w:cs="Times New Roman"/>
          <w:sz w:val="24"/>
          <w:szCs w:val="24"/>
        </w:rPr>
        <w:t>2024/1351</w:t>
      </w:r>
      <w:r w:rsidR="002E2C10" w:rsidRPr="3D45D796">
        <w:rPr>
          <w:rFonts w:ascii="Times New Roman" w:hAnsi="Times New Roman" w:cs="Times New Roman"/>
          <w:sz w:val="24"/>
          <w:szCs w:val="24"/>
        </w:rPr>
        <w:t xml:space="preserve"> </w:t>
      </w:r>
      <w:del w:id="130" w:author="Autor">
        <w:r w:rsidRPr="3D45D796" w:rsidDel="006474E9">
          <w:rPr>
            <w:rFonts w:ascii="Times New Roman" w:hAnsi="Times New Roman" w:cs="Times New Roman"/>
            <w:sz w:val="24"/>
            <w:szCs w:val="24"/>
          </w:rPr>
          <w:delText>(rändehalduse</w:delText>
        </w:r>
        <w:r w:rsidRPr="3D45D796" w:rsidDel="002E2C10">
          <w:rPr>
            <w:rFonts w:ascii="Times New Roman" w:hAnsi="Times New Roman" w:cs="Times New Roman"/>
            <w:sz w:val="24"/>
            <w:szCs w:val="24"/>
          </w:rPr>
          <w:delText xml:space="preserve"> </w:delText>
        </w:r>
        <w:r w:rsidRPr="3D45D796" w:rsidDel="006474E9">
          <w:rPr>
            <w:rFonts w:ascii="Times New Roman" w:hAnsi="Times New Roman" w:cs="Times New Roman"/>
            <w:sz w:val="24"/>
            <w:szCs w:val="24"/>
          </w:rPr>
          <w:delText>kohta)</w:delText>
        </w:r>
      </w:del>
      <w:r w:rsidR="006474E9"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p>
    <w:p w14:paraId="27A3E362" w14:textId="77777777" w:rsidR="006474E9" w:rsidRPr="001E23F0" w:rsidRDefault="006474E9" w:rsidP="000A0767">
      <w:pPr>
        <w:jc w:val="both"/>
        <w:rPr>
          <w:rFonts w:ascii="Times New Roman" w:hAnsi="Times New Roman" w:cs="Times New Roman"/>
          <w:sz w:val="24"/>
          <w:szCs w:val="24"/>
        </w:rPr>
      </w:pPr>
    </w:p>
    <w:p w14:paraId="710067C5" w14:textId="31863C8F" w:rsidR="006474E9" w:rsidRPr="001E23F0" w:rsidRDefault="006474E9" w:rsidP="000A0767">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vaatab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läbi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009C13D4"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9C13D4"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9C13D4"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9C13D4"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9C13D4"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009C13D4"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9C13D4" w:rsidRPr="3D45D796">
        <w:rPr>
          <w:rFonts w:ascii="Times New Roman" w:hAnsi="Times New Roman" w:cs="Times New Roman"/>
          <w:sz w:val="24"/>
          <w:szCs w:val="24"/>
        </w:rPr>
        <w:t>2024/1347</w:t>
      </w:r>
      <w:r w:rsidR="002E2C10" w:rsidRPr="3D45D796">
        <w:rPr>
          <w:rFonts w:ascii="Times New Roman" w:hAnsi="Times New Roman" w:cs="Times New Roman"/>
          <w:sz w:val="24"/>
          <w:szCs w:val="24"/>
        </w:rPr>
        <w:t xml:space="preserve"> </w:t>
      </w:r>
      <w:del w:id="131" w:author="Autor">
        <w:r w:rsidRPr="3D45D796" w:rsidDel="009C13D4">
          <w:rPr>
            <w:rFonts w:ascii="Times New Roman" w:hAnsi="Times New Roman" w:cs="Times New Roman"/>
            <w:sz w:val="24"/>
            <w:szCs w:val="24"/>
          </w:rPr>
          <w:delText>(kvalifikatsioonitingimuste</w:delText>
        </w:r>
        <w:r w:rsidRPr="3D45D796" w:rsidDel="002E2C10">
          <w:rPr>
            <w:rFonts w:ascii="Times New Roman" w:hAnsi="Times New Roman" w:cs="Times New Roman"/>
            <w:sz w:val="24"/>
            <w:szCs w:val="24"/>
          </w:rPr>
          <w:delText xml:space="preserve"> </w:delText>
        </w:r>
        <w:r w:rsidRPr="3D45D796" w:rsidDel="009C13D4">
          <w:rPr>
            <w:rFonts w:ascii="Times New Roman" w:hAnsi="Times New Roman" w:cs="Times New Roman"/>
            <w:sz w:val="24"/>
            <w:szCs w:val="24"/>
          </w:rPr>
          <w:delText>kohta)</w:delText>
        </w:r>
      </w:del>
      <w:r w:rsidR="002E2C10" w:rsidRPr="3D45D796">
        <w:rPr>
          <w:rFonts w:ascii="Times New Roman" w:hAnsi="Times New Roman" w:cs="Times New Roman"/>
          <w:sz w:val="24"/>
          <w:szCs w:val="24"/>
        </w:rPr>
        <w:t xml:space="preserve"> </w:t>
      </w:r>
      <w:r w:rsidR="009C13D4" w:rsidRPr="3D45D796">
        <w:rPr>
          <w:rFonts w:ascii="Times New Roman" w:hAnsi="Times New Roman" w:cs="Times New Roman"/>
          <w:sz w:val="24"/>
          <w:szCs w:val="24"/>
        </w:rPr>
        <w:t>alusel</w:t>
      </w:r>
      <w:r w:rsidR="002E2C10" w:rsidRPr="3D45D796">
        <w:rPr>
          <w:rFonts w:ascii="Times New Roman" w:hAnsi="Times New Roman" w:cs="Times New Roman"/>
          <w:sz w:val="24"/>
          <w:szCs w:val="24"/>
        </w:rPr>
        <w:t xml:space="preserve"> </w:t>
      </w:r>
      <w:r w:rsidR="009C13D4"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132" w:author="Autor">
        <w:r w:rsidRPr="3D45D796" w:rsidDel="006474E9">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6474E9">
          <w:rPr>
            <w:rFonts w:ascii="Times New Roman" w:hAnsi="Times New Roman" w:cs="Times New Roman"/>
            <w:sz w:val="24"/>
            <w:szCs w:val="24"/>
          </w:rPr>
          <w:delText>kohta)</w:delText>
        </w:r>
      </w:del>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korras.</w:t>
      </w:r>
      <w:r w:rsidR="00414259" w:rsidRPr="3D45D796">
        <w:rPr>
          <w:rFonts w:ascii="Times New Roman" w:hAnsi="Times New Roman" w:cs="Times New Roman"/>
          <w:sz w:val="24"/>
          <w:szCs w:val="24"/>
        </w:rPr>
        <w:t xml:space="preserve"> </w:t>
      </w:r>
    </w:p>
    <w:p w14:paraId="5C1DB26F" w14:textId="77777777" w:rsidR="0085505E" w:rsidRPr="001E23F0" w:rsidRDefault="0085505E" w:rsidP="00E435C5">
      <w:pPr>
        <w:jc w:val="both"/>
        <w:rPr>
          <w:rFonts w:ascii="Times New Roman" w:hAnsi="Times New Roman" w:cs="Times New Roman"/>
          <w:sz w:val="24"/>
          <w:szCs w:val="24"/>
        </w:rPr>
      </w:pPr>
    </w:p>
    <w:p w14:paraId="3B582FC2" w14:textId="2C052308" w:rsidR="00E435C5" w:rsidRDefault="00E435C5" w:rsidP="00E435C5">
      <w:pPr>
        <w:jc w:val="both"/>
        <w:rPr>
          <w:rFonts w:ascii="Times New Roman" w:hAnsi="Times New Roman" w:cs="Times New Roman"/>
          <w:sz w:val="24"/>
          <w:szCs w:val="24"/>
        </w:rPr>
      </w:pPr>
      <w:r w:rsidRPr="001E23F0">
        <w:rPr>
          <w:rFonts w:ascii="Times New Roman" w:hAnsi="Times New Roman" w:cs="Times New Roman"/>
          <w:sz w:val="24"/>
          <w:szCs w:val="24"/>
        </w:rPr>
        <w:lastRenderedPageBreak/>
        <w:t xml:space="preserve">(3) Politsei- ja Piirivalveamet võib korduva rahvusvahelise kaitse taotluse kohta otsuse tegemisel täiendavalt </w:t>
      </w:r>
      <w:r w:rsidR="00EA665B" w:rsidRPr="001E23F0">
        <w:rPr>
          <w:rFonts w:ascii="Times New Roman" w:hAnsi="Times New Roman" w:cs="Times New Roman"/>
          <w:sz w:val="24"/>
          <w:szCs w:val="24"/>
        </w:rPr>
        <w:t>otsustada</w:t>
      </w:r>
      <w:r w:rsidRPr="001E23F0">
        <w:rPr>
          <w:rFonts w:ascii="Times New Roman" w:hAnsi="Times New Roman" w:cs="Times New Roman"/>
          <w:sz w:val="24"/>
          <w:szCs w:val="24"/>
        </w:rPr>
        <w:t>, et korduv taotlus esitati üksnes väljasõidukohustuse edasilükkamiseks või täideviimise</w:t>
      </w:r>
      <w:r w:rsidR="00EA665B" w:rsidRPr="001E23F0">
        <w:rPr>
          <w:rFonts w:ascii="Times New Roman" w:hAnsi="Times New Roman" w:cs="Times New Roman"/>
          <w:sz w:val="24"/>
          <w:szCs w:val="24"/>
        </w:rPr>
        <w:t xml:space="preserve"> takistamiseks</w:t>
      </w:r>
      <w:r w:rsidRPr="001E23F0">
        <w:rPr>
          <w:rFonts w:ascii="Times New Roman" w:hAnsi="Times New Roman" w:cs="Times New Roman"/>
          <w:sz w:val="24"/>
          <w:szCs w:val="24"/>
        </w:rPr>
        <w:t>.</w:t>
      </w:r>
    </w:p>
    <w:p w14:paraId="286CF341" w14:textId="77777777" w:rsidR="00D2746F" w:rsidRDefault="00D2746F" w:rsidP="00E435C5">
      <w:pPr>
        <w:jc w:val="both"/>
        <w:rPr>
          <w:rFonts w:ascii="Times New Roman" w:hAnsi="Times New Roman" w:cs="Times New Roman"/>
          <w:sz w:val="24"/>
          <w:szCs w:val="24"/>
        </w:rPr>
      </w:pPr>
    </w:p>
    <w:p w14:paraId="3BB2F804" w14:textId="71ABC7EB" w:rsidR="00D2746F" w:rsidRPr="001E23F0" w:rsidRDefault="00D2746F" w:rsidP="00D2746F">
      <w:pPr>
        <w:jc w:val="both"/>
        <w:rPr>
          <w:rFonts w:ascii="Times New Roman" w:hAnsi="Times New Roman" w:cs="Times New Roman"/>
          <w:sz w:val="24"/>
          <w:szCs w:val="24"/>
        </w:rPr>
      </w:pPr>
      <w:r w:rsidRPr="3D45D796">
        <w:rPr>
          <w:rFonts w:ascii="Times New Roman" w:hAnsi="Times New Roman" w:cs="Times New Roman"/>
          <w:sz w:val="24"/>
          <w:szCs w:val="24"/>
        </w:rPr>
        <w:t xml:space="preserve">(4) Politsei- ja Piirivalveamet võib rahvusvahelise kaitse taotluse lugeda mittelubatavaks ja teha keelduva otsuse </w:t>
      </w:r>
      <w:bookmarkStart w:id="133" w:name="_Hlk199926824"/>
      <w:r w:rsidRPr="3D45D796">
        <w:rPr>
          <w:rFonts w:ascii="Times New Roman" w:hAnsi="Times New Roman" w:cs="Times New Roman"/>
          <w:sz w:val="24"/>
          <w:szCs w:val="24"/>
        </w:rPr>
        <w:t xml:space="preserve">Euroopa Parlamendi ja nõukogu määruse (EL) 2024/1348 </w:t>
      </w:r>
      <w:del w:id="134" w:author="Autor">
        <w:r w:rsidRPr="3D45D796" w:rsidDel="00D2746F">
          <w:rPr>
            <w:rFonts w:ascii="Times New Roman" w:hAnsi="Times New Roman" w:cs="Times New Roman"/>
            <w:sz w:val="24"/>
            <w:szCs w:val="24"/>
          </w:rPr>
          <w:delText>(menetluse kohta)</w:delText>
        </w:r>
      </w:del>
      <w:r w:rsidRPr="3D45D796">
        <w:rPr>
          <w:rFonts w:ascii="Times New Roman" w:hAnsi="Times New Roman" w:cs="Times New Roman"/>
          <w:sz w:val="24"/>
          <w:szCs w:val="24"/>
        </w:rPr>
        <w:t xml:space="preserve"> artikli 38 lõikes 1 sätestatud alustel.</w:t>
      </w:r>
      <w:bookmarkEnd w:id="133"/>
    </w:p>
    <w:p w14:paraId="2B1AE2E1" w14:textId="77777777" w:rsidR="00E56853" w:rsidRPr="001E23F0" w:rsidRDefault="00E56853" w:rsidP="000A0767">
      <w:pPr>
        <w:jc w:val="both"/>
        <w:rPr>
          <w:rFonts w:ascii="Times New Roman" w:hAnsi="Times New Roman" w:cs="Times New Roman"/>
          <w:sz w:val="24"/>
          <w:szCs w:val="24"/>
        </w:rPr>
      </w:pPr>
    </w:p>
    <w:p w14:paraId="39691F0C" w14:textId="7CF0B550" w:rsidR="00E56853" w:rsidRPr="001E23F0" w:rsidRDefault="00E56853" w:rsidP="000A0767">
      <w:pPr>
        <w:jc w:val="both"/>
        <w:rPr>
          <w:rFonts w:ascii="Times New Roman" w:hAnsi="Times New Roman" w:cs="Times New Roman"/>
          <w:sz w:val="24"/>
          <w:szCs w:val="24"/>
        </w:rPr>
      </w:pPr>
      <w:r w:rsidRPr="3D45D796">
        <w:rPr>
          <w:rFonts w:ascii="Times New Roman" w:hAnsi="Times New Roman" w:cs="Times New Roman"/>
          <w:sz w:val="24"/>
          <w:szCs w:val="24"/>
        </w:rPr>
        <w:t>(</w:t>
      </w:r>
      <w:r w:rsidR="00D2746F" w:rsidRPr="3D45D796">
        <w:rPr>
          <w:rFonts w:ascii="Times New Roman" w:hAnsi="Times New Roman" w:cs="Times New Roman"/>
          <w:sz w:val="24"/>
          <w:szCs w:val="24"/>
        </w:rPr>
        <w:t>5</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põhjendamatu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lugeda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ilmselgelt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põhjendamatuks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135" w:author="Autor">
        <w:r w:rsidRPr="3D45D796" w:rsidDel="00E56853">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E56853">
          <w:rPr>
            <w:rFonts w:ascii="Times New Roman" w:hAnsi="Times New Roman" w:cs="Times New Roman"/>
            <w:sz w:val="24"/>
            <w:szCs w:val="24"/>
          </w:rPr>
          <w:delText>kohta)</w:delText>
        </w:r>
      </w:del>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artikli</w:t>
      </w:r>
      <w:r w:rsidR="002E2C10" w:rsidRPr="3D45D796">
        <w:rPr>
          <w:rFonts w:ascii="Times New Roman" w:hAnsi="Times New Roman" w:cs="Times New Roman"/>
          <w:sz w:val="24"/>
          <w:szCs w:val="24"/>
        </w:rPr>
        <w:t xml:space="preserve"> </w:t>
      </w:r>
      <w:r w:rsidR="00D2746F" w:rsidRPr="3D45D796">
        <w:rPr>
          <w:rFonts w:ascii="Times New Roman" w:hAnsi="Times New Roman" w:cs="Times New Roman"/>
          <w:sz w:val="24"/>
          <w:szCs w:val="24"/>
        </w:rPr>
        <w:t>42</w:t>
      </w:r>
      <w:r w:rsidR="002E2C10" w:rsidRPr="3D45D796">
        <w:rPr>
          <w:rFonts w:ascii="Times New Roman" w:hAnsi="Times New Roman" w:cs="Times New Roman"/>
          <w:sz w:val="24"/>
          <w:szCs w:val="24"/>
        </w:rPr>
        <w:t xml:space="preserve"> </w:t>
      </w:r>
      <w:r w:rsidR="00D2746F" w:rsidRPr="3D45D796">
        <w:rPr>
          <w:rFonts w:ascii="Times New Roman" w:hAnsi="Times New Roman" w:cs="Times New Roman"/>
          <w:sz w:val="24"/>
          <w:szCs w:val="24"/>
        </w:rPr>
        <w:t>lõigetes 1 ja 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alustel.</w:t>
      </w:r>
    </w:p>
    <w:p w14:paraId="42AB0BC9" w14:textId="77777777" w:rsidR="00FE10FC" w:rsidRPr="001E23F0" w:rsidRDefault="00FE10FC" w:rsidP="000A0767">
      <w:pPr>
        <w:jc w:val="both"/>
        <w:rPr>
          <w:rFonts w:ascii="Times New Roman" w:hAnsi="Times New Roman" w:cs="Times New Roman"/>
          <w:sz w:val="24"/>
          <w:szCs w:val="24"/>
        </w:rPr>
      </w:pPr>
    </w:p>
    <w:p w14:paraId="04B1778F" w14:textId="773C7D37" w:rsidR="00FE10FC" w:rsidRPr="001E23F0" w:rsidRDefault="00FE10FC" w:rsidP="000A0767">
      <w:pPr>
        <w:jc w:val="both"/>
        <w:rPr>
          <w:rFonts w:ascii="Times New Roman" w:hAnsi="Times New Roman" w:cs="Times New Roman"/>
          <w:sz w:val="24"/>
          <w:szCs w:val="24"/>
        </w:rPr>
      </w:pPr>
      <w:r w:rsidRPr="001E23F0">
        <w:rPr>
          <w:rFonts w:ascii="Times New Roman" w:hAnsi="Times New Roman" w:cs="Times New Roman"/>
          <w:sz w:val="24"/>
          <w:szCs w:val="24"/>
        </w:rPr>
        <w:t>(</w:t>
      </w:r>
      <w:r w:rsidR="00D2746F">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ettekirjutus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(edaspidi</w:t>
      </w:r>
      <w:r w:rsidR="002E2C10" w:rsidRPr="001E23F0">
        <w:rPr>
          <w:rFonts w:ascii="Times New Roman" w:hAnsi="Times New Roman" w:cs="Times New Roman"/>
          <w:sz w:val="24"/>
          <w:szCs w:val="24"/>
        </w:rPr>
        <w:t xml:space="preserve"> </w:t>
      </w:r>
      <w:r w:rsidRPr="001E23F0">
        <w:rPr>
          <w:rFonts w:ascii="Times New Roman" w:hAnsi="Times New Roman" w:cs="Times New Roman"/>
          <w:i/>
          <w:iCs/>
          <w:sz w:val="24"/>
          <w:szCs w:val="24"/>
        </w:rPr>
        <w:t>lahkumisettekirjutus</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väljasõidukohustuse</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sissesõidukeelu</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korras</w:t>
      </w:r>
      <w:r w:rsidR="00456D08"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pandud</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kohustust</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Eestist</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lahkuda</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muul</w:t>
      </w:r>
      <w:r w:rsidR="002E2C10" w:rsidRPr="001E23F0">
        <w:rPr>
          <w:rFonts w:ascii="Times New Roman" w:hAnsi="Times New Roman" w:cs="Times New Roman"/>
          <w:sz w:val="24"/>
          <w:szCs w:val="24"/>
        </w:rPr>
        <w:t xml:space="preserve"> </w:t>
      </w:r>
      <w:r w:rsidR="00456D08" w:rsidRPr="001E23F0">
        <w:rPr>
          <w:rFonts w:ascii="Times New Roman" w:hAnsi="Times New Roman" w:cs="Times New Roman"/>
          <w:sz w:val="24"/>
          <w:szCs w:val="24"/>
        </w:rPr>
        <w:t>alusel</w:t>
      </w:r>
      <w:r w:rsidRPr="001E23F0">
        <w:rPr>
          <w:rFonts w:ascii="Times New Roman" w:hAnsi="Times New Roman" w:cs="Times New Roman"/>
          <w:sz w:val="24"/>
          <w:szCs w:val="24"/>
        </w:rPr>
        <w:t>.</w:t>
      </w:r>
    </w:p>
    <w:p w14:paraId="1612E369" w14:textId="77777777" w:rsidR="008A3518" w:rsidRPr="001E23F0" w:rsidRDefault="008A3518" w:rsidP="000A0767">
      <w:pPr>
        <w:jc w:val="both"/>
        <w:rPr>
          <w:rFonts w:ascii="Times New Roman" w:hAnsi="Times New Roman" w:cs="Times New Roman"/>
          <w:sz w:val="24"/>
          <w:szCs w:val="24"/>
        </w:rPr>
      </w:pPr>
    </w:p>
    <w:p w14:paraId="374869AD" w14:textId="2A315E32" w:rsidR="008A3518" w:rsidRPr="001E23F0" w:rsidRDefault="008A3518" w:rsidP="000A0767">
      <w:pPr>
        <w:jc w:val="both"/>
        <w:rPr>
          <w:rFonts w:ascii="Times New Roman" w:hAnsi="Times New Roman" w:cs="Times New Roman"/>
          <w:sz w:val="24"/>
          <w:szCs w:val="24"/>
        </w:rPr>
      </w:pPr>
      <w:r w:rsidRPr="3D45D796">
        <w:rPr>
          <w:rFonts w:ascii="Times New Roman" w:hAnsi="Times New Roman" w:cs="Times New Roman"/>
          <w:sz w:val="24"/>
          <w:szCs w:val="24"/>
        </w:rPr>
        <w:t>(</w:t>
      </w:r>
      <w:r w:rsidR="00D2746F" w:rsidRPr="3D45D796">
        <w:rPr>
          <w:rFonts w:ascii="Times New Roman" w:hAnsi="Times New Roman" w:cs="Times New Roman"/>
          <w:sz w:val="24"/>
          <w:szCs w:val="24"/>
        </w:rPr>
        <w:t>7</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vaadatakse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läbi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nii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kiiresti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võimalik,</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mitte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hiljem</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136" w:author="Autor">
        <w:r w:rsidRPr="3D45D796" w:rsidDel="008A3518">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8A3518">
          <w:rPr>
            <w:rFonts w:ascii="Times New Roman" w:hAnsi="Times New Roman" w:cs="Times New Roman"/>
            <w:sz w:val="24"/>
            <w:szCs w:val="24"/>
          </w:rPr>
          <w:delText>kohta)</w:delText>
        </w:r>
      </w:del>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artiklis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35</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tähtaegadel.</w:t>
      </w:r>
    </w:p>
    <w:p w14:paraId="700AEBC2" w14:textId="77777777" w:rsidR="008A3518" w:rsidRPr="001E23F0" w:rsidRDefault="008A3518" w:rsidP="000A0767">
      <w:pPr>
        <w:jc w:val="both"/>
        <w:rPr>
          <w:rFonts w:ascii="Times New Roman" w:hAnsi="Times New Roman" w:cs="Times New Roman"/>
          <w:sz w:val="24"/>
          <w:szCs w:val="24"/>
        </w:rPr>
      </w:pPr>
    </w:p>
    <w:p w14:paraId="6E03707A" w14:textId="0BDFCFAD" w:rsidR="008A3518" w:rsidRPr="001E23F0" w:rsidRDefault="008A3518" w:rsidP="000A0767">
      <w:pPr>
        <w:jc w:val="both"/>
        <w:rPr>
          <w:rFonts w:ascii="Times New Roman" w:hAnsi="Times New Roman" w:cs="Times New Roman"/>
          <w:sz w:val="24"/>
          <w:szCs w:val="24"/>
        </w:rPr>
      </w:pPr>
      <w:r w:rsidRPr="001E23F0">
        <w:rPr>
          <w:rFonts w:ascii="Times New Roman" w:hAnsi="Times New Roman" w:cs="Times New Roman"/>
          <w:sz w:val="24"/>
          <w:szCs w:val="24"/>
        </w:rPr>
        <w:t>(</w:t>
      </w:r>
      <w:r w:rsidR="00D2746F">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piirimenetlust,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00C42AAE" w:rsidRPr="001E23F0">
        <w:rPr>
          <w:rFonts w:ascii="Times New Roman" w:hAnsi="Times New Roman" w:cs="Times New Roman"/>
          <w:sz w:val="24"/>
          <w:szCs w:val="24"/>
        </w:rPr>
        <w:t>15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p>
    <w:p w14:paraId="14FEF408" w14:textId="77777777" w:rsidR="008A3518" w:rsidRPr="001E23F0" w:rsidRDefault="008A3518" w:rsidP="000A0767">
      <w:pPr>
        <w:jc w:val="both"/>
        <w:rPr>
          <w:rFonts w:ascii="Times New Roman" w:hAnsi="Times New Roman" w:cs="Times New Roman"/>
          <w:sz w:val="24"/>
          <w:szCs w:val="24"/>
        </w:rPr>
      </w:pPr>
    </w:p>
    <w:p w14:paraId="13E48630" w14:textId="60141073" w:rsidR="008A3518" w:rsidRPr="001E23F0" w:rsidRDefault="008A3518" w:rsidP="000A0767">
      <w:pPr>
        <w:jc w:val="both"/>
        <w:rPr>
          <w:rFonts w:ascii="Times New Roman" w:hAnsi="Times New Roman" w:cs="Times New Roman"/>
          <w:sz w:val="24"/>
          <w:szCs w:val="24"/>
        </w:rPr>
      </w:pPr>
      <w:r w:rsidRPr="3D45D796">
        <w:rPr>
          <w:rFonts w:ascii="Times New Roman" w:hAnsi="Times New Roman" w:cs="Times New Roman"/>
          <w:sz w:val="24"/>
          <w:szCs w:val="24"/>
        </w:rPr>
        <w:t>(</w:t>
      </w:r>
      <w:r w:rsidR="00D2746F" w:rsidRPr="3D45D796">
        <w:rPr>
          <w:rFonts w:ascii="Times New Roman" w:hAnsi="Times New Roman" w:cs="Times New Roman"/>
          <w:sz w:val="24"/>
          <w:szCs w:val="24"/>
        </w:rPr>
        <w:t>9</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halduskohus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tühistanud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menetluses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tehtud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kohustanud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uuesti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läbi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vaatama,</w:t>
      </w:r>
      <w:r w:rsidR="002E2C10" w:rsidRPr="3D45D796">
        <w:rPr>
          <w:rFonts w:ascii="Times New Roman" w:hAnsi="Times New Roman" w:cs="Times New Roman"/>
          <w:sz w:val="24"/>
          <w:szCs w:val="24"/>
        </w:rPr>
        <w:t xml:space="preserve"> </w:t>
      </w:r>
      <w:r w:rsidR="00665CD0" w:rsidRPr="3D45D796">
        <w:rPr>
          <w:rFonts w:ascii="Times New Roman" w:hAnsi="Times New Roman" w:cs="Times New Roman"/>
          <w:sz w:val="24"/>
          <w:szCs w:val="24"/>
        </w:rPr>
        <w:t>vaatab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00665CD0" w:rsidRPr="3D45D796">
        <w:rPr>
          <w:rFonts w:ascii="Times New Roman" w:hAnsi="Times New Roman" w:cs="Times New Roman"/>
          <w:sz w:val="24"/>
          <w:szCs w:val="24"/>
        </w:rPr>
        <w:t>taotluse uuesti läbi eelisjärjekorras ja teeb uue</w:t>
      </w:r>
      <w:r w:rsidR="002E2C10" w:rsidRPr="3D45D796">
        <w:rPr>
          <w:rFonts w:ascii="Times New Roman" w:hAnsi="Times New Roman" w:cs="Times New Roman"/>
          <w:sz w:val="24"/>
          <w:szCs w:val="24"/>
        </w:rPr>
        <w:t xml:space="preserve"> </w:t>
      </w:r>
      <w:r w:rsidR="00665CD0" w:rsidRPr="3D45D796">
        <w:rPr>
          <w:rFonts w:ascii="Times New Roman" w:hAnsi="Times New Roman" w:cs="Times New Roman"/>
          <w:sz w:val="24"/>
          <w:szCs w:val="24"/>
        </w:rPr>
        <w:t xml:space="preserve">otsuse Euroopa Parlamendi ja nõukogu määruse (EL) 2024/1348 </w:t>
      </w:r>
      <w:del w:id="137" w:author="Autor">
        <w:r w:rsidRPr="3D45D796" w:rsidDel="00665CD0">
          <w:rPr>
            <w:rFonts w:ascii="Times New Roman" w:hAnsi="Times New Roman" w:cs="Times New Roman"/>
            <w:sz w:val="24"/>
            <w:szCs w:val="24"/>
          </w:rPr>
          <w:delText>(menetluse kohta)</w:delText>
        </w:r>
      </w:del>
      <w:r w:rsidR="00665CD0" w:rsidRPr="3D45D796">
        <w:rPr>
          <w:rFonts w:ascii="Times New Roman" w:hAnsi="Times New Roman" w:cs="Times New Roman"/>
          <w:sz w:val="24"/>
          <w:szCs w:val="24"/>
        </w:rPr>
        <w:t xml:space="preserve"> artiklis </w:t>
      </w:r>
      <w:r w:rsidR="00510809" w:rsidRPr="3D45D796">
        <w:rPr>
          <w:rFonts w:ascii="Times New Roman" w:hAnsi="Times New Roman" w:cs="Times New Roman"/>
          <w:sz w:val="24"/>
          <w:szCs w:val="24"/>
        </w:rPr>
        <w:t>35 sätestatust lühema tähtaja jooksul</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lõiget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kohaldata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piirimenetluses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tehtud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suhtes.</w:t>
      </w:r>
    </w:p>
    <w:p w14:paraId="52FEBB79" w14:textId="77777777" w:rsidR="008A3518" w:rsidRPr="001E23F0" w:rsidRDefault="008A3518" w:rsidP="3D45D796">
      <w:pPr>
        <w:rPr>
          <w:rFonts w:ascii="Times New Roman" w:hAnsi="Times New Roman" w:cs="Times New Roman"/>
          <w:sz w:val="24"/>
          <w:szCs w:val="24"/>
          <w:highlight w:val="green"/>
          <w:rPrChange w:id="138" w:author="Autor">
            <w:rPr>
              <w:rFonts w:ascii="Times New Roman" w:hAnsi="Times New Roman" w:cs="Times New Roman"/>
              <w:sz w:val="24"/>
              <w:szCs w:val="24"/>
            </w:rPr>
          </w:rPrChange>
        </w:rPr>
      </w:pPr>
    </w:p>
    <w:p w14:paraId="2F56931D" w14:textId="56D2834D" w:rsidR="008A3518" w:rsidRPr="001E23F0" w:rsidRDefault="008A3518" w:rsidP="3D45D796">
      <w:pPr>
        <w:rPr>
          <w:rFonts w:ascii="Times New Roman" w:hAnsi="Times New Roman" w:cs="Times New Roman"/>
          <w:sz w:val="24"/>
          <w:szCs w:val="24"/>
          <w:rPrChange w:id="139" w:author="Autor">
            <w:rPr>
              <w:rFonts w:ascii="Times New Roman" w:hAnsi="Times New Roman" w:cs="Times New Roman"/>
              <w:sz w:val="24"/>
              <w:szCs w:val="24"/>
              <w:highlight w:val="green"/>
            </w:rPr>
          </w:rPrChange>
        </w:rPr>
      </w:pPr>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000A0767" w:rsidRPr="3D45D796">
        <w:rPr>
          <w:rFonts w:ascii="Times New Roman" w:hAnsi="Times New Roman" w:cs="Times New Roman"/>
          <w:b/>
          <w:bCs/>
          <w:sz w:val="24"/>
          <w:szCs w:val="24"/>
        </w:rPr>
        <w:t>3</w:t>
      </w:r>
      <w:r w:rsidR="00FD3A57" w:rsidRPr="3D45D796">
        <w:rPr>
          <w:rFonts w:ascii="Times New Roman" w:hAnsi="Times New Roman" w:cs="Times New Roman"/>
          <w:b/>
          <w:bCs/>
          <w:sz w:val="24"/>
          <w:szCs w:val="24"/>
        </w:rPr>
        <w:t>2</w:t>
      </w:r>
      <w:r w:rsidRPr="3D45D796">
        <w:rPr>
          <w:rFonts w:ascii="Times New Roman" w:hAnsi="Times New Roman" w:cs="Times New Roman"/>
          <w:b/>
          <w:bCs/>
          <w:sz w:val="24"/>
          <w:szCs w:val="24"/>
        </w:rPr>
        <w:t>.</w:t>
      </w:r>
      <w:commentRangeStart w:id="140"/>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Toimingud</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pärast</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rahvusvahelise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kaitse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taotluse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läbivaatamist</w:t>
      </w:r>
      <w:commentRangeEnd w:id="140"/>
      <w:r>
        <w:commentReference w:id="140"/>
      </w:r>
    </w:p>
    <w:p w14:paraId="05E4E7D4" w14:textId="77777777" w:rsidR="008A3518" w:rsidRPr="001E23F0" w:rsidRDefault="008A3518">
      <w:pPr>
        <w:jc w:val="both"/>
        <w:rPr>
          <w:rFonts w:ascii="Times New Roman" w:hAnsi="Times New Roman" w:cs="Times New Roman"/>
          <w:sz w:val="24"/>
          <w:szCs w:val="24"/>
        </w:rPr>
      </w:pPr>
    </w:p>
    <w:p w14:paraId="364C75A6" w14:textId="5DC3CC43" w:rsidR="008A3518" w:rsidRPr="001E23F0" w:rsidRDefault="008A3518">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teeb</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läbivaatamist</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tegemist</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toimingud</w:t>
      </w:r>
      <w:r w:rsidRPr="001E23F0">
        <w:rPr>
          <w:rFonts w:ascii="Times New Roman" w:hAnsi="Times New Roman" w:cs="Times New Roman"/>
          <w:sz w:val="24"/>
          <w:szCs w:val="24"/>
        </w:rPr>
        <w:t>:</w:t>
      </w:r>
    </w:p>
    <w:p w14:paraId="74FEF841" w14:textId="62ADAAC5" w:rsidR="008A3518" w:rsidRPr="001E23F0" w:rsidRDefault="008A3518">
      <w:pPr>
        <w:jc w:val="both"/>
        <w:rPr>
          <w:rFonts w:ascii="Times New Roman" w:hAnsi="Times New Roman" w:cs="Times New Roman"/>
          <w:sz w:val="24"/>
          <w:szCs w:val="24"/>
        </w:rPr>
      </w:pP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toimetab</w:t>
      </w:r>
      <w:r w:rsidR="002E2C10" w:rsidRPr="3D45D796">
        <w:rPr>
          <w:rFonts w:ascii="Times New Roman" w:hAnsi="Times New Roman" w:cs="Times New Roman"/>
          <w:sz w:val="24"/>
          <w:szCs w:val="24"/>
        </w:rPr>
        <w:t xml:space="preserve"> </w:t>
      </w:r>
      <w:r w:rsidR="00D34E92" w:rsidRPr="3D45D796">
        <w:rPr>
          <w:rFonts w:ascii="Times New Roman" w:hAnsi="Times New Roman" w:cs="Times New Roman"/>
          <w:sz w:val="24"/>
          <w:szCs w:val="24"/>
        </w:rPr>
        <w:t>taotlejale</w:t>
      </w:r>
      <w:r w:rsidR="002E2C10" w:rsidRPr="3D45D796">
        <w:rPr>
          <w:rFonts w:ascii="Times New Roman" w:hAnsi="Times New Roman" w:cs="Times New Roman"/>
          <w:sz w:val="24"/>
          <w:szCs w:val="24"/>
        </w:rPr>
        <w:t xml:space="preserve"> </w:t>
      </w:r>
      <w:r w:rsidR="00D34E92" w:rsidRPr="3D45D796">
        <w:rPr>
          <w:rFonts w:ascii="Times New Roman" w:hAnsi="Times New Roman" w:cs="Times New Roman"/>
          <w:sz w:val="24"/>
          <w:szCs w:val="24"/>
        </w:rPr>
        <w:t>kätte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tehtud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D34E92"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00D34E92" w:rsidRPr="3D45D796">
        <w:rPr>
          <w:rFonts w:ascii="Times New Roman" w:hAnsi="Times New Roman" w:cs="Times New Roman"/>
          <w:sz w:val="24"/>
          <w:szCs w:val="24"/>
        </w:rPr>
        <w:t>arvestades</w:t>
      </w:r>
      <w:r w:rsidR="002E2C10" w:rsidRPr="3D45D796">
        <w:rPr>
          <w:rFonts w:ascii="Times New Roman" w:hAnsi="Times New Roman" w:cs="Times New Roman"/>
          <w:sz w:val="24"/>
          <w:szCs w:val="24"/>
        </w:rPr>
        <w:t xml:space="preserve"> </w:t>
      </w:r>
      <w:r w:rsidR="00D34E92" w:rsidRPr="3D45D796">
        <w:rPr>
          <w:rFonts w:ascii="Times New Roman" w:hAnsi="Times New Roman" w:cs="Times New Roman"/>
          <w:sz w:val="24"/>
          <w:szCs w:val="24"/>
        </w:rPr>
        <w:t>käesolevas</w:t>
      </w:r>
      <w:r w:rsidR="002E2C10" w:rsidRPr="3D45D796">
        <w:rPr>
          <w:rFonts w:ascii="Times New Roman" w:hAnsi="Times New Roman" w:cs="Times New Roman"/>
          <w:sz w:val="24"/>
          <w:szCs w:val="24"/>
        </w:rPr>
        <w:t xml:space="preserve"> </w:t>
      </w:r>
      <w:r w:rsidR="00D34E92" w:rsidRPr="3D45D796">
        <w:rPr>
          <w:rFonts w:ascii="Times New Roman" w:hAnsi="Times New Roman" w:cs="Times New Roman"/>
          <w:sz w:val="24"/>
          <w:szCs w:val="24"/>
        </w:rPr>
        <w:t>seaduses</w:t>
      </w:r>
      <w:r w:rsidR="002E2C10" w:rsidRPr="3D45D796">
        <w:rPr>
          <w:rFonts w:ascii="Times New Roman" w:hAnsi="Times New Roman" w:cs="Times New Roman"/>
          <w:sz w:val="24"/>
          <w:szCs w:val="24"/>
        </w:rPr>
        <w:t xml:space="preserve"> </w:t>
      </w:r>
      <w:r w:rsidR="00D34E92" w:rsidRPr="3D45D796">
        <w:rPr>
          <w:rFonts w:ascii="Times New Roman" w:hAnsi="Times New Roman" w:cs="Times New Roman"/>
          <w:sz w:val="24"/>
          <w:szCs w:val="24"/>
        </w:rPr>
        <w:t>kättetoimetamise</w:t>
      </w:r>
      <w:r w:rsidR="002E2C10" w:rsidRPr="3D45D796">
        <w:rPr>
          <w:rFonts w:ascii="Times New Roman" w:hAnsi="Times New Roman" w:cs="Times New Roman"/>
          <w:sz w:val="24"/>
          <w:szCs w:val="24"/>
        </w:rPr>
        <w:t xml:space="preserve"> </w:t>
      </w:r>
      <w:r w:rsidR="00D34E92" w:rsidRPr="3D45D796">
        <w:rPr>
          <w:rFonts w:ascii="Times New Roman" w:hAnsi="Times New Roman" w:cs="Times New Roman"/>
          <w:sz w:val="24"/>
          <w:szCs w:val="24"/>
        </w:rPr>
        <w:t>kohta</w:t>
      </w:r>
      <w:r w:rsidR="002E2C10" w:rsidRPr="3D45D796">
        <w:rPr>
          <w:rFonts w:ascii="Times New Roman" w:hAnsi="Times New Roman" w:cs="Times New Roman"/>
          <w:sz w:val="24"/>
          <w:szCs w:val="24"/>
        </w:rPr>
        <w:t xml:space="preserve"> </w:t>
      </w:r>
      <w:r w:rsidR="00D34E92" w:rsidRPr="3D45D796">
        <w:rPr>
          <w:rFonts w:ascii="Times New Roman" w:hAnsi="Times New Roman" w:cs="Times New Roman"/>
          <w:sz w:val="24"/>
          <w:szCs w:val="24"/>
        </w:rPr>
        <w:t>sätestatut;</w:t>
      </w:r>
    </w:p>
    <w:p w14:paraId="6809A961" w14:textId="3D4E77FE" w:rsidR="00BF7288" w:rsidRPr="001E23F0" w:rsidRDefault="00D34E92">
      <w:pPr>
        <w:jc w:val="both"/>
        <w:rPr>
          <w:rFonts w:ascii="Times New Roman" w:hAnsi="Times New Roman" w:cs="Times New Roman"/>
          <w:sz w:val="24"/>
          <w:szCs w:val="24"/>
        </w:rPr>
      </w:pPr>
      <w:r w:rsidRPr="001E23F0">
        <w:rPr>
          <w:rFonts w:ascii="Times New Roman" w:hAnsi="Times New Roman" w:cs="Times New Roman"/>
          <w:sz w:val="24"/>
          <w:szCs w:val="24"/>
        </w:rPr>
        <w:t>2</w:t>
      </w:r>
      <w:r w:rsidR="008A3518"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suhtes</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resolutsioonist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kinnipidamiskeskust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majutatud</w:t>
      </w:r>
      <w:r w:rsidR="008A3518" w:rsidRPr="001E23F0">
        <w:rPr>
          <w:rFonts w:ascii="Times New Roman" w:hAnsi="Times New Roman" w:cs="Times New Roman"/>
          <w:sz w:val="24"/>
          <w:szCs w:val="24"/>
        </w:rPr>
        <w:t>;</w:t>
      </w:r>
    </w:p>
    <w:p w14:paraId="28D8B484" w14:textId="22DAEEB5" w:rsidR="00BF7288" w:rsidRPr="001E23F0" w:rsidRDefault="00BF7288">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suunab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osalema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kohanemisprogrammis.</w:t>
      </w:r>
    </w:p>
    <w:p w14:paraId="761C197C" w14:textId="77777777" w:rsidR="00BF7288" w:rsidRPr="001E23F0" w:rsidRDefault="00BF7288">
      <w:pPr>
        <w:jc w:val="both"/>
        <w:rPr>
          <w:rFonts w:ascii="Times New Roman" w:hAnsi="Times New Roman" w:cs="Times New Roman"/>
          <w:sz w:val="24"/>
          <w:szCs w:val="24"/>
        </w:rPr>
      </w:pPr>
    </w:p>
    <w:p w14:paraId="15C7F16F" w14:textId="27AC45C8" w:rsidR="001B5872" w:rsidRPr="001E23F0" w:rsidRDefault="00BF7288" w:rsidP="001D5F27">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rahvusvaheline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BA2803">
        <w:rPr>
          <w:rFonts w:ascii="Times New Roman" w:hAnsi="Times New Roman" w:cs="Times New Roman"/>
          <w:sz w:val="24"/>
          <w:szCs w:val="24"/>
        </w:rPr>
        <w:t>osutab</w:t>
      </w:r>
      <w:r w:rsidR="00BA2803"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BA2803">
        <w:rPr>
          <w:rFonts w:ascii="Times New Roman" w:hAnsi="Times New Roman" w:cs="Times New Roman"/>
          <w:sz w:val="24"/>
          <w:szCs w:val="24"/>
        </w:rPr>
        <w:t xml:space="preserve"> talle vajaduse korral kaasabi</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üksusesse</w:t>
      </w:r>
      <w:r w:rsidR="002E2C10" w:rsidRPr="001E23F0">
        <w:rPr>
          <w:rFonts w:ascii="Times New Roman" w:hAnsi="Times New Roman" w:cs="Times New Roman"/>
          <w:sz w:val="24"/>
          <w:szCs w:val="24"/>
        </w:rPr>
        <w:t xml:space="preserve"> </w:t>
      </w:r>
      <w:r w:rsidR="00BA2803">
        <w:rPr>
          <w:rFonts w:ascii="Times New Roman" w:hAnsi="Times New Roman" w:cs="Times New Roman"/>
          <w:sz w:val="24"/>
          <w:szCs w:val="24"/>
        </w:rPr>
        <w:t xml:space="preserve">elama asumisel </w:t>
      </w:r>
      <w:r w:rsidR="001D5F27" w:rsidRPr="001E23F0">
        <w:rPr>
          <w:rFonts w:ascii="Times New Roman" w:hAnsi="Times New Roman" w:cs="Times New Roman"/>
          <w:sz w:val="24"/>
          <w:szCs w:val="24"/>
        </w:rPr>
        <w:t>vastavalt</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sätestatule.</w:t>
      </w:r>
    </w:p>
    <w:p w14:paraId="197E04E2" w14:textId="77777777" w:rsidR="00DE0F45" w:rsidRPr="001E23F0" w:rsidRDefault="00DE0F45" w:rsidP="003A3A60">
      <w:pPr>
        <w:rPr>
          <w:rFonts w:ascii="Times New Roman" w:hAnsi="Times New Roman" w:cs="Times New Roman"/>
          <w:sz w:val="24"/>
          <w:szCs w:val="24"/>
        </w:rPr>
      </w:pPr>
    </w:p>
    <w:p w14:paraId="687EBCF1" w14:textId="5B05E0B7" w:rsidR="00E51686" w:rsidRPr="001E23F0" w:rsidRDefault="00E51686" w:rsidP="00E51686">
      <w:pPr>
        <w:rPr>
          <w:rFonts w:ascii="Times New Roman" w:hAnsi="Times New Roman" w:cs="Times New Roman"/>
          <w:b/>
          <w:bCs/>
          <w:sz w:val="24"/>
          <w:szCs w:val="24"/>
        </w:rPr>
      </w:pPr>
      <w:bookmarkStart w:id="141" w:name="_Hlk188874934"/>
      <w:r w:rsidRPr="001E23F0">
        <w:rPr>
          <w:rFonts w:ascii="Times New Roman" w:hAnsi="Times New Roman" w:cs="Times New Roman"/>
          <w:b/>
          <w:bCs/>
          <w:sz w:val="24"/>
          <w:szCs w:val="24"/>
        </w:rPr>
        <w:t>§</w:t>
      </w:r>
      <w:r w:rsidR="006A23E2" w:rsidRPr="001E23F0">
        <w:rPr>
          <w:rFonts w:ascii="Times New Roman" w:hAnsi="Times New Roman" w:cs="Times New Roman"/>
          <w:b/>
          <w:bCs/>
          <w:sz w:val="24"/>
          <w:szCs w:val="24"/>
        </w:rPr>
        <w:t xml:space="preserve"> 3</w:t>
      </w:r>
      <w:r w:rsidR="00FD3A57" w:rsidRPr="001E23F0">
        <w:rPr>
          <w:rFonts w:ascii="Times New Roman" w:hAnsi="Times New Roman" w:cs="Times New Roman"/>
          <w:b/>
          <w:bCs/>
          <w:sz w:val="24"/>
          <w:szCs w:val="24"/>
        </w:rPr>
        <w:t>3</w:t>
      </w:r>
      <w:r w:rsidRPr="001E23F0">
        <w:rPr>
          <w:rFonts w:ascii="Times New Roman" w:hAnsi="Times New Roman" w:cs="Times New Roman"/>
          <w:b/>
          <w:bCs/>
          <w:sz w:val="24"/>
          <w:szCs w:val="24"/>
        </w:rPr>
        <w:t>.</w:t>
      </w:r>
      <w:r w:rsidR="006A23E2"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Otsuse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vaidlustamine</w:t>
      </w:r>
    </w:p>
    <w:p w14:paraId="37A4202B" w14:textId="77777777" w:rsidR="00692520" w:rsidRPr="001E23F0" w:rsidRDefault="00692520" w:rsidP="00E51686">
      <w:pPr>
        <w:rPr>
          <w:rFonts w:ascii="Times New Roman" w:hAnsi="Times New Roman" w:cs="Times New Roman"/>
          <w:b/>
          <w:bCs/>
          <w:sz w:val="24"/>
          <w:szCs w:val="24"/>
        </w:rPr>
      </w:pPr>
    </w:p>
    <w:p w14:paraId="4E94ABF0" w14:textId="0A463BBB" w:rsidR="00692520" w:rsidRPr="001E23F0" w:rsidRDefault="00692520" w:rsidP="00692520">
      <w:pPr>
        <w:jc w:val="both"/>
        <w:rPr>
          <w:rFonts w:ascii="Times New Roman" w:hAnsi="Times New Roman" w:cs="Times New Roman"/>
          <w:sz w:val="24"/>
          <w:szCs w:val="24"/>
        </w:rPr>
      </w:pP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2024/1347</w:t>
      </w:r>
      <w:r w:rsidR="002E2C10" w:rsidRPr="3D45D796">
        <w:rPr>
          <w:rFonts w:ascii="Times New Roman" w:hAnsi="Times New Roman" w:cs="Times New Roman"/>
          <w:sz w:val="24"/>
          <w:szCs w:val="24"/>
        </w:rPr>
        <w:t xml:space="preserve"> </w:t>
      </w:r>
      <w:del w:id="142" w:author="Autor">
        <w:r w:rsidRPr="3D45D796" w:rsidDel="001541F8">
          <w:rPr>
            <w:rFonts w:ascii="Times New Roman" w:hAnsi="Times New Roman" w:cs="Times New Roman"/>
            <w:sz w:val="24"/>
            <w:szCs w:val="24"/>
          </w:rPr>
          <w:delText>(kvalifikatsioonitingimuste</w:delText>
        </w:r>
        <w:r w:rsidRPr="3D45D796" w:rsidDel="002E2C10">
          <w:rPr>
            <w:rFonts w:ascii="Times New Roman" w:hAnsi="Times New Roman" w:cs="Times New Roman"/>
            <w:sz w:val="24"/>
            <w:szCs w:val="24"/>
          </w:rPr>
          <w:delText xml:space="preserve"> </w:delText>
        </w:r>
        <w:r w:rsidRPr="3D45D796" w:rsidDel="001541F8">
          <w:rPr>
            <w:rFonts w:ascii="Times New Roman" w:hAnsi="Times New Roman" w:cs="Times New Roman"/>
            <w:sz w:val="24"/>
            <w:szCs w:val="24"/>
          </w:rPr>
          <w:delText>kohta)</w:delText>
        </w:r>
        <w:r w:rsidRPr="3D45D796" w:rsidDel="002E2C10">
          <w:rPr>
            <w:rFonts w:ascii="Times New Roman" w:hAnsi="Times New Roman" w:cs="Times New Roman"/>
            <w:sz w:val="24"/>
            <w:szCs w:val="24"/>
          </w:rPr>
          <w:delText xml:space="preserve"> </w:delText>
        </w:r>
      </w:del>
      <w:r w:rsidR="001541F8" w:rsidRPr="3D45D796">
        <w:rPr>
          <w:rFonts w:ascii="Times New Roman" w:hAnsi="Times New Roman" w:cs="Times New Roman"/>
          <w:sz w:val="24"/>
          <w:szCs w:val="24"/>
        </w:rPr>
        <w:t>alusel</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määruses</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143" w:author="Autor">
        <w:r w:rsidRPr="3D45D796" w:rsidDel="001541F8">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1541F8">
          <w:rPr>
            <w:rFonts w:ascii="Times New Roman" w:hAnsi="Times New Roman" w:cs="Times New Roman"/>
            <w:sz w:val="24"/>
            <w:szCs w:val="24"/>
          </w:rPr>
          <w:delText>kohta)</w:delText>
        </w:r>
      </w:del>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korras</w:t>
      </w:r>
      <w:r w:rsidR="002E2C10" w:rsidRPr="3D45D796">
        <w:rPr>
          <w:rFonts w:ascii="Times New Roman" w:hAnsi="Times New Roman" w:cs="Times New Roman"/>
          <w:sz w:val="24"/>
          <w:szCs w:val="24"/>
        </w:rPr>
        <w:t xml:space="preserve"> </w:t>
      </w:r>
      <w:r w:rsidR="001541F8" w:rsidRPr="3D45D796">
        <w:rPr>
          <w:rFonts w:ascii="Times New Roman" w:hAnsi="Times New Roman" w:cs="Times New Roman"/>
          <w:sz w:val="24"/>
          <w:szCs w:val="24"/>
        </w:rPr>
        <w:t>tehtud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t>koos</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t>sellega</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t>tehtud</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t>lahkumisettekirjutuse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vaidlustada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halduskohtus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14</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päeva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jooksul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teatavaks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päevast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arvates.</w:t>
      </w:r>
    </w:p>
    <w:p w14:paraId="20646A9E" w14:textId="77777777" w:rsidR="00692520" w:rsidRPr="001E23F0" w:rsidRDefault="00692520" w:rsidP="00692520">
      <w:pPr>
        <w:jc w:val="both"/>
        <w:rPr>
          <w:rFonts w:ascii="Times New Roman" w:hAnsi="Times New Roman" w:cs="Times New Roman"/>
          <w:sz w:val="24"/>
          <w:szCs w:val="24"/>
        </w:rPr>
      </w:pPr>
    </w:p>
    <w:p w14:paraId="2F1B5E63" w14:textId="4D1E584D" w:rsidR="00692520" w:rsidRPr="001E23F0" w:rsidRDefault="00692520" w:rsidP="00692520">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144" w:author="Autor">
        <w:r w:rsidRPr="3D45D796" w:rsidDel="00692520">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692520">
          <w:rPr>
            <w:rFonts w:ascii="Times New Roman" w:hAnsi="Times New Roman" w:cs="Times New Roman"/>
            <w:sz w:val="24"/>
            <w:szCs w:val="24"/>
          </w:rPr>
          <w:delText>kohta)</w:delText>
        </w:r>
        <w:r w:rsidRPr="3D45D796" w:rsidDel="002E2C10">
          <w:rPr>
            <w:rFonts w:ascii="Times New Roman" w:hAnsi="Times New Roman" w:cs="Times New Roman"/>
            <w:sz w:val="24"/>
            <w:szCs w:val="24"/>
          </w:rPr>
          <w:delText xml:space="preserve"> </w:delText>
        </w:r>
      </w:del>
      <w:r w:rsidRPr="3D45D796">
        <w:rPr>
          <w:rFonts w:ascii="Times New Roman" w:hAnsi="Times New Roman" w:cs="Times New Roman"/>
          <w:sz w:val="24"/>
          <w:szCs w:val="24"/>
        </w:rPr>
        <w:t>alusel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kiirendatud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läbivaatamismenetluses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piirimenetluses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tehtud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t>koos</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t>sellega</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t>tehtud</w:t>
      </w:r>
      <w:r w:rsidR="002E2C10" w:rsidRPr="3D45D796">
        <w:rPr>
          <w:rFonts w:ascii="Times New Roman" w:hAnsi="Times New Roman" w:cs="Times New Roman"/>
          <w:sz w:val="24"/>
          <w:szCs w:val="24"/>
        </w:rPr>
        <w:t xml:space="preserve"> </w:t>
      </w:r>
      <w:r w:rsidR="001D04CF" w:rsidRPr="3D45D796">
        <w:rPr>
          <w:rFonts w:ascii="Times New Roman" w:hAnsi="Times New Roman" w:cs="Times New Roman"/>
          <w:sz w:val="24"/>
          <w:szCs w:val="24"/>
        </w:rPr>
        <w:lastRenderedPageBreak/>
        <w:t>lahkumisettekirjutuse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vaidlustada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halduskohtus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viie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päeva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jooksul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teatavaks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päevast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arvates.</w:t>
      </w:r>
    </w:p>
    <w:p w14:paraId="7245ABE2" w14:textId="77777777" w:rsidR="005F2AD6" w:rsidRPr="001E23F0" w:rsidRDefault="005F2AD6" w:rsidP="00692520">
      <w:pPr>
        <w:jc w:val="both"/>
        <w:rPr>
          <w:rFonts w:ascii="Times New Roman" w:hAnsi="Times New Roman" w:cs="Times New Roman"/>
          <w:sz w:val="24"/>
          <w:szCs w:val="24"/>
        </w:rPr>
      </w:pPr>
    </w:p>
    <w:p w14:paraId="6A4C27B0" w14:textId="451053AD" w:rsidR="005F2AD6" w:rsidRPr="001E23F0" w:rsidRDefault="005F2AD6" w:rsidP="00692520">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keelduvat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loobunud.</w:t>
      </w:r>
    </w:p>
    <w:p w14:paraId="0522C035" w14:textId="77777777" w:rsidR="005F2AD6" w:rsidRPr="001E23F0" w:rsidRDefault="005F2AD6" w:rsidP="00692520">
      <w:pPr>
        <w:jc w:val="both"/>
        <w:rPr>
          <w:rFonts w:ascii="Times New Roman" w:hAnsi="Times New Roman" w:cs="Times New Roman"/>
          <w:sz w:val="24"/>
          <w:szCs w:val="24"/>
        </w:rPr>
      </w:pPr>
    </w:p>
    <w:p w14:paraId="3C08E44C" w14:textId="1CE1CEF4" w:rsidR="005F2AD6" w:rsidRPr="001E23F0" w:rsidRDefault="005F2AD6" w:rsidP="00692520">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äravõtmise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p>
    <w:p w14:paraId="71AD56E6" w14:textId="159BDE2A" w:rsidR="005F2AD6" w:rsidRPr="001E23F0" w:rsidRDefault="005F2AD6" w:rsidP="005F2AD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kaitsest</w:t>
      </w:r>
      <w:r w:rsidR="002E2C10" w:rsidRPr="001E23F0">
        <w:rPr>
          <w:rFonts w:ascii="Times New Roman" w:hAnsi="Times New Roman" w:cs="Times New Roman"/>
          <w:sz w:val="24"/>
          <w:szCs w:val="24"/>
        </w:rPr>
        <w:t xml:space="preserve"> </w:t>
      </w:r>
      <w:r w:rsidR="00D2738B" w:rsidRPr="001E23F0">
        <w:rPr>
          <w:rFonts w:ascii="Times New Roman" w:hAnsi="Times New Roman" w:cs="Times New Roman"/>
          <w:sz w:val="24"/>
          <w:szCs w:val="24"/>
        </w:rPr>
        <w:t>loobunud</w:t>
      </w:r>
      <w:r w:rsidRPr="001E23F0">
        <w:rPr>
          <w:rFonts w:ascii="Times New Roman" w:hAnsi="Times New Roman" w:cs="Times New Roman"/>
          <w:sz w:val="24"/>
          <w:szCs w:val="24"/>
        </w:rPr>
        <w:t>;</w:t>
      </w:r>
    </w:p>
    <w:p w14:paraId="21EBA640" w14:textId="6EE83542" w:rsidR="005F2AD6" w:rsidRPr="001E23F0" w:rsidRDefault="005F2AD6" w:rsidP="005F2AD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kodakondsuse;</w:t>
      </w:r>
    </w:p>
    <w:p w14:paraId="668AE7C0" w14:textId="6F527CC7" w:rsidR="006E7BE5" w:rsidRPr="001E23F0" w:rsidRDefault="005F2AD6" w:rsidP="000064C6">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p>
    <w:p w14:paraId="5AB37000" w14:textId="77777777" w:rsidR="000064C6" w:rsidRPr="001E23F0" w:rsidRDefault="000064C6" w:rsidP="006E7BE5">
      <w:pPr>
        <w:jc w:val="both"/>
        <w:rPr>
          <w:rFonts w:ascii="Times New Roman" w:hAnsi="Times New Roman" w:cs="Times New Roman"/>
          <w:sz w:val="24"/>
          <w:szCs w:val="24"/>
        </w:rPr>
      </w:pPr>
    </w:p>
    <w:p w14:paraId="56777E8A" w14:textId="6CD8CBF5" w:rsidR="000064C6" w:rsidRPr="001E23F0" w:rsidRDefault="000064C6" w:rsidP="000064C6">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kaebusega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p>
    <w:p w14:paraId="413E4E7F" w14:textId="417A8B6C" w:rsidR="000064C6" w:rsidRPr="001E23F0" w:rsidRDefault="000064C6" w:rsidP="000064C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FF0DB8" w:rsidRPr="001E23F0">
        <w:rPr>
          <w:rFonts w:ascii="Times New Roman" w:hAnsi="Times New Roman" w:cs="Times New Roman"/>
          <w:sz w:val="24"/>
          <w:szCs w:val="24"/>
        </w:rPr>
        <w:t xml:space="preserve">riigi </w:t>
      </w:r>
      <w:r w:rsidRPr="001E23F0">
        <w:rPr>
          <w:rFonts w:ascii="Times New Roman" w:hAnsi="Times New Roman" w:cs="Times New Roman"/>
          <w:sz w:val="24"/>
          <w:szCs w:val="24"/>
        </w:rPr>
        <w:t>õigusabi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esindamiseks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halduskohtumenetluses</w:t>
      </w:r>
      <w:r w:rsidR="00DA25B1">
        <w:rPr>
          <w:rFonts w:ascii="Times New Roman" w:hAnsi="Times New Roman" w:cs="Times New Roman"/>
          <w:sz w:val="24"/>
          <w:szCs w:val="24"/>
        </w:rPr>
        <w:t>, kui välismaalane soovib esindamist</w:t>
      </w:r>
      <w:r w:rsidRPr="001E23F0">
        <w:rPr>
          <w:rFonts w:ascii="Times New Roman" w:hAnsi="Times New Roman" w:cs="Times New Roman"/>
          <w:sz w:val="24"/>
          <w:szCs w:val="24"/>
        </w:rPr>
        <w:t>;</w:t>
      </w:r>
    </w:p>
    <w:p w14:paraId="06ECD188" w14:textId="202E5585" w:rsidR="000064C6" w:rsidRDefault="000064C6" w:rsidP="000064C6">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viibida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lõpliku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tegemiseni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tehtud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145" w:author="Autor">
        <w:r w:rsidRPr="3D45D796" w:rsidDel="000064C6">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0064C6">
          <w:rPr>
            <w:rFonts w:ascii="Times New Roman" w:hAnsi="Times New Roman" w:cs="Times New Roman"/>
            <w:sz w:val="24"/>
            <w:szCs w:val="24"/>
          </w:rPr>
          <w:delText>kohta)</w:delText>
        </w:r>
      </w:del>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artikli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68</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lõikes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nimetatud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w:t>
      </w:r>
    </w:p>
    <w:p w14:paraId="57EDEDD0" w14:textId="77777777" w:rsidR="005F3681" w:rsidRPr="001E23F0" w:rsidRDefault="005F3681" w:rsidP="006E7BE5">
      <w:pPr>
        <w:jc w:val="both"/>
        <w:rPr>
          <w:rFonts w:ascii="Times New Roman" w:hAnsi="Times New Roman" w:cs="Times New Roman"/>
          <w:sz w:val="24"/>
          <w:szCs w:val="24"/>
        </w:rPr>
      </w:pPr>
    </w:p>
    <w:p w14:paraId="1F5E99BE" w14:textId="3CCA73CD" w:rsidR="00DE0F45" w:rsidRPr="001E23F0" w:rsidRDefault="005F3681" w:rsidP="006A23E2">
      <w:pPr>
        <w:jc w:val="both"/>
        <w:rPr>
          <w:rFonts w:ascii="Times New Roman" w:hAnsi="Times New Roman" w:cs="Times New Roman"/>
          <w:sz w:val="24"/>
          <w:szCs w:val="24"/>
        </w:rPr>
      </w:pPr>
      <w:r w:rsidRPr="001E23F0">
        <w:rPr>
          <w:rFonts w:ascii="Times New Roman" w:hAnsi="Times New Roman" w:cs="Times New Roman"/>
          <w:sz w:val="24"/>
          <w:szCs w:val="24"/>
        </w:rPr>
        <w:t>(</w:t>
      </w:r>
      <w:r w:rsidR="000064C6" w:rsidRPr="001E23F0">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vaidemenetluse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bookmarkEnd w:id="141"/>
    </w:p>
    <w:p w14:paraId="517080C6" w14:textId="77777777" w:rsidR="006A23E2" w:rsidRPr="001E23F0" w:rsidRDefault="006A23E2" w:rsidP="006A23E2">
      <w:pPr>
        <w:jc w:val="both"/>
        <w:rPr>
          <w:rFonts w:ascii="Times New Roman" w:hAnsi="Times New Roman" w:cs="Times New Roman"/>
          <w:sz w:val="24"/>
          <w:szCs w:val="24"/>
        </w:rPr>
      </w:pPr>
    </w:p>
    <w:p w14:paraId="7CFB90BE" w14:textId="7FD5668B" w:rsidR="00DE0F45" w:rsidRPr="001E23F0" w:rsidRDefault="00DE0F45" w:rsidP="00E51686">
      <w:pPr>
        <w:rPr>
          <w:rFonts w:ascii="Times New Roman" w:hAnsi="Times New Roman" w:cs="Times New Roman"/>
          <w:sz w:val="24"/>
          <w:szCs w:val="24"/>
        </w:rPr>
      </w:pPr>
      <w:bookmarkStart w:id="146" w:name="_Hlk188878870"/>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6A23E2" w:rsidRPr="001E23F0">
        <w:rPr>
          <w:rFonts w:ascii="Times New Roman" w:hAnsi="Times New Roman" w:cs="Times New Roman"/>
          <w:b/>
          <w:bCs/>
          <w:sz w:val="24"/>
          <w:szCs w:val="24"/>
        </w:rPr>
        <w:t>3</w:t>
      </w:r>
      <w:r w:rsidR="00FD3A57" w:rsidRPr="001E23F0">
        <w:rPr>
          <w:rFonts w:ascii="Times New Roman" w:hAnsi="Times New Roman" w:cs="Times New Roman"/>
          <w:b/>
          <w:bCs/>
          <w:sz w:val="24"/>
          <w:szCs w:val="24"/>
        </w:rPr>
        <w:t>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D1245" w:rsidRPr="001E23F0">
        <w:rPr>
          <w:rFonts w:ascii="Times New Roman" w:hAnsi="Times New Roman" w:cs="Times New Roman"/>
          <w:b/>
          <w:bCs/>
          <w:sz w:val="24"/>
          <w:szCs w:val="24"/>
        </w:rPr>
        <w:t>Kaebuse</w:t>
      </w:r>
      <w:r w:rsidR="002E2C10" w:rsidRPr="001E23F0">
        <w:rPr>
          <w:rFonts w:ascii="Times New Roman" w:hAnsi="Times New Roman" w:cs="Times New Roman"/>
          <w:b/>
          <w:bCs/>
          <w:sz w:val="24"/>
          <w:szCs w:val="24"/>
        </w:rPr>
        <w:t xml:space="preserve"> </w:t>
      </w:r>
      <w:r w:rsidR="00C07BF8" w:rsidRPr="001E23F0">
        <w:rPr>
          <w:rFonts w:ascii="Times New Roman" w:hAnsi="Times New Roman" w:cs="Times New Roman"/>
          <w:b/>
          <w:bCs/>
          <w:sz w:val="24"/>
          <w:szCs w:val="24"/>
        </w:rPr>
        <w:t>läbivaatamise</w:t>
      </w:r>
      <w:r w:rsidR="002E2C10" w:rsidRPr="001E23F0">
        <w:rPr>
          <w:rFonts w:ascii="Times New Roman" w:hAnsi="Times New Roman" w:cs="Times New Roman"/>
          <w:b/>
          <w:bCs/>
          <w:sz w:val="24"/>
          <w:szCs w:val="24"/>
        </w:rPr>
        <w:t xml:space="preserve"> </w:t>
      </w:r>
      <w:r w:rsidR="00C07BF8" w:rsidRPr="001E23F0">
        <w:rPr>
          <w:rFonts w:ascii="Times New Roman" w:hAnsi="Times New Roman" w:cs="Times New Roman"/>
          <w:b/>
          <w:bCs/>
          <w:sz w:val="24"/>
          <w:szCs w:val="24"/>
        </w:rPr>
        <w:t>tähtaeg</w:t>
      </w:r>
      <w:r w:rsidR="002E2C10" w:rsidRPr="001E23F0">
        <w:rPr>
          <w:rFonts w:ascii="Times New Roman" w:hAnsi="Times New Roman" w:cs="Times New Roman"/>
          <w:b/>
          <w:bCs/>
          <w:sz w:val="24"/>
          <w:szCs w:val="24"/>
        </w:rPr>
        <w:t xml:space="preserve"> </w:t>
      </w:r>
      <w:r w:rsidR="00C07BF8" w:rsidRPr="001E23F0">
        <w:rPr>
          <w:rFonts w:ascii="Times New Roman" w:hAnsi="Times New Roman" w:cs="Times New Roman"/>
          <w:b/>
          <w:bCs/>
          <w:sz w:val="24"/>
          <w:szCs w:val="24"/>
        </w:rPr>
        <w:t>halduskohtus</w:t>
      </w:r>
    </w:p>
    <w:p w14:paraId="44DA09AB" w14:textId="77777777" w:rsidR="00C07BF8" w:rsidRPr="001E23F0" w:rsidRDefault="00C07BF8" w:rsidP="00E51686">
      <w:pPr>
        <w:rPr>
          <w:rFonts w:ascii="Times New Roman" w:hAnsi="Times New Roman" w:cs="Times New Roman"/>
          <w:sz w:val="24"/>
          <w:szCs w:val="24"/>
        </w:rPr>
      </w:pPr>
    </w:p>
    <w:p w14:paraId="27DE206A" w14:textId="547F5EB3" w:rsidR="00C07BF8" w:rsidRPr="001E23F0" w:rsidRDefault="00C07BF8" w:rsidP="006F0298">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Kaebus</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vaadatakse</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mõistliku</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aja</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kuid</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mitte</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hiljem</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451DE6" w:rsidRPr="001E23F0">
        <w:rPr>
          <w:rFonts w:ascii="Times New Roman" w:hAnsi="Times New Roman" w:cs="Times New Roman"/>
          <w:sz w:val="24"/>
          <w:szCs w:val="24"/>
        </w:rPr>
        <w:t>kuue kuu</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kaebuse</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esitamise</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päevast</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halduskohtule.</w:t>
      </w:r>
    </w:p>
    <w:p w14:paraId="27FD2786" w14:textId="77777777" w:rsidR="001D1245" w:rsidRPr="001E23F0" w:rsidRDefault="001D1245" w:rsidP="006F0298">
      <w:pPr>
        <w:jc w:val="both"/>
        <w:rPr>
          <w:rFonts w:ascii="Times New Roman" w:hAnsi="Times New Roman" w:cs="Times New Roman"/>
          <w:sz w:val="24"/>
          <w:szCs w:val="24"/>
        </w:rPr>
      </w:pPr>
    </w:p>
    <w:p w14:paraId="3D9AB592" w14:textId="4409E0CA" w:rsidR="001D1245" w:rsidRPr="001E23F0" w:rsidRDefault="001D1245" w:rsidP="006F0298">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kaebus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eelisjärjekorras,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mitte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hiljem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12</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nädala</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registreerimisest</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Piirivalveametis.</w:t>
      </w:r>
    </w:p>
    <w:bookmarkEnd w:id="146"/>
    <w:p w14:paraId="0F7CFD09" w14:textId="01D53E4C" w:rsidR="00E51686" w:rsidRPr="001E23F0" w:rsidRDefault="00E51686" w:rsidP="00E11FD5">
      <w:pPr>
        <w:rPr>
          <w:rFonts w:ascii="Times New Roman" w:hAnsi="Times New Roman" w:cs="Times New Roman"/>
          <w:sz w:val="24"/>
          <w:szCs w:val="24"/>
        </w:rPr>
      </w:pPr>
    </w:p>
    <w:p w14:paraId="0D2102D1" w14:textId="3907D3F2" w:rsidR="00E51686" w:rsidRPr="001E23F0" w:rsidRDefault="00E51686" w:rsidP="00E51686">
      <w:pPr>
        <w:rPr>
          <w:rFonts w:ascii="Times New Roman" w:hAnsi="Times New Roman" w:cs="Times New Roman"/>
          <w:b/>
          <w:bCs/>
          <w:sz w:val="24"/>
          <w:szCs w:val="24"/>
        </w:rPr>
      </w:pPr>
      <w:commentRangeStart w:id="147"/>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3</w:t>
      </w:r>
      <w:r w:rsidR="00FD3A57" w:rsidRPr="3D45D796">
        <w:rPr>
          <w:rFonts w:ascii="Times New Roman" w:hAnsi="Times New Roman" w:cs="Times New Roman"/>
          <w:b/>
          <w:bCs/>
          <w:sz w:val="24"/>
          <w:szCs w:val="24"/>
        </w:rPr>
        <w:t>5</w:t>
      </w:r>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Dokumentide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kättetoimetamine</w:t>
      </w:r>
    </w:p>
    <w:p w14:paraId="63327329" w14:textId="77777777" w:rsidR="006A0616" w:rsidRPr="001E23F0" w:rsidRDefault="006A0616" w:rsidP="00E51686">
      <w:pPr>
        <w:rPr>
          <w:rFonts w:ascii="Times New Roman" w:hAnsi="Times New Roman" w:cs="Times New Roman"/>
          <w:b/>
          <w:bCs/>
          <w:sz w:val="24"/>
          <w:szCs w:val="24"/>
        </w:rPr>
      </w:pPr>
    </w:p>
    <w:p w14:paraId="4C5A12B4" w14:textId="3EEB8A57" w:rsidR="007C134F" w:rsidRPr="001E23F0" w:rsidRDefault="00B77C19" w:rsidP="00B77C19">
      <w:pPr>
        <w:jc w:val="both"/>
        <w:rPr>
          <w:rFonts w:ascii="Times New Roman" w:hAnsi="Times New Roman" w:cs="Times New Roman"/>
          <w:sz w:val="24"/>
          <w:szCs w:val="24"/>
        </w:rPr>
      </w:pPr>
      <w:bookmarkStart w:id="148" w:name="para31lg1"/>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bookmarkEnd w:id="148"/>
      <w:r w:rsidR="007C134F"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menetlusdokument</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haldusakt</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toimetatakse</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isikule</w:t>
      </w:r>
      <w:r w:rsidR="002E2C10" w:rsidRPr="001E23F0">
        <w:rPr>
          <w:rFonts w:ascii="Times New Roman" w:hAnsi="Times New Roman" w:cs="Times New Roman"/>
          <w:sz w:val="24"/>
          <w:szCs w:val="24"/>
        </w:rPr>
        <w:t xml:space="preserve"> </w:t>
      </w:r>
      <w:r w:rsidR="007C134F" w:rsidRPr="001E23F0">
        <w:rPr>
          <w:rFonts w:ascii="Times New Roman" w:hAnsi="Times New Roman" w:cs="Times New Roman"/>
          <w:sz w:val="24"/>
          <w:szCs w:val="24"/>
        </w:rPr>
        <w:t>kätte.</w:t>
      </w:r>
      <w:r w:rsidR="002E2C10" w:rsidRPr="001E23F0">
        <w:rPr>
          <w:rFonts w:ascii="Times New Roman" w:hAnsi="Times New Roman" w:cs="Times New Roman"/>
          <w:sz w:val="24"/>
          <w:szCs w:val="24"/>
        </w:rPr>
        <w:t xml:space="preserve"> </w:t>
      </w:r>
    </w:p>
    <w:p w14:paraId="754C0E57" w14:textId="77777777" w:rsidR="007C134F" w:rsidRPr="001E23F0" w:rsidRDefault="007C134F" w:rsidP="00B77C19">
      <w:pPr>
        <w:jc w:val="both"/>
        <w:rPr>
          <w:rFonts w:ascii="Times New Roman" w:hAnsi="Times New Roman" w:cs="Times New Roman"/>
          <w:sz w:val="24"/>
          <w:szCs w:val="24"/>
        </w:rPr>
      </w:pPr>
    </w:p>
    <w:p w14:paraId="6C0C02D4" w14:textId="34035D7B" w:rsidR="00B77C19" w:rsidRPr="001E23F0" w:rsidRDefault="0085152A" w:rsidP="006F0298">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Menetlusdokumendi</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haldusakti</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kättetoimetamisele</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haldusmenetluse</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seadust</w:t>
      </w:r>
      <w:r w:rsidR="00832232"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arvestades</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B77C19" w:rsidRPr="001E23F0">
        <w:rPr>
          <w:rFonts w:ascii="Times New Roman" w:hAnsi="Times New Roman" w:cs="Times New Roman"/>
          <w:sz w:val="24"/>
          <w:szCs w:val="24"/>
        </w:rPr>
        <w:t>erisusi.</w:t>
      </w:r>
    </w:p>
    <w:p w14:paraId="037BC3DD" w14:textId="77777777" w:rsidR="00476171" w:rsidRPr="001E23F0" w:rsidRDefault="00476171" w:rsidP="006F0298">
      <w:pPr>
        <w:jc w:val="both"/>
        <w:rPr>
          <w:rFonts w:ascii="Times New Roman" w:hAnsi="Times New Roman" w:cs="Times New Roman"/>
          <w:sz w:val="24"/>
          <w:szCs w:val="24"/>
        </w:rPr>
      </w:pPr>
    </w:p>
    <w:p w14:paraId="455BE793" w14:textId="77777777" w:rsidR="00476171" w:rsidRPr="001E23F0" w:rsidRDefault="00476171" w:rsidP="00476171">
      <w:pPr>
        <w:jc w:val="both"/>
        <w:rPr>
          <w:rFonts w:ascii="Times New Roman" w:hAnsi="Times New Roman" w:cs="Times New Roman"/>
          <w:sz w:val="24"/>
          <w:szCs w:val="24"/>
        </w:rPr>
      </w:pPr>
      <w:r w:rsidRPr="001E23F0">
        <w:rPr>
          <w:rFonts w:ascii="Times New Roman" w:hAnsi="Times New Roman" w:cs="Times New Roman"/>
          <w:sz w:val="24"/>
          <w:szCs w:val="24"/>
        </w:rPr>
        <w:t>(3) Menetlusdokument või haldusakt loetakse kättetoimetatuks kui see on edastatud taotleja või tema esindaja elektronposti aadressil.</w:t>
      </w:r>
    </w:p>
    <w:p w14:paraId="0FC0BA6A" w14:textId="77777777" w:rsidR="00B77C19" w:rsidRPr="00BC16BD" w:rsidRDefault="00B77C19" w:rsidP="006F0298">
      <w:pPr>
        <w:jc w:val="both"/>
        <w:rPr>
          <w:rFonts w:ascii="Times New Roman" w:hAnsi="Times New Roman" w:cs="Times New Roman"/>
        </w:rPr>
      </w:pPr>
    </w:p>
    <w:p w14:paraId="35A3367D" w14:textId="561EAF51" w:rsidR="00B77C19" w:rsidRPr="001E23F0" w:rsidRDefault="00B77C19" w:rsidP="006F0298">
      <w:pPr>
        <w:jc w:val="both"/>
        <w:rPr>
          <w:rFonts w:ascii="Times New Roman" w:hAnsi="Times New Roman" w:cs="Times New Roman"/>
          <w:sz w:val="24"/>
          <w:szCs w:val="24"/>
        </w:rPr>
      </w:pPr>
      <w:r w:rsidRPr="001E23F0">
        <w:rPr>
          <w:rFonts w:ascii="Times New Roman" w:hAnsi="Times New Roman" w:cs="Times New Roman"/>
          <w:sz w:val="24"/>
          <w:szCs w:val="24"/>
        </w:rPr>
        <w:t>(</w:t>
      </w:r>
      <w:r w:rsidR="00476171" w:rsidRPr="001E23F0">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85152A" w:rsidRPr="001E23F0">
        <w:rPr>
          <w:rFonts w:ascii="Times New Roman" w:hAnsi="Times New Roman" w:cs="Times New Roman"/>
          <w:sz w:val="24"/>
          <w:szCs w:val="24"/>
        </w:rPr>
        <w:t>Menetlusdokumendi</w:t>
      </w:r>
      <w:r w:rsidR="002E2C10" w:rsidRPr="001E23F0">
        <w:rPr>
          <w:rFonts w:ascii="Times New Roman" w:hAnsi="Times New Roman" w:cs="Times New Roman"/>
          <w:sz w:val="24"/>
          <w:szCs w:val="24"/>
        </w:rPr>
        <w:t xml:space="preserve"> </w:t>
      </w:r>
      <w:r w:rsidR="0085152A"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85152A" w:rsidRPr="001E23F0">
        <w:rPr>
          <w:rFonts w:ascii="Times New Roman" w:hAnsi="Times New Roman" w:cs="Times New Roman"/>
          <w:sz w:val="24"/>
          <w:szCs w:val="24"/>
        </w:rPr>
        <w:t>haldusakti</w:t>
      </w:r>
      <w:r w:rsidR="002E2C10" w:rsidRPr="001E23F0">
        <w:rPr>
          <w:rFonts w:ascii="Times New Roman" w:hAnsi="Times New Roman" w:cs="Times New Roman"/>
          <w:sz w:val="24"/>
          <w:szCs w:val="24"/>
        </w:rPr>
        <w:t xml:space="preserve"> </w:t>
      </w:r>
      <w:r w:rsidR="0085152A" w:rsidRPr="001E23F0">
        <w:rPr>
          <w:rFonts w:ascii="Times New Roman" w:hAnsi="Times New Roman" w:cs="Times New Roman"/>
          <w:sz w:val="24"/>
          <w:szCs w:val="24"/>
        </w:rPr>
        <w:t>kättetoimetamisel</w:t>
      </w:r>
      <w:r w:rsidR="002E2C10" w:rsidRPr="001E23F0">
        <w:rPr>
          <w:rFonts w:ascii="Times New Roman" w:hAnsi="Times New Roman" w:cs="Times New Roman"/>
          <w:sz w:val="24"/>
          <w:szCs w:val="24"/>
        </w:rPr>
        <w:t xml:space="preserve"> </w:t>
      </w:r>
      <w:r w:rsidR="00FC5528" w:rsidRPr="001E23F0">
        <w:rPr>
          <w:rFonts w:ascii="Times New Roman" w:hAnsi="Times New Roman" w:cs="Times New Roman"/>
          <w:sz w:val="24"/>
          <w:szCs w:val="24"/>
        </w:rPr>
        <w:t xml:space="preserve">haldusorgani poolt </w:t>
      </w:r>
      <w:r w:rsidRPr="001E23F0">
        <w:rPr>
          <w:rFonts w:ascii="Times New Roman" w:hAnsi="Times New Roman" w:cs="Times New Roman"/>
          <w:sz w:val="24"/>
          <w:szCs w:val="24"/>
        </w:rPr>
        <w:t>haldusorgani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infotehnoloogilise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vahendi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abil</w:t>
      </w:r>
      <w:r w:rsidR="0085152A"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85152A"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0085152A"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85152A" w:rsidRPr="001E23F0">
        <w:rPr>
          <w:rFonts w:ascii="Times New Roman" w:hAnsi="Times New Roman" w:cs="Times New Roman"/>
          <w:sz w:val="24"/>
          <w:szCs w:val="24"/>
        </w:rPr>
        <w:t>menetlus</w:t>
      </w:r>
      <w:r w:rsidRPr="001E23F0">
        <w:rPr>
          <w:rFonts w:ascii="Times New Roman" w:hAnsi="Times New Roman" w:cs="Times New Roman"/>
          <w:sz w:val="24"/>
          <w:szCs w:val="24"/>
        </w:rPr>
        <w:t>dokumendi</w:t>
      </w:r>
      <w:r w:rsidR="002E2C10" w:rsidRPr="001E23F0">
        <w:rPr>
          <w:rFonts w:ascii="Times New Roman" w:hAnsi="Times New Roman" w:cs="Times New Roman"/>
          <w:sz w:val="24"/>
          <w:szCs w:val="24"/>
        </w:rPr>
        <w:t xml:space="preserve"> </w:t>
      </w:r>
      <w:r w:rsidR="0085152A"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85152A" w:rsidRPr="001E23F0">
        <w:rPr>
          <w:rFonts w:ascii="Times New Roman" w:hAnsi="Times New Roman" w:cs="Times New Roman"/>
          <w:sz w:val="24"/>
          <w:szCs w:val="24"/>
        </w:rPr>
        <w:t>haldusaktiga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kättesaamist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elektroonilise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märkega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kinnita</w:t>
      </w:r>
      <w:r w:rsidR="0085152A" w:rsidRPr="001E23F0">
        <w:rPr>
          <w:rFonts w:ascii="Times New Roman" w:hAnsi="Times New Roman" w:cs="Times New Roman"/>
          <w:sz w:val="24"/>
          <w:szCs w:val="24"/>
        </w:rPr>
        <w:t>da</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Menetlusdokument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haldusakt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paberil.</w:t>
      </w:r>
    </w:p>
    <w:p w14:paraId="4806C8E3" w14:textId="10F0A8D1" w:rsidR="00E51686" w:rsidRPr="001E23F0" w:rsidRDefault="00E51686" w:rsidP="00E51686">
      <w:pPr>
        <w:rPr>
          <w:rFonts w:ascii="Times New Roman" w:hAnsi="Times New Roman" w:cs="Times New Roman"/>
          <w:sz w:val="24"/>
          <w:szCs w:val="24"/>
        </w:rPr>
      </w:pPr>
    </w:p>
    <w:p w14:paraId="6C70743F" w14:textId="72388EC3" w:rsidR="00041A3F" w:rsidRPr="001E23F0" w:rsidRDefault="00E51686" w:rsidP="00572C79">
      <w:pPr>
        <w:jc w:val="both"/>
        <w:rPr>
          <w:rFonts w:ascii="Times New Roman" w:hAnsi="Times New Roman" w:cs="Times New Roman"/>
          <w:sz w:val="24"/>
          <w:szCs w:val="24"/>
        </w:rPr>
      </w:pPr>
      <w:r w:rsidRPr="001E23F0">
        <w:rPr>
          <w:rFonts w:ascii="Times New Roman" w:hAnsi="Times New Roman" w:cs="Times New Roman"/>
          <w:sz w:val="24"/>
          <w:szCs w:val="24"/>
        </w:rPr>
        <w:t>(</w:t>
      </w:r>
      <w:r w:rsidR="00476171" w:rsidRPr="001E23F0">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Massilisest</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sisserändest</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põhjustatud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hädaolukorras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asukoht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haldusorgan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menetlusdokumendi</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haldusakti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kättetoimetamise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viisid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konfidentsiaalsuskohustust</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arvestades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veebilehel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numbri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menetlusdokumendi</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pealkirja.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Veebilehel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avaldamisega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loetakse</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menetlusdokument</w:t>
      </w:r>
      <w:r w:rsidR="002E2C10" w:rsidRPr="001E23F0">
        <w:rPr>
          <w:rFonts w:ascii="Times New Roman" w:hAnsi="Times New Roman" w:cs="Times New Roman"/>
          <w:sz w:val="24"/>
          <w:szCs w:val="24"/>
        </w:rPr>
        <w:t xml:space="preserve"> </w:t>
      </w:r>
      <w:r w:rsidR="00B4407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haldusakt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kättetoimetatuks</w:t>
      </w:r>
      <w:r w:rsidR="00572C79" w:rsidRPr="001E23F0">
        <w:rPr>
          <w:rFonts w:ascii="Times New Roman" w:hAnsi="Times New Roman" w:cs="Times New Roman"/>
          <w:sz w:val="24"/>
          <w:szCs w:val="24"/>
        </w:rPr>
        <w:t>.</w:t>
      </w:r>
    </w:p>
    <w:p w14:paraId="7A7F8109" w14:textId="77777777" w:rsidR="00041A3F" w:rsidRPr="001E23F0" w:rsidRDefault="00041A3F" w:rsidP="00572C79">
      <w:pPr>
        <w:jc w:val="both"/>
        <w:rPr>
          <w:rFonts w:ascii="Times New Roman" w:hAnsi="Times New Roman" w:cs="Times New Roman"/>
          <w:sz w:val="24"/>
          <w:szCs w:val="24"/>
        </w:rPr>
      </w:pPr>
    </w:p>
    <w:p w14:paraId="08861E6C" w14:textId="63B7FA97" w:rsidR="00041A3F" w:rsidRPr="001E23F0" w:rsidRDefault="00041A3F" w:rsidP="00041A3F">
      <w:pPr>
        <w:rPr>
          <w:rFonts w:ascii="Times New Roman" w:hAnsi="Times New Roman" w:cs="Times New Roman"/>
          <w:b/>
          <w:bCs/>
          <w:sz w:val="24"/>
          <w:szCs w:val="24"/>
        </w:rPr>
      </w:pPr>
      <w:r w:rsidRPr="001E23F0">
        <w:rPr>
          <w:rFonts w:ascii="Times New Roman" w:hAnsi="Times New Roman" w:cs="Times New Roman"/>
          <w:b/>
          <w:bCs/>
          <w:sz w:val="24"/>
          <w:szCs w:val="24"/>
        </w:rPr>
        <w:t>§ 3</w:t>
      </w:r>
      <w:r w:rsidR="00FD3A57" w:rsidRPr="001E23F0">
        <w:rPr>
          <w:rFonts w:ascii="Times New Roman" w:hAnsi="Times New Roman" w:cs="Times New Roman"/>
          <w:b/>
          <w:bCs/>
          <w:sz w:val="24"/>
          <w:szCs w:val="24"/>
        </w:rPr>
        <w:t>6</w:t>
      </w:r>
      <w:r w:rsidRPr="001E23F0">
        <w:rPr>
          <w:rFonts w:ascii="Times New Roman" w:hAnsi="Times New Roman" w:cs="Times New Roman"/>
          <w:b/>
          <w:bCs/>
          <w:sz w:val="24"/>
          <w:szCs w:val="24"/>
        </w:rPr>
        <w:t>. Rahvusvahelise kaitse menetluse keel</w:t>
      </w:r>
    </w:p>
    <w:p w14:paraId="368212B4" w14:textId="77777777" w:rsidR="006A0616" w:rsidRPr="001E23F0" w:rsidRDefault="006A0616" w:rsidP="00041A3F">
      <w:pPr>
        <w:rPr>
          <w:rFonts w:ascii="Times New Roman" w:hAnsi="Times New Roman" w:cs="Times New Roman"/>
          <w:b/>
          <w:bCs/>
          <w:sz w:val="24"/>
          <w:szCs w:val="24"/>
        </w:rPr>
      </w:pPr>
    </w:p>
    <w:p w14:paraId="1C49DB4B" w14:textId="77777777" w:rsidR="00041A3F" w:rsidRPr="001E23F0" w:rsidRDefault="00041A3F" w:rsidP="009158B9">
      <w:pPr>
        <w:jc w:val="both"/>
        <w:rPr>
          <w:rFonts w:ascii="Times New Roman" w:hAnsi="Times New Roman" w:cs="Times New Roman"/>
          <w:sz w:val="24"/>
          <w:szCs w:val="24"/>
        </w:rPr>
      </w:pPr>
      <w:r w:rsidRPr="001E23F0">
        <w:rPr>
          <w:rFonts w:ascii="Times New Roman" w:hAnsi="Times New Roman" w:cs="Times New Roman"/>
          <w:sz w:val="24"/>
          <w:szCs w:val="24"/>
        </w:rPr>
        <w:t>(1) Rahvusvahelise kaitse menetlus toimub eesti keeles. Menetlustoiming võib menetlust läbiviiva ametniku nõusolekul olla muus keeles, milles välismaalane suudab ennast suuliselt arusaadavaks teha.</w:t>
      </w:r>
    </w:p>
    <w:p w14:paraId="586E9FB7" w14:textId="77777777" w:rsidR="00041A3F" w:rsidRPr="001E23F0" w:rsidRDefault="00041A3F" w:rsidP="009158B9">
      <w:pPr>
        <w:jc w:val="both"/>
        <w:rPr>
          <w:rFonts w:ascii="Times New Roman" w:hAnsi="Times New Roman" w:cs="Times New Roman"/>
          <w:sz w:val="24"/>
          <w:szCs w:val="24"/>
        </w:rPr>
      </w:pPr>
    </w:p>
    <w:p w14:paraId="3C06D39D" w14:textId="06F674C1" w:rsidR="00041A3F" w:rsidRPr="001E23F0" w:rsidRDefault="00041A3F" w:rsidP="009158B9">
      <w:pPr>
        <w:jc w:val="both"/>
        <w:rPr>
          <w:rFonts w:ascii="Times New Roman" w:hAnsi="Times New Roman" w:cs="Times New Roman"/>
          <w:sz w:val="24"/>
          <w:szCs w:val="24"/>
        </w:rPr>
      </w:pPr>
      <w:r w:rsidRPr="001E23F0">
        <w:rPr>
          <w:rFonts w:ascii="Times New Roman" w:hAnsi="Times New Roman" w:cs="Times New Roman"/>
          <w:sz w:val="24"/>
          <w:szCs w:val="24"/>
        </w:rPr>
        <w:t>(2) Tõlgi osalemise ja dokumentide tõlkimise rahvusvahelise kaitse menetluses korraldab Politsei- ja Piirivalveamet</w:t>
      </w:r>
      <w:r w:rsidR="009158B9" w:rsidRPr="001E23F0">
        <w:rPr>
          <w:rFonts w:ascii="Times New Roman" w:hAnsi="Times New Roman" w:cs="Times New Roman"/>
          <w:sz w:val="24"/>
          <w:szCs w:val="24"/>
        </w:rPr>
        <w:t>.</w:t>
      </w:r>
    </w:p>
    <w:p w14:paraId="4BE5DD88" w14:textId="77777777" w:rsidR="00277369" w:rsidRPr="001E23F0" w:rsidRDefault="00277369" w:rsidP="009158B9">
      <w:pPr>
        <w:jc w:val="both"/>
        <w:rPr>
          <w:rFonts w:ascii="Times New Roman" w:hAnsi="Times New Roman" w:cs="Times New Roman"/>
          <w:sz w:val="24"/>
          <w:szCs w:val="24"/>
        </w:rPr>
      </w:pPr>
    </w:p>
    <w:p w14:paraId="5AD6F6C6" w14:textId="0E02D8E9" w:rsidR="00277369" w:rsidRPr="001E23F0" w:rsidRDefault="00277369" w:rsidP="009158B9">
      <w:pPr>
        <w:jc w:val="both"/>
        <w:rPr>
          <w:rFonts w:ascii="Times New Roman" w:hAnsi="Times New Roman" w:cs="Times New Roman"/>
          <w:sz w:val="24"/>
          <w:szCs w:val="24"/>
        </w:rPr>
      </w:pPr>
      <w:r w:rsidRPr="001E23F0">
        <w:rPr>
          <w:rFonts w:ascii="Times New Roman" w:hAnsi="Times New Roman" w:cs="Times New Roman"/>
          <w:sz w:val="24"/>
          <w:szCs w:val="24"/>
        </w:rPr>
        <w:t>(3) Taotleja esitatud dokumente võib tõlkida Politsei- ja Piirivalveameti infotehnoloogilise vahendiga.</w:t>
      </w:r>
    </w:p>
    <w:p w14:paraId="133FB1CE" w14:textId="77777777" w:rsidR="009158B9" w:rsidRPr="001E23F0" w:rsidRDefault="009158B9" w:rsidP="009158B9">
      <w:pPr>
        <w:jc w:val="both"/>
        <w:rPr>
          <w:rFonts w:ascii="Times New Roman" w:hAnsi="Times New Roman" w:cs="Times New Roman"/>
          <w:sz w:val="24"/>
          <w:szCs w:val="24"/>
        </w:rPr>
      </w:pPr>
    </w:p>
    <w:p w14:paraId="52D2FB46" w14:textId="08E7FB86" w:rsidR="009158B9" w:rsidRPr="001E23F0" w:rsidRDefault="009158B9" w:rsidP="009158B9">
      <w:pPr>
        <w:jc w:val="both"/>
        <w:rPr>
          <w:rFonts w:ascii="Times New Roman" w:hAnsi="Times New Roman" w:cs="Times New Roman"/>
          <w:sz w:val="24"/>
          <w:szCs w:val="24"/>
        </w:rPr>
      </w:pPr>
      <w:r w:rsidRPr="3D45D796">
        <w:rPr>
          <w:rFonts w:ascii="Times New Roman" w:hAnsi="Times New Roman" w:cs="Times New Roman"/>
          <w:sz w:val="24"/>
          <w:szCs w:val="24"/>
        </w:rPr>
        <w:t>(</w:t>
      </w:r>
      <w:r w:rsidR="00277369" w:rsidRPr="3D45D796">
        <w:rPr>
          <w:rFonts w:ascii="Times New Roman" w:hAnsi="Times New Roman" w:cs="Times New Roman"/>
          <w:sz w:val="24"/>
          <w:szCs w:val="24"/>
        </w:rPr>
        <w:t>4</w:t>
      </w:r>
      <w:r w:rsidRPr="3D45D796">
        <w:rPr>
          <w:rFonts w:ascii="Times New Roman" w:hAnsi="Times New Roman" w:cs="Times New Roman"/>
          <w:sz w:val="24"/>
          <w:szCs w:val="24"/>
        </w:rPr>
        <w:t xml:space="preserve">) Käesolevas seaduses </w:t>
      </w:r>
      <w:del w:id="149" w:author="Autor">
        <w:r w:rsidRPr="3D45D796" w:rsidDel="009158B9">
          <w:rPr>
            <w:rFonts w:ascii="Times New Roman" w:hAnsi="Times New Roman" w:cs="Times New Roman"/>
            <w:sz w:val="24"/>
            <w:szCs w:val="24"/>
          </w:rPr>
          <w:delText xml:space="preserve">sätestatud </w:delText>
        </w:r>
      </w:del>
      <w:ins w:id="150" w:author="Autor">
        <w:r w:rsidR="42E3DA79" w:rsidRPr="3D45D796">
          <w:rPr>
            <w:rFonts w:ascii="Times New Roman" w:hAnsi="Times New Roman" w:cs="Times New Roman"/>
            <w:sz w:val="24"/>
            <w:szCs w:val="24"/>
          </w:rPr>
          <w:t xml:space="preserve">nimetatud </w:t>
        </w:r>
      </w:ins>
      <w:r w:rsidRPr="3D45D796">
        <w:rPr>
          <w:rFonts w:ascii="Times New Roman" w:hAnsi="Times New Roman" w:cs="Times New Roman"/>
          <w:sz w:val="24"/>
          <w:szCs w:val="24"/>
        </w:rPr>
        <w:t>menetlusdokumen</w:t>
      </w:r>
      <w:r w:rsidR="009B5B3E" w:rsidRPr="3D45D796">
        <w:rPr>
          <w:rFonts w:ascii="Times New Roman" w:hAnsi="Times New Roman" w:cs="Times New Roman"/>
          <w:sz w:val="24"/>
          <w:szCs w:val="24"/>
        </w:rPr>
        <w:t>di sisu</w:t>
      </w:r>
      <w:r w:rsidRPr="3D45D796">
        <w:rPr>
          <w:rFonts w:ascii="Times New Roman" w:hAnsi="Times New Roman" w:cs="Times New Roman"/>
          <w:sz w:val="24"/>
          <w:szCs w:val="24"/>
        </w:rPr>
        <w:t xml:space="preserve"> või haldusakti </w:t>
      </w:r>
      <w:r w:rsidR="000A4AB0" w:rsidRPr="3D45D796">
        <w:rPr>
          <w:rFonts w:ascii="Times New Roman" w:hAnsi="Times New Roman" w:cs="Times New Roman"/>
          <w:sz w:val="24"/>
          <w:szCs w:val="24"/>
        </w:rPr>
        <w:t>resolutiivosa koos vaidlustamisviitega tõlgitakse keelde</w:t>
      </w:r>
      <w:r w:rsidR="00BB095A" w:rsidRPr="3D45D796">
        <w:rPr>
          <w:rFonts w:ascii="Times New Roman" w:hAnsi="Times New Roman" w:cs="Times New Roman"/>
          <w:sz w:val="24"/>
          <w:szCs w:val="24"/>
        </w:rPr>
        <w:t>, millest välismaalane aru saab</w:t>
      </w:r>
      <w:r w:rsidR="000A4AB0" w:rsidRPr="3D45D796">
        <w:rPr>
          <w:rFonts w:ascii="Times New Roman" w:hAnsi="Times New Roman" w:cs="Times New Roman"/>
          <w:sz w:val="24"/>
          <w:szCs w:val="24"/>
        </w:rPr>
        <w:t>.</w:t>
      </w:r>
      <w:r w:rsidRPr="3D45D796">
        <w:rPr>
          <w:rFonts w:ascii="Times New Roman" w:hAnsi="Times New Roman" w:cs="Times New Roman"/>
          <w:sz w:val="24"/>
          <w:szCs w:val="24"/>
        </w:rPr>
        <w:t xml:space="preserve"> </w:t>
      </w:r>
      <w:r w:rsidR="000A4AB0" w:rsidRPr="3D45D796">
        <w:rPr>
          <w:rFonts w:ascii="Times New Roman" w:hAnsi="Times New Roman" w:cs="Times New Roman"/>
          <w:sz w:val="24"/>
          <w:szCs w:val="24"/>
        </w:rPr>
        <w:t xml:space="preserve">Tõlkida võib </w:t>
      </w:r>
      <w:r w:rsidRPr="3D45D796">
        <w:rPr>
          <w:rFonts w:ascii="Times New Roman" w:hAnsi="Times New Roman" w:cs="Times New Roman"/>
          <w:sz w:val="24"/>
          <w:szCs w:val="24"/>
        </w:rPr>
        <w:t>Politsei- ja Piirivalveameti infotehnoloogilise vahendiga.</w:t>
      </w:r>
      <w:commentRangeEnd w:id="147"/>
      <w:r>
        <w:commentReference w:id="147"/>
      </w:r>
    </w:p>
    <w:p w14:paraId="7BD980DC" w14:textId="6CF0FF54" w:rsidR="00572C79" w:rsidRPr="001E23F0" w:rsidRDefault="00572C79" w:rsidP="00041A3F">
      <w:pPr>
        <w:jc w:val="both"/>
        <w:rPr>
          <w:rFonts w:ascii="Times New Roman" w:hAnsi="Times New Roman" w:cs="Times New Roman"/>
          <w:sz w:val="24"/>
          <w:szCs w:val="24"/>
        </w:rPr>
      </w:pPr>
    </w:p>
    <w:p w14:paraId="4E53167A" w14:textId="77777777" w:rsidR="00576CEA" w:rsidRPr="001E23F0" w:rsidRDefault="00576CEA" w:rsidP="00576CEA">
      <w:pPr>
        <w:jc w:val="center"/>
        <w:rPr>
          <w:rFonts w:ascii="Times New Roman" w:hAnsi="Times New Roman" w:cs="Times New Roman"/>
          <w:b/>
          <w:bCs/>
          <w:sz w:val="24"/>
          <w:szCs w:val="24"/>
        </w:rPr>
      </w:pPr>
      <w:r w:rsidRPr="001E23F0">
        <w:rPr>
          <w:rFonts w:ascii="Times New Roman" w:hAnsi="Times New Roman" w:cs="Times New Roman"/>
          <w:b/>
          <w:bCs/>
          <w:sz w:val="24"/>
          <w:szCs w:val="24"/>
        </w:rPr>
        <w:t>3. jagu</w:t>
      </w:r>
    </w:p>
    <w:p w14:paraId="1576160C" w14:textId="34D9A32D" w:rsidR="00576CEA" w:rsidRPr="001E23F0" w:rsidRDefault="00576CEA" w:rsidP="00576CEA">
      <w:pPr>
        <w:jc w:val="center"/>
        <w:rPr>
          <w:rFonts w:ascii="Times New Roman" w:hAnsi="Times New Roman" w:cs="Times New Roman"/>
          <w:b/>
          <w:bCs/>
          <w:sz w:val="24"/>
          <w:szCs w:val="24"/>
        </w:rPr>
      </w:pPr>
      <w:r w:rsidRPr="001E23F0">
        <w:rPr>
          <w:rFonts w:ascii="Times New Roman" w:hAnsi="Times New Roman" w:cs="Times New Roman"/>
          <w:b/>
          <w:bCs/>
          <w:sz w:val="24"/>
          <w:szCs w:val="24"/>
        </w:rPr>
        <w:t xml:space="preserve">Elamisluba </w:t>
      </w:r>
    </w:p>
    <w:p w14:paraId="3CFA1BCE" w14:textId="76675EDD" w:rsidR="00363A83" w:rsidRPr="001E23F0" w:rsidRDefault="00363A83" w:rsidP="00576CEA">
      <w:pPr>
        <w:rPr>
          <w:rFonts w:ascii="Times New Roman" w:hAnsi="Times New Roman" w:cs="Times New Roman"/>
          <w:b/>
          <w:bCs/>
          <w:sz w:val="24"/>
          <w:szCs w:val="24"/>
        </w:rPr>
      </w:pPr>
    </w:p>
    <w:p w14:paraId="499DC19E" w14:textId="2A913A9B" w:rsidR="00E51686" w:rsidRPr="001E23F0" w:rsidRDefault="00E51686" w:rsidP="006F0298">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3</w:t>
      </w:r>
      <w:r w:rsidR="00FD3A57" w:rsidRPr="001E23F0">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andmine</w:t>
      </w:r>
    </w:p>
    <w:p w14:paraId="04A1F08D" w14:textId="77777777" w:rsidR="00363A83" w:rsidRPr="001E23F0" w:rsidRDefault="00363A83" w:rsidP="006F0298">
      <w:pPr>
        <w:jc w:val="both"/>
        <w:rPr>
          <w:rFonts w:ascii="Times New Roman" w:hAnsi="Times New Roman" w:cs="Times New Roman"/>
          <w:b/>
          <w:bCs/>
          <w:sz w:val="24"/>
          <w:szCs w:val="24"/>
        </w:rPr>
      </w:pPr>
    </w:p>
    <w:p w14:paraId="4419A2BD" w14:textId="4F6EA5F3" w:rsidR="00E51686" w:rsidRPr="001E23F0" w:rsidRDefault="21F1A12B" w:rsidP="21F1A12B">
      <w:pPr>
        <w:jc w:val="both"/>
        <w:rPr>
          <w:rFonts w:ascii="Times New Roman" w:hAnsi="Times New Roman" w:cs="Times New Roman"/>
          <w:sz w:val="24"/>
          <w:szCs w:val="24"/>
        </w:rPr>
      </w:pPr>
      <w:bookmarkStart w:id="151" w:name="para37lg1"/>
      <w:r w:rsidRPr="3D45D796">
        <w:rPr>
          <w:rFonts w:ascii="Times New Roman" w:hAnsi="Times New Roman" w:cs="Times New Roman"/>
          <w:sz w:val="24"/>
          <w:szCs w:val="24"/>
        </w:rPr>
        <w:t xml:space="preserve"> (1) Välismaalasele, kelle suhtes on tuvastatud pagulasseisund või täiendava kaitse seisund ning keda tunnustatakse pagulasena või täiendava kaitse saajana, antakse rahvusvaheline kaitse ja tähtajaline elamisluba, kui ei esine pagulasena või täiendava kaitse saajana tunnustamist välistavat asjaolu või rahvusvahelise </w:t>
      </w:r>
      <w:commentRangeStart w:id="152"/>
      <w:r w:rsidRPr="3D45D796">
        <w:rPr>
          <w:rFonts w:ascii="Times New Roman" w:hAnsi="Times New Roman" w:cs="Times New Roman"/>
          <w:sz w:val="24"/>
          <w:szCs w:val="24"/>
        </w:rPr>
        <w:t>kaitse taotluse keeldumise</w:t>
      </w:r>
      <w:commentRangeEnd w:id="152"/>
      <w:r>
        <w:commentReference w:id="152"/>
      </w:r>
      <w:r w:rsidRPr="3D45D796">
        <w:rPr>
          <w:rFonts w:ascii="Times New Roman" w:hAnsi="Times New Roman" w:cs="Times New Roman"/>
          <w:sz w:val="24"/>
          <w:szCs w:val="24"/>
        </w:rPr>
        <w:t xml:space="preserve"> alust.</w:t>
      </w:r>
      <w:bookmarkEnd w:id="151"/>
    </w:p>
    <w:p w14:paraId="2028A63B" w14:textId="77777777" w:rsidR="00363A83" w:rsidRPr="001E23F0" w:rsidRDefault="00363A83" w:rsidP="006F0298">
      <w:pPr>
        <w:jc w:val="both"/>
        <w:rPr>
          <w:rFonts w:ascii="Times New Roman" w:hAnsi="Times New Roman" w:cs="Times New Roman"/>
          <w:sz w:val="24"/>
          <w:szCs w:val="24"/>
        </w:rPr>
      </w:pPr>
    </w:p>
    <w:p w14:paraId="22D6E570" w14:textId="7AFE578E" w:rsidR="000D5B8C" w:rsidRPr="001E23F0" w:rsidRDefault="000D5B8C" w:rsidP="006F0298">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nõuded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jätkuvalt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täidetud.</w:t>
      </w:r>
    </w:p>
    <w:p w14:paraId="45600FCD" w14:textId="77777777" w:rsidR="00363A83" w:rsidRPr="001E23F0" w:rsidRDefault="00363A83" w:rsidP="006F0298">
      <w:pPr>
        <w:jc w:val="both"/>
        <w:rPr>
          <w:rFonts w:ascii="Times New Roman" w:hAnsi="Times New Roman" w:cs="Times New Roman"/>
          <w:sz w:val="24"/>
          <w:szCs w:val="24"/>
        </w:rPr>
      </w:pPr>
    </w:p>
    <w:p w14:paraId="26850C6C" w14:textId="22848C47"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3</w:t>
      </w:r>
      <w:r w:rsidR="00FD3A57" w:rsidRPr="001E23F0">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kehtivusaeg</w:t>
      </w:r>
      <w:r w:rsidR="002E2C10" w:rsidRPr="001E23F0">
        <w:rPr>
          <w:rFonts w:ascii="Times New Roman" w:hAnsi="Times New Roman" w:cs="Times New Roman"/>
          <w:b/>
          <w:bCs/>
          <w:sz w:val="24"/>
          <w:szCs w:val="24"/>
        </w:rPr>
        <w:t xml:space="preserve"> </w:t>
      </w:r>
      <w:r w:rsidR="000D5B8C"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000D5B8C"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000D5B8C" w:rsidRPr="001E23F0">
        <w:rPr>
          <w:rFonts w:ascii="Times New Roman" w:hAnsi="Times New Roman" w:cs="Times New Roman"/>
          <w:b/>
          <w:bCs/>
          <w:sz w:val="24"/>
          <w:szCs w:val="24"/>
        </w:rPr>
        <w:t>pikendamine</w:t>
      </w:r>
    </w:p>
    <w:p w14:paraId="19E035DA" w14:textId="77777777" w:rsidR="00363A83" w:rsidRPr="001E23F0" w:rsidRDefault="00363A83" w:rsidP="00E51686">
      <w:pPr>
        <w:rPr>
          <w:rFonts w:ascii="Times New Roman" w:hAnsi="Times New Roman" w:cs="Times New Roman"/>
          <w:b/>
          <w:bCs/>
          <w:sz w:val="24"/>
          <w:szCs w:val="24"/>
        </w:rPr>
      </w:pPr>
    </w:p>
    <w:p w14:paraId="5F9F6CF2" w14:textId="1C4C41E4" w:rsidR="000D5B8C" w:rsidRPr="001E23F0" w:rsidRDefault="000D5B8C" w:rsidP="00E51686">
      <w:pPr>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aastat.</w:t>
      </w:r>
    </w:p>
    <w:p w14:paraId="3DBAD788" w14:textId="77777777" w:rsidR="00576CEA" w:rsidRPr="001E23F0" w:rsidRDefault="00576CEA" w:rsidP="00E51686">
      <w:pPr>
        <w:rPr>
          <w:rFonts w:ascii="Times New Roman" w:hAnsi="Times New Roman" w:cs="Times New Roman"/>
          <w:sz w:val="24"/>
          <w:szCs w:val="24"/>
        </w:rPr>
      </w:pPr>
    </w:p>
    <w:p w14:paraId="20A8CF99" w14:textId="6DE4D1E7" w:rsidR="000D5B8C" w:rsidRDefault="000D5B8C" w:rsidP="00E51686">
      <w:pPr>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korraga.</w:t>
      </w:r>
    </w:p>
    <w:p w14:paraId="30AC89CE" w14:textId="77777777" w:rsidR="00730C5B" w:rsidRDefault="00730C5B" w:rsidP="00E51686">
      <w:pPr>
        <w:rPr>
          <w:rFonts w:ascii="Times New Roman" w:hAnsi="Times New Roman" w:cs="Times New Roman"/>
          <w:sz w:val="24"/>
          <w:szCs w:val="24"/>
        </w:rPr>
      </w:pPr>
    </w:p>
    <w:p w14:paraId="5979D2F5" w14:textId="1CDC6389" w:rsidR="00730C5B" w:rsidRPr="00AC34CE" w:rsidRDefault="00730C5B" w:rsidP="00485484">
      <w:pPr>
        <w:jc w:val="both"/>
        <w:rPr>
          <w:rFonts w:ascii="Times New Roman" w:hAnsi="Times New Roman" w:cs="Times New Roman"/>
          <w:sz w:val="24"/>
          <w:szCs w:val="24"/>
        </w:rPr>
      </w:pPr>
      <w:r>
        <w:rPr>
          <w:rFonts w:ascii="Times New Roman" w:hAnsi="Times New Roman" w:cs="Times New Roman"/>
          <w:sz w:val="24"/>
          <w:szCs w:val="24"/>
        </w:rPr>
        <w:t xml:space="preserve">(3) </w:t>
      </w:r>
      <w:r w:rsidRPr="00730C5B">
        <w:rPr>
          <w:rFonts w:ascii="Times New Roman" w:hAnsi="Times New Roman" w:cs="Times New Roman"/>
          <w:sz w:val="24"/>
          <w:szCs w:val="24"/>
        </w:rPr>
        <w:t xml:space="preserve">Tähtajalise elamisloa kehtivusaja määramisel arvestatakse </w:t>
      </w:r>
      <w:r>
        <w:rPr>
          <w:rFonts w:ascii="Times New Roman" w:hAnsi="Times New Roman" w:cs="Times New Roman"/>
          <w:sz w:val="24"/>
          <w:szCs w:val="24"/>
        </w:rPr>
        <w:t>rahvusvahelise kaitse</w:t>
      </w:r>
      <w:r w:rsidRPr="00730C5B">
        <w:rPr>
          <w:rFonts w:ascii="Times New Roman" w:hAnsi="Times New Roman" w:cs="Times New Roman"/>
          <w:sz w:val="24"/>
          <w:szCs w:val="24"/>
        </w:rPr>
        <w:t xml:space="preserve"> andmise aluseks olevate asjaolude või muude asjas tähtsust omavate asjaolude </w:t>
      </w:r>
      <w:r>
        <w:rPr>
          <w:rFonts w:ascii="Times New Roman" w:hAnsi="Times New Roman" w:cs="Times New Roman"/>
          <w:sz w:val="24"/>
          <w:szCs w:val="24"/>
        </w:rPr>
        <w:t>põhjendatust</w:t>
      </w:r>
      <w:r w:rsidRPr="00730C5B">
        <w:rPr>
          <w:rFonts w:ascii="Times New Roman" w:hAnsi="Times New Roman" w:cs="Times New Roman"/>
          <w:sz w:val="24"/>
          <w:szCs w:val="24"/>
        </w:rPr>
        <w:t xml:space="preserve"> ja muutumise võimalikkust antava elamisloa kehtivusajal</w:t>
      </w:r>
      <w:r>
        <w:rPr>
          <w:rFonts w:ascii="Times New Roman" w:hAnsi="Times New Roman" w:cs="Times New Roman"/>
          <w:sz w:val="24"/>
          <w:szCs w:val="24"/>
        </w:rPr>
        <w:t>.</w:t>
      </w:r>
    </w:p>
    <w:p w14:paraId="43D8755E" w14:textId="732B3CCB" w:rsidR="00E51686" w:rsidRPr="001E23F0" w:rsidRDefault="00E51686" w:rsidP="21F1A12B">
      <w:pPr>
        <w:rPr>
          <w:rFonts w:ascii="Times New Roman" w:hAnsi="Times New Roman" w:cs="Times New Roman"/>
          <w:b/>
          <w:bCs/>
          <w:sz w:val="24"/>
          <w:szCs w:val="24"/>
        </w:rPr>
      </w:pPr>
      <w:r w:rsidRPr="00BC16BD">
        <w:rPr>
          <w:rFonts w:ascii="Times New Roman" w:hAnsi="Times New Roman" w:cs="Times New Roman"/>
        </w:rPr>
        <w:br/>
      </w:r>
      <w:r w:rsidR="21F1A12B" w:rsidRPr="21F1A12B">
        <w:rPr>
          <w:rFonts w:ascii="Times New Roman" w:hAnsi="Times New Roman" w:cs="Times New Roman"/>
          <w:b/>
          <w:bCs/>
          <w:sz w:val="24"/>
          <w:szCs w:val="24"/>
        </w:rPr>
        <w:t>§ 39. Pikaajalise elaniku elamisloa andmine</w:t>
      </w:r>
    </w:p>
    <w:p w14:paraId="262E6480" w14:textId="77777777" w:rsidR="00363A83" w:rsidRPr="001E23F0" w:rsidRDefault="00363A83" w:rsidP="00E51686">
      <w:pPr>
        <w:rPr>
          <w:rFonts w:ascii="Times New Roman" w:hAnsi="Times New Roman" w:cs="Times New Roman"/>
          <w:sz w:val="24"/>
          <w:szCs w:val="24"/>
        </w:rPr>
      </w:pPr>
    </w:p>
    <w:p w14:paraId="2310C9FB" w14:textId="51966128" w:rsidR="00827A94" w:rsidRPr="001E23F0" w:rsidRDefault="00E51686" w:rsidP="00E51686">
      <w:pPr>
        <w:rPr>
          <w:rFonts w:ascii="Times New Roman" w:hAnsi="Times New Roman" w:cs="Times New Roman"/>
          <w:sz w:val="24"/>
          <w:szCs w:val="24"/>
        </w:rPr>
      </w:pP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pikaajalise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elaniku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r w:rsidR="002E2C10" w:rsidRPr="001E23F0">
        <w:rPr>
          <w:rFonts w:ascii="Times New Roman" w:hAnsi="Times New Roman" w:cs="Times New Roman"/>
          <w:sz w:val="24"/>
          <w:szCs w:val="24"/>
        </w:rPr>
        <w:t xml:space="preserve"> </w:t>
      </w:r>
    </w:p>
    <w:p w14:paraId="678CF543" w14:textId="52BD7EF0" w:rsidR="00E51686" w:rsidRPr="001E23F0" w:rsidRDefault="00E51686" w:rsidP="00E51686">
      <w:pPr>
        <w:rPr>
          <w:rFonts w:ascii="Times New Roman" w:hAnsi="Times New Roman" w:cs="Times New Roman"/>
          <w:sz w:val="24"/>
          <w:szCs w:val="24"/>
        </w:rPr>
      </w:pPr>
    </w:p>
    <w:p w14:paraId="25AA0852" w14:textId="7C3C4DB3"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4</w:t>
      </w:r>
      <w:r w:rsidR="00FD3A57" w:rsidRPr="001E23F0">
        <w:rPr>
          <w:rFonts w:ascii="Times New Roman" w:hAnsi="Times New Roman" w:cs="Times New Roman"/>
          <w:b/>
          <w:bCs/>
          <w:sz w:val="24"/>
          <w:szCs w:val="24"/>
        </w:rPr>
        <w:t>0</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saanud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välismaalase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perekonnaliikme</w:t>
      </w:r>
      <w:r w:rsidR="002E2C10" w:rsidRPr="001E23F0">
        <w:rPr>
          <w:rFonts w:ascii="Times New Roman" w:hAnsi="Times New Roman" w:cs="Times New Roman"/>
          <w:b/>
          <w:bCs/>
          <w:sz w:val="24"/>
          <w:szCs w:val="24"/>
        </w:rPr>
        <w:t xml:space="preserve"> </w:t>
      </w:r>
      <w:r w:rsidR="0049521F" w:rsidRPr="001E23F0">
        <w:rPr>
          <w:rFonts w:ascii="Times New Roman" w:hAnsi="Times New Roman" w:cs="Times New Roman"/>
          <w:b/>
          <w:bCs/>
          <w:sz w:val="24"/>
          <w:szCs w:val="24"/>
        </w:rPr>
        <w:t>tähtajaline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elamisluba</w:t>
      </w:r>
    </w:p>
    <w:p w14:paraId="02465420" w14:textId="77777777" w:rsidR="00363A83" w:rsidRPr="001E23F0" w:rsidRDefault="00363A83" w:rsidP="00E51686">
      <w:pPr>
        <w:rPr>
          <w:rFonts w:ascii="Times New Roman" w:hAnsi="Times New Roman" w:cs="Times New Roman"/>
          <w:b/>
          <w:bCs/>
          <w:sz w:val="24"/>
          <w:szCs w:val="24"/>
        </w:rPr>
      </w:pPr>
    </w:p>
    <w:p w14:paraId="070E0ABC" w14:textId="1AF0FE61" w:rsidR="00E51686" w:rsidRPr="001E23F0" w:rsidRDefault="00E51686" w:rsidP="003204C5">
      <w:pPr>
        <w:jc w:val="both"/>
        <w:rPr>
          <w:rFonts w:ascii="Times New Roman" w:hAnsi="Times New Roman" w:cs="Times New Roman"/>
          <w:sz w:val="24"/>
          <w:szCs w:val="24"/>
        </w:rPr>
      </w:pP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välismaalasele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antud</w:t>
      </w:r>
      <w:r w:rsidR="002E2C10" w:rsidRPr="3D45D796">
        <w:rPr>
          <w:rFonts w:ascii="Times New Roman" w:hAnsi="Times New Roman" w:cs="Times New Roman"/>
          <w:sz w:val="24"/>
          <w:szCs w:val="24"/>
        </w:rPr>
        <w:t xml:space="preserve"> </w:t>
      </w:r>
      <w:r w:rsidR="004C1755" w:rsidRPr="3D45D796">
        <w:rPr>
          <w:rFonts w:ascii="Times New Roman" w:hAnsi="Times New Roman" w:cs="Times New Roman"/>
          <w:sz w:val="24"/>
          <w:szCs w:val="24"/>
        </w:rPr>
        <w:t>rahvusvaheline</w:t>
      </w:r>
      <w:r w:rsidR="002E2C10" w:rsidRPr="3D45D796">
        <w:rPr>
          <w:rFonts w:ascii="Times New Roman" w:hAnsi="Times New Roman" w:cs="Times New Roman"/>
          <w:sz w:val="24"/>
          <w:szCs w:val="24"/>
        </w:rPr>
        <w:t xml:space="preserve"> </w:t>
      </w:r>
      <w:r w:rsidR="004C1755" w:rsidRPr="3D45D796">
        <w:rPr>
          <w:rFonts w:ascii="Times New Roman" w:hAnsi="Times New Roman" w:cs="Times New Roman"/>
          <w:sz w:val="24"/>
          <w:szCs w:val="24"/>
        </w:rPr>
        <w:t>kaitse</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annab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commentRangeStart w:id="153"/>
      <w:r w:rsidR="00040CF3" w:rsidRPr="3D45D796">
        <w:rPr>
          <w:rFonts w:ascii="Times New Roman" w:hAnsi="Times New Roman" w:cs="Times New Roman"/>
          <w:sz w:val="24"/>
          <w:szCs w:val="24"/>
        </w:rPr>
        <w:t>käesolevas</w:t>
      </w:r>
      <w:r w:rsidR="002E2C10" w:rsidRPr="3D45D796">
        <w:rPr>
          <w:rFonts w:ascii="Times New Roman" w:hAnsi="Times New Roman" w:cs="Times New Roman"/>
          <w:sz w:val="24"/>
          <w:szCs w:val="24"/>
        </w:rPr>
        <w:t xml:space="preserve"> </w:t>
      </w:r>
      <w:r w:rsidR="00040CF3" w:rsidRPr="3D45D796">
        <w:rPr>
          <w:rFonts w:ascii="Times New Roman" w:hAnsi="Times New Roman" w:cs="Times New Roman"/>
          <w:sz w:val="24"/>
          <w:szCs w:val="24"/>
        </w:rPr>
        <w:t>seaduses</w:t>
      </w:r>
      <w:r w:rsidR="002E2C10" w:rsidRPr="3D45D796">
        <w:rPr>
          <w:rFonts w:ascii="Times New Roman" w:hAnsi="Times New Roman" w:cs="Times New Roman"/>
          <w:sz w:val="24"/>
          <w:szCs w:val="24"/>
        </w:rPr>
        <w:t xml:space="preserve"> </w:t>
      </w:r>
      <w:r w:rsidR="00040CF3" w:rsidRPr="3D45D796">
        <w:rPr>
          <w:rFonts w:ascii="Times New Roman" w:hAnsi="Times New Roman" w:cs="Times New Roman"/>
          <w:sz w:val="24"/>
          <w:szCs w:val="24"/>
        </w:rPr>
        <w:t>nimetatud</w:t>
      </w:r>
      <w:r w:rsidR="002E2C10" w:rsidRPr="3D45D796">
        <w:rPr>
          <w:rFonts w:ascii="Times New Roman" w:hAnsi="Times New Roman" w:cs="Times New Roman"/>
          <w:sz w:val="24"/>
          <w:szCs w:val="24"/>
        </w:rPr>
        <w:t xml:space="preserve"> </w:t>
      </w:r>
      <w:commentRangeEnd w:id="153"/>
      <w:r>
        <w:commentReference w:id="153"/>
      </w:r>
      <w:r w:rsidRPr="3D45D796">
        <w:rPr>
          <w:rFonts w:ascii="Times New Roman" w:hAnsi="Times New Roman" w:cs="Times New Roman"/>
          <w:sz w:val="24"/>
          <w:szCs w:val="24"/>
        </w:rPr>
        <w:t>perekonnaliikmele</w:t>
      </w:r>
      <w:r w:rsidR="002E2C10" w:rsidRPr="3D45D796">
        <w:rPr>
          <w:rFonts w:ascii="Times New Roman" w:hAnsi="Times New Roman" w:cs="Times New Roman"/>
          <w:sz w:val="24"/>
          <w:szCs w:val="24"/>
        </w:rPr>
        <w:t xml:space="preserve"> </w:t>
      </w:r>
      <w:r w:rsidR="004545BF" w:rsidRPr="3D45D796">
        <w:rPr>
          <w:rFonts w:ascii="Times New Roman" w:hAnsi="Times New Roman" w:cs="Times New Roman"/>
          <w:sz w:val="24"/>
          <w:szCs w:val="24"/>
        </w:rPr>
        <w:t>tähtajalise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p>
    <w:p w14:paraId="1A5B70AF" w14:textId="77777777" w:rsidR="00363A83" w:rsidRPr="001E23F0" w:rsidRDefault="00363A83" w:rsidP="003204C5">
      <w:pPr>
        <w:jc w:val="both"/>
        <w:rPr>
          <w:rFonts w:ascii="Times New Roman" w:hAnsi="Times New Roman" w:cs="Times New Roman"/>
          <w:sz w:val="24"/>
          <w:szCs w:val="24"/>
        </w:rPr>
      </w:pPr>
    </w:p>
    <w:p w14:paraId="55BD7493" w14:textId="7037F9C9" w:rsidR="0049521F" w:rsidRPr="001E23F0" w:rsidRDefault="0049521F" w:rsidP="003204C5">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4545BF" w:rsidRPr="001E23F0">
        <w:rPr>
          <w:rFonts w:ascii="Times New Roman" w:hAnsi="Times New Roman" w:cs="Times New Roman"/>
          <w:sz w:val="24"/>
          <w:szCs w:val="24"/>
        </w:rPr>
        <w:t>Tähtajalise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perekonnaliige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5243AA" w:rsidRPr="001E23F0">
        <w:rPr>
          <w:rFonts w:ascii="Times New Roman" w:hAnsi="Times New Roman" w:cs="Times New Roman"/>
          <w:sz w:val="24"/>
          <w:szCs w:val="24"/>
        </w:rPr>
        <w:t>isiklikult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r w:rsidR="002E2C10" w:rsidRPr="001E23F0">
        <w:rPr>
          <w:rFonts w:ascii="Times New Roman" w:hAnsi="Times New Roman" w:cs="Times New Roman"/>
          <w:sz w:val="24"/>
          <w:szCs w:val="24"/>
        </w:rPr>
        <w:t xml:space="preserve"> </w:t>
      </w:r>
      <w:r w:rsidR="005243AA"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243AA"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005243AA" w:rsidRPr="001E23F0">
        <w:rPr>
          <w:rFonts w:ascii="Times New Roman" w:hAnsi="Times New Roman" w:cs="Times New Roman"/>
          <w:sz w:val="24"/>
          <w:szCs w:val="24"/>
        </w:rPr>
        <w:t>välisesindusele.</w:t>
      </w:r>
    </w:p>
    <w:p w14:paraId="3BBC094F" w14:textId="77777777" w:rsidR="00C42DE0" w:rsidRPr="001E23F0" w:rsidRDefault="00C42DE0" w:rsidP="003204C5">
      <w:pPr>
        <w:jc w:val="both"/>
        <w:rPr>
          <w:rFonts w:ascii="Times New Roman" w:hAnsi="Times New Roman" w:cs="Times New Roman"/>
          <w:sz w:val="24"/>
          <w:szCs w:val="24"/>
        </w:rPr>
      </w:pPr>
    </w:p>
    <w:p w14:paraId="59F44146" w14:textId="2BE4CD5F" w:rsidR="00C42DE0" w:rsidRPr="001E23F0" w:rsidRDefault="00C42DE0" w:rsidP="008E7A00">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välisesindus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edastab</w:t>
      </w:r>
      <w:r w:rsidR="002E2C10" w:rsidRPr="001E23F0">
        <w:rPr>
          <w:rFonts w:ascii="Times New Roman" w:hAnsi="Times New Roman" w:cs="Times New Roman"/>
          <w:sz w:val="24"/>
          <w:szCs w:val="24"/>
        </w:rPr>
        <w:t xml:space="preserve"> </w:t>
      </w:r>
      <w:r w:rsidR="004545BF" w:rsidRPr="001E23F0">
        <w:rPr>
          <w:rFonts w:ascii="Times New Roman" w:hAnsi="Times New Roman" w:cs="Times New Roman"/>
          <w:sz w:val="24"/>
          <w:szCs w:val="24"/>
        </w:rPr>
        <w:t>tähtajalise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tuvastamist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isikusamasuse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kontrollimist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biomeetriliste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nõutav,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r w:rsidR="004545BF" w:rsidRPr="001E23F0">
        <w:rPr>
          <w:rFonts w:ascii="Times New Roman" w:hAnsi="Times New Roman" w:cs="Times New Roman"/>
          <w:sz w:val="24"/>
          <w:szCs w:val="24"/>
        </w:rPr>
        <w:t>.</w:t>
      </w:r>
    </w:p>
    <w:p w14:paraId="41F25F7B" w14:textId="77777777" w:rsidR="0049521F" w:rsidRPr="001E23F0" w:rsidRDefault="0049521F" w:rsidP="008E7A00">
      <w:pPr>
        <w:jc w:val="both"/>
        <w:rPr>
          <w:rFonts w:ascii="Times New Roman" w:hAnsi="Times New Roman" w:cs="Times New Roman"/>
          <w:sz w:val="24"/>
          <w:szCs w:val="24"/>
        </w:rPr>
      </w:pPr>
    </w:p>
    <w:p w14:paraId="3A47605D" w14:textId="57F14192" w:rsidR="00040CF3" w:rsidRPr="001E23F0" w:rsidRDefault="00040CF3" w:rsidP="008E7A00">
      <w:pPr>
        <w:jc w:val="both"/>
        <w:rPr>
          <w:rFonts w:ascii="Times New Roman" w:hAnsi="Times New Roman" w:cs="Times New Roman"/>
          <w:sz w:val="24"/>
          <w:szCs w:val="24"/>
        </w:rPr>
      </w:pPr>
      <w:r w:rsidRPr="001E23F0">
        <w:rPr>
          <w:rFonts w:ascii="Times New Roman" w:hAnsi="Times New Roman" w:cs="Times New Roman"/>
          <w:sz w:val="24"/>
          <w:szCs w:val="24"/>
        </w:rPr>
        <w:t>(</w:t>
      </w:r>
      <w:r w:rsidR="004545BF" w:rsidRPr="001E23F0">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w:t>
      </w:r>
      <w:r w:rsidR="004545BF" w:rsidRPr="001E23F0">
        <w:rPr>
          <w:rFonts w:ascii="Times New Roman" w:hAnsi="Times New Roman" w:cs="Times New Roman"/>
          <w:sz w:val="24"/>
          <w:szCs w:val="24"/>
        </w:rPr>
        <w:t>le</w:t>
      </w:r>
      <w:r w:rsidR="002E2C10" w:rsidRPr="001E23F0">
        <w:rPr>
          <w:rFonts w:ascii="Times New Roman" w:hAnsi="Times New Roman" w:cs="Times New Roman"/>
          <w:sz w:val="24"/>
          <w:szCs w:val="24"/>
        </w:rPr>
        <w:t xml:space="preserve"> </w:t>
      </w:r>
      <w:r w:rsidR="004545BF" w:rsidRPr="001E23F0">
        <w:rPr>
          <w:rFonts w:ascii="Times New Roman" w:hAnsi="Times New Roman" w:cs="Times New Roman"/>
          <w:sz w:val="24"/>
          <w:szCs w:val="24"/>
        </w:rPr>
        <w:t>antava</w:t>
      </w:r>
      <w:r w:rsidR="002E2C10" w:rsidRPr="001E23F0">
        <w:rPr>
          <w:rFonts w:ascii="Times New Roman" w:hAnsi="Times New Roman" w:cs="Times New Roman"/>
          <w:sz w:val="24"/>
          <w:szCs w:val="24"/>
        </w:rPr>
        <w:t xml:space="preserve"> </w:t>
      </w:r>
      <w:r w:rsidR="004545BF" w:rsidRPr="001E23F0">
        <w:rPr>
          <w:rFonts w:ascii="Times New Roman" w:hAnsi="Times New Roman" w:cs="Times New Roman"/>
          <w:sz w:val="24"/>
          <w:szCs w:val="24"/>
        </w:rPr>
        <w:t>tähtajalise</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kehtivusaeg</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tohi</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ületada</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tähtajalise</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kehtivusaega</w:t>
      </w:r>
      <w:r w:rsidR="002F3A55"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2F3A55" w:rsidRPr="001E23F0">
        <w:rPr>
          <w:rFonts w:ascii="Times New Roman" w:hAnsi="Times New Roman" w:cs="Times New Roman"/>
          <w:sz w:val="24"/>
          <w:szCs w:val="24"/>
        </w:rPr>
        <w:t>P</w:t>
      </w:r>
      <w:r w:rsidR="00F71D4D" w:rsidRPr="001E23F0">
        <w:rPr>
          <w:rFonts w:ascii="Times New Roman" w:hAnsi="Times New Roman" w:cs="Times New Roman"/>
          <w:sz w:val="24"/>
          <w:szCs w:val="24"/>
        </w:rPr>
        <w:t>erekonnaliikme</w:t>
      </w:r>
      <w:r w:rsidR="002E2C10" w:rsidRPr="001E23F0">
        <w:rPr>
          <w:rFonts w:ascii="Times New Roman" w:hAnsi="Times New Roman" w:cs="Times New Roman"/>
          <w:sz w:val="24"/>
          <w:szCs w:val="24"/>
        </w:rPr>
        <w:t xml:space="preserve"> </w:t>
      </w:r>
      <w:r w:rsidR="00F71D4D"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samaks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8E3453"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8E3453"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8E3453"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F71D4D" w:rsidRPr="001E23F0">
        <w:rPr>
          <w:rFonts w:ascii="Times New Roman" w:hAnsi="Times New Roman" w:cs="Times New Roman"/>
          <w:sz w:val="24"/>
          <w:szCs w:val="24"/>
        </w:rPr>
        <w:t>.</w:t>
      </w:r>
    </w:p>
    <w:p w14:paraId="1B753BB0" w14:textId="77777777" w:rsidR="004545BF" w:rsidRPr="001E23F0" w:rsidRDefault="004545BF" w:rsidP="008E7A00">
      <w:pPr>
        <w:jc w:val="both"/>
        <w:rPr>
          <w:rFonts w:ascii="Times New Roman" w:hAnsi="Times New Roman" w:cs="Times New Roman"/>
          <w:sz w:val="24"/>
          <w:szCs w:val="24"/>
        </w:rPr>
      </w:pPr>
    </w:p>
    <w:p w14:paraId="17C732DC" w14:textId="5562771F" w:rsidR="00040CF3" w:rsidRPr="001E23F0" w:rsidRDefault="00040CF3" w:rsidP="008E7A00">
      <w:pPr>
        <w:jc w:val="both"/>
        <w:rPr>
          <w:rFonts w:ascii="Times New Roman" w:hAnsi="Times New Roman" w:cs="Times New Roman"/>
          <w:sz w:val="24"/>
          <w:szCs w:val="24"/>
        </w:rPr>
      </w:pPr>
      <w:r w:rsidRPr="3D45D796">
        <w:rPr>
          <w:rFonts w:ascii="Times New Roman" w:hAnsi="Times New Roman" w:cs="Times New Roman"/>
          <w:sz w:val="24"/>
          <w:szCs w:val="24"/>
        </w:rPr>
        <w:t>(</w:t>
      </w:r>
      <w:r w:rsidR="004545BF" w:rsidRPr="3D45D796">
        <w:rPr>
          <w:rFonts w:ascii="Times New Roman" w:hAnsi="Times New Roman" w:cs="Times New Roman"/>
          <w:sz w:val="24"/>
          <w:szCs w:val="24"/>
        </w:rPr>
        <w:t>5</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Perekonnaliikmele</w:t>
      </w:r>
      <w:r w:rsidR="002E2C10" w:rsidRPr="3D45D796">
        <w:rPr>
          <w:rFonts w:ascii="Times New Roman" w:hAnsi="Times New Roman" w:cs="Times New Roman"/>
          <w:sz w:val="24"/>
          <w:szCs w:val="24"/>
        </w:rPr>
        <w:t xml:space="preserve"> </w:t>
      </w:r>
      <w:r w:rsidR="004545BF" w:rsidRPr="3D45D796">
        <w:rPr>
          <w:rFonts w:ascii="Times New Roman" w:hAnsi="Times New Roman" w:cs="Times New Roman"/>
          <w:sz w:val="24"/>
          <w:szCs w:val="24"/>
        </w:rPr>
        <w:t>tähtajalise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andmisest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selle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pikendamisest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keeldutakse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elamisluba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tunnistatakse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kehtetuks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2024/1347</w:t>
      </w:r>
      <w:r w:rsidR="002E2C10" w:rsidRPr="3D45D796">
        <w:rPr>
          <w:rFonts w:ascii="Times New Roman" w:hAnsi="Times New Roman" w:cs="Times New Roman"/>
          <w:sz w:val="24"/>
          <w:szCs w:val="24"/>
        </w:rPr>
        <w:t xml:space="preserve"> </w:t>
      </w:r>
      <w:del w:id="154" w:author="Autor">
        <w:r w:rsidRPr="3D45D796" w:rsidDel="00040CF3">
          <w:rPr>
            <w:rFonts w:ascii="Times New Roman" w:hAnsi="Times New Roman" w:cs="Times New Roman"/>
            <w:sz w:val="24"/>
            <w:szCs w:val="24"/>
          </w:rPr>
          <w:delText>(kvalifikatsioonitingimuste</w:delText>
        </w:r>
        <w:r w:rsidRPr="3D45D796" w:rsidDel="002E2C10">
          <w:rPr>
            <w:rFonts w:ascii="Times New Roman" w:hAnsi="Times New Roman" w:cs="Times New Roman"/>
            <w:sz w:val="24"/>
            <w:szCs w:val="24"/>
          </w:rPr>
          <w:delText xml:space="preserve"> </w:delText>
        </w:r>
        <w:r w:rsidRPr="3D45D796" w:rsidDel="00040CF3">
          <w:rPr>
            <w:rFonts w:ascii="Times New Roman" w:hAnsi="Times New Roman" w:cs="Times New Roman"/>
            <w:sz w:val="24"/>
            <w:szCs w:val="24"/>
          </w:rPr>
          <w:delText>kohta)</w:delText>
        </w:r>
        <w:r w:rsidRPr="3D45D796" w:rsidDel="002E2C10">
          <w:rPr>
            <w:rFonts w:ascii="Times New Roman" w:hAnsi="Times New Roman" w:cs="Times New Roman"/>
            <w:sz w:val="24"/>
            <w:szCs w:val="24"/>
          </w:rPr>
          <w:delText xml:space="preserve"> </w:delText>
        </w:r>
      </w:del>
      <w:r w:rsidRPr="3D45D796">
        <w:rPr>
          <w:rFonts w:ascii="Times New Roman" w:hAnsi="Times New Roman" w:cs="Times New Roman"/>
          <w:sz w:val="24"/>
          <w:szCs w:val="24"/>
        </w:rPr>
        <w:t>artikli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lõigetes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3–5</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alusel</w:t>
      </w:r>
      <w:r w:rsidR="002E2C10" w:rsidRPr="3D45D796">
        <w:rPr>
          <w:rFonts w:ascii="Times New Roman" w:hAnsi="Times New Roman" w:cs="Times New Roman"/>
          <w:sz w:val="24"/>
          <w:szCs w:val="24"/>
        </w:rPr>
        <w:t xml:space="preserve"> </w:t>
      </w:r>
      <w:r w:rsidR="00AF20F0"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AF20F0"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00AF20F0"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00AF20F0"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00AF20F0" w:rsidRPr="3D45D796">
        <w:rPr>
          <w:rFonts w:ascii="Times New Roman" w:hAnsi="Times New Roman" w:cs="Times New Roman"/>
          <w:sz w:val="24"/>
          <w:szCs w:val="24"/>
        </w:rPr>
        <w:t>saajalt</w:t>
      </w:r>
      <w:r w:rsidR="002E2C10" w:rsidRPr="3D45D796">
        <w:rPr>
          <w:rFonts w:ascii="Times New Roman" w:hAnsi="Times New Roman" w:cs="Times New Roman"/>
          <w:sz w:val="24"/>
          <w:szCs w:val="24"/>
        </w:rPr>
        <w:t xml:space="preserve"> </w:t>
      </w:r>
      <w:r w:rsidR="00AF20F0" w:rsidRPr="3D45D796">
        <w:rPr>
          <w:rFonts w:ascii="Times New Roman" w:hAnsi="Times New Roman" w:cs="Times New Roman"/>
          <w:sz w:val="24"/>
          <w:szCs w:val="24"/>
        </w:rPr>
        <w:t>võetakse</w:t>
      </w:r>
      <w:r w:rsidR="002E2C10" w:rsidRPr="3D45D796">
        <w:rPr>
          <w:rFonts w:ascii="Times New Roman" w:hAnsi="Times New Roman" w:cs="Times New Roman"/>
          <w:sz w:val="24"/>
          <w:szCs w:val="24"/>
        </w:rPr>
        <w:t xml:space="preserve"> </w:t>
      </w:r>
      <w:r w:rsidR="00AF20F0" w:rsidRPr="3D45D796">
        <w:rPr>
          <w:rFonts w:ascii="Times New Roman" w:hAnsi="Times New Roman" w:cs="Times New Roman"/>
          <w:sz w:val="24"/>
          <w:szCs w:val="24"/>
        </w:rPr>
        <w:t>ära</w:t>
      </w:r>
      <w:r w:rsidR="002E2C10" w:rsidRPr="3D45D796">
        <w:rPr>
          <w:rFonts w:ascii="Times New Roman" w:hAnsi="Times New Roman" w:cs="Times New Roman"/>
          <w:sz w:val="24"/>
          <w:szCs w:val="24"/>
        </w:rPr>
        <w:t xml:space="preserve"> </w:t>
      </w:r>
      <w:r w:rsidR="00AF20F0" w:rsidRPr="3D45D796">
        <w:rPr>
          <w:rFonts w:ascii="Times New Roman" w:hAnsi="Times New Roman" w:cs="Times New Roman"/>
          <w:sz w:val="24"/>
          <w:szCs w:val="24"/>
        </w:rPr>
        <w:t>rahvusvaheline</w:t>
      </w:r>
      <w:r w:rsidR="002E2C10" w:rsidRPr="3D45D796">
        <w:rPr>
          <w:rFonts w:ascii="Times New Roman" w:hAnsi="Times New Roman" w:cs="Times New Roman"/>
          <w:sz w:val="24"/>
          <w:szCs w:val="24"/>
        </w:rPr>
        <w:t xml:space="preserve"> </w:t>
      </w:r>
      <w:r w:rsidR="00AF20F0" w:rsidRPr="3D45D796">
        <w:rPr>
          <w:rFonts w:ascii="Times New Roman" w:hAnsi="Times New Roman" w:cs="Times New Roman"/>
          <w:sz w:val="24"/>
          <w:szCs w:val="24"/>
        </w:rPr>
        <w:t>kaitse.</w:t>
      </w:r>
    </w:p>
    <w:p w14:paraId="3841939C" w14:textId="77777777" w:rsidR="00AB0D88" w:rsidRPr="001E23F0" w:rsidRDefault="00AB0D88" w:rsidP="008E7A00">
      <w:pPr>
        <w:jc w:val="both"/>
        <w:rPr>
          <w:rFonts w:ascii="Times New Roman" w:hAnsi="Times New Roman" w:cs="Times New Roman"/>
          <w:sz w:val="24"/>
          <w:szCs w:val="24"/>
        </w:rPr>
      </w:pPr>
    </w:p>
    <w:p w14:paraId="48834401" w14:textId="6C0EEEB8" w:rsidR="00AB0D88" w:rsidRPr="001E23F0" w:rsidRDefault="00AB0D88" w:rsidP="008E7A00">
      <w:pPr>
        <w:jc w:val="both"/>
        <w:rPr>
          <w:rFonts w:ascii="Times New Roman" w:hAnsi="Times New Roman" w:cs="Times New Roman"/>
          <w:sz w:val="24"/>
          <w:szCs w:val="24"/>
        </w:rPr>
      </w:pPr>
      <w:r w:rsidRPr="3D45D796">
        <w:rPr>
          <w:rFonts w:ascii="Times New Roman" w:hAnsi="Times New Roman" w:cs="Times New Roman"/>
          <w:sz w:val="24"/>
          <w:szCs w:val="24"/>
        </w:rPr>
        <w:t>(6)</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taasühinemine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võimalik</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kolmandas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riigis</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perekonnaliikme</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tähtajalise</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taotlus</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esitatakse</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hiljem</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002F3A55" w:rsidRPr="3D45D796">
        <w:rPr>
          <w:rFonts w:ascii="Times New Roman" w:hAnsi="Times New Roman" w:cs="Times New Roman"/>
          <w:sz w:val="24"/>
          <w:szCs w:val="24"/>
        </w:rPr>
        <w:t xml:space="preserve">neli </w:t>
      </w:r>
      <w:r w:rsidR="00F31366" w:rsidRPr="3D45D796">
        <w:rPr>
          <w:rFonts w:ascii="Times New Roman" w:hAnsi="Times New Roman" w:cs="Times New Roman"/>
          <w:sz w:val="24"/>
          <w:szCs w:val="24"/>
        </w:rPr>
        <w:t>kuud</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pärast</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saamist</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et</w:t>
      </w:r>
      <w:r w:rsidR="002E2C10" w:rsidRPr="3D45D796">
        <w:rPr>
          <w:rFonts w:ascii="Times New Roman" w:hAnsi="Times New Roman" w:cs="Times New Roman"/>
          <w:sz w:val="24"/>
          <w:szCs w:val="24"/>
        </w:rPr>
        <w:t xml:space="preserve"> </w:t>
      </w:r>
      <w:commentRangeStart w:id="155"/>
      <w:r w:rsidRPr="3D45D796">
        <w:rPr>
          <w:rFonts w:ascii="Times New Roman" w:hAnsi="Times New Roman" w:cs="Times New Roman"/>
          <w:sz w:val="24"/>
          <w:szCs w:val="24"/>
        </w:rPr>
        <w:t>perekonnaliikme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tähtajalise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taotlemisel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saajal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olema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püsiv</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legaalne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sissetulek,</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tagab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ülalpidamise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olema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tegelik</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eluruum</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perekond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omama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kehtivat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tervisekindlustuslepingut,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mis</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kõikide</w:t>
      </w:r>
      <w:r w:rsidR="002E2C10" w:rsidRPr="3D45D796">
        <w:rPr>
          <w:rFonts w:ascii="Times New Roman" w:hAnsi="Times New Roman" w:cs="Times New Roman"/>
          <w:sz w:val="24"/>
          <w:szCs w:val="24"/>
        </w:rPr>
        <w:t xml:space="preserve"> </w:t>
      </w:r>
      <w:r w:rsidR="00F31366" w:rsidRPr="3D45D796">
        <w:rPr>
          <w:rFonts w:ascii="Times New Roman" w:hAnsi="Times New Roman" w:cs="Times New Roman"/>
          <w:sz w:val="24"/>
          <w:szCs w:val="24"/>
        </w:rPr>
        <w:t>perekonnaliikmete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haigusest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vigastusest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tingitud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ravikulude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tasumise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kehtivusajal.</w:t>
      </w:r>
      <w:commentRangeEnd w:id="155"/>
      <w:r>
        <w:commentReference w:id="155"/>
      </w:r>
    </w:p>
    <w:p w14:paraId="51216600" w14:textId="77777777" w:rsidR="00C30E47" w:rsidRPr="001E23F0" w:rsidRDefault="00C30E47" w:rsidP="008E7A00">
      <w:pPr>
        <w:jc w:val="both"/>
        <w:rPr>
          <w:rFonts w:ascii="Times New Roman" w:hAnsi="Times New Roman" w:cs="Times New Roman"/>
          <w:sz w:val="24"/>
          <w:szCs w:val="24"/>
        </w:rPr>
      </w:pPr>
    </w:p>
    <w:p w14:paraId="31C9D379" w14:textId="77777777" w:rsidR="00432A8F" w:rsidRPr="001E23F0" w:rsidRDefault="00C30E47" w:rsidP="008E7A00">
      <w:pPr>
        <w:jc w:val="both"/>
        <w:rPr>
          <w:rFonts w:ascii="Times New Roman" w:hAnsi="Times New Roman" w:cs="Times New Roman"/>
          <w:sz w:val="24"/>
          <w:szCs w:val="24"/>
        </w:rPr>
      </w:pPr>
      <w:r w:rsidRPr="001E23F0">
        <w:rPr>
          <w:rFonts w:ascii="Times New Roman" w:hAnsi="Times New Roman" w:cs="Times New Roman"/>
          <w:sz w:val="24"/>
          <w:szCs w:val="24"/>
        </w:rPr>
        <w:t>(</w:t>
      </w:r>
      <w:r w:rsidR="00363A83" w:rsidRPr="001E23F0">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3204C5"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3204C5" w:rsidRPr="001E23F0">
        <w:rPr>
          <w:rFonts w:ascii="Times New Roman" w:hAnsi="Times New Roman" w:cs="Times New Roman"/>
          <w:sz w:val="24"/>
          <w:szCs w:val="24"/>
        </w:rPr>
        <w:t>perekonnaliige</w:t>
      </w:r>
      <w:r w:rsidR="002E2C10" w:rsidRPr="001E23F0">
        <w:rPr>
          <w:rFonts w:ascii="Times New Roman" w:hAnsi="Times New Roman" w:cs="Times New Roman"/>
          <w:sz w:val="24"/>
          <w:szCs w:val="24"/>
        </w:rPr>
        <w:t xml:space="preserve"> </w:t>
      </w:r>
      <w:r w:rsidR="003204C5" w:rsidRPr="001E23F0">
        <w:rPr>
          <w:rFonts w:ascii="Times New Roman" w:hAnsi="Times New Roman" w:cs="Times New Roman"/>
          <w:sz w:val="24"/>
          <w:szCs w:val="24"/>
        </w:rPr>
        <w:t>viibib</w:t>
      </w:r>
      <w:r w:rsidR="002E2C10" w:rsidRPr="001E23F0">
        <w:rPr>
          <w:rFonts w:ascii="Times New Roman" w:hAnsi="Times New Roman" w:cs="Times New Roman"/>
          <w:sz w:val="24"/>
          <w:szCs w:val="24"/>
        </w:rPr>
        <w:t xml:space="preserve"> </w:t>
      </w:r>
      <w:r w:rsidR="003204C5"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00176F89"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176F89" w:rsidRPr="001E23F0">
        <w:rPr>
          <w:rFonts w:ascii="Times New Roman" w:hAnsi="Times New Roman" w:cs="Times New Roman"/>
          <w:sz w:val="24"/>
          <w:szCs w:val="24"/>
        </w:rPr>
        <w:t>teises</w:t>
      </w:r>
      <w:r w:rsidR="002E2C10" w:rsidRPr="001E23F0">
        <w:rPr>
          <w:rFonts w:ascii="Times New Roman" w:hAnsi="Times New Roman" w:cs="Times New Roman"/>
          <w:sz w:val="24"/>
          <w:szCs w:val="24"/>
        </w:rPr>
        <w:t xml:space="preserve"> </w:t>
      </w:r>
      <w:r w:rsidR="00176F89" w:rsidRPr="001E23F0">
        <w:rPr>
          <w:rFonts w:ascii="Times New Roman" w:hAnsi="Times New Roman" w:cs="Times New Roman"/>
          <w:sz w:val="24"/>
          <w:szCs w:val="24"/>
        </w:rPr>
        <w:t>Schengeni</w:t>
      </w:r>
      <w:r w:rsidR="002E2C10" w:rsidRPr="001E23F0">
        <w:rPr>
          <w:rFonts w:ascii="Times New Roman" w:hAnsi="Times New Roman" w:cs="Times New Roman"/>
          <w:sz w:val="24"/>
          <w:szCs w:val="24"/>
        </w:rPr>
        <w:t xml:space="preserve"> </w:t>
      </w:r>
      <w:r w:rsidR="00176F89" w:rsidRPr="001E23F0">
        <w:rPr>
          <w:rFonts w:ascii="Times New Roman" w:hAnsi="Times New Roman" w:cs="Times New Roman"/>
          <w:sz w:val="24"/>
          <w:szCs w:val="24"/>
        </w:rPr>
        <w:t>konventsiooni</w:t>
      </w:r>
      <w:r w:rsidR="002E2C10" w:rsidRPr="001E23F0">
        <w:rPr>
          <w:rFonts w:ascii="Times New Roman" w:hAnsi="Times New Roman" w:cs="Times New Roman"/>
          <w:sz w:val="24"/>
          <w:szCs w:val="24"/>
        </w:rPr>
        <w:t xml:space="preserve"> </w:t>
      </w:r>
      <w:r w:rsidR="00176F89" w:rsidRPr="001E23F0">
        <w:rPr>
          <w:rFonts w:ascii="Times New Roman" w:hAnsi="Times New Roman" w:cs="Times New Roman"/>
          <w:sz w:val="24"/>
          <w:szCs w:val="24"/>
        </w:rPr>
        <w:t>osalisriigis</w:t>
      </w:r>
      <w:r w:rsidR="002E2C10" w:rsidRPr="001E23F0">
        <w:rPr>
          <w:rFonts w:ascii="Times New Roman" w:hAnsi="Times New Roman" w:cs="Times New Roman"/>
          <w:sz w:val="24"/>
          <w:szCs w:val="24"/>
        </w:rPr>
        <w:t xml:space="preserve"> </w:t>
      </w:r>
      <w:r w:rsidR="00176F89"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176F89"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176F89"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00176F89" w:rsidRPr="001E23F0">
        <w:rPr>
          <w:rFonts w:ascii="Times New Roman" w:hAnsi="Times New Roman" w:cs="Times New Roman"/>
          <w:sz w:val="24"/>
          <w:szCs w:val="24"/>
        </w:rPr>
        <w:t>liikmesriigis</w:t>
      </w:r>
      <w:r w:rsidR="003204C5"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3204C5" w:rsidRPr="001E23F0">
        <w:rPr>
          <w:rFonts w:ascii="Times New Roman" w:hAnsi="Times New Roman" w:cs="Times New Roman"/>
          <w:sz w:val="24"/>
          <w:szCs w:val="24"/>
        </w:rPr>
        <w:t>tehakse</w:t>
      </w:r>
      <w:r w:rsidR="002E2C10" w:rsidRPr="001E23F0">
        <w:rPr>
          <w:rFonts w:ascii="Times New Roman" w:hAnsi="Times New Roman" w:cs="Times New Roman"/>
          <w:sz w:val="24"/>
          <w:szCs w:val="24"/>
        </w:rPr>
        <w:t xml:space="preserve"> </w:t>
      </w:r>
      <w:r w:rsidR="003204C5" w:rsidRPr="001E23F0">
        <w:rPr>
          <w:rFonts w:ascii="Times New Roman" w:hAnsi="Times New Roman" w:cs="Times New Roman"/>
          <w:sz w:val="24"/>
          <w:szCs w:val="24"/>
        </w:rPr>
        <w:t>temale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w:t>
      </w:r>
      <w:r w:rsidR="00C62668" w:rsidRPr="001E23F0">
        <w:rPr>
          <w:rFonts w:ascii="Times New Roman" w:hAnsi="Times New Roman" w:cs="Times New Roman"/>
          <w:sz w:val="24"/>
          <w:szCs w:val="24"/>
        </w:rPr>
        <w: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w:t>
      </w:r>
      <w:r w:rsidR="00C62668" w:rsidRPr="001E23F0">
        <w:rPr>
          <w:rFonts w:ascii="Times New Roman" w:hAnsi="Times New Roman" w:cs="Times New Roman"/>
          <w:sz w:val="24"/>
          <w:szCs w:val="24"/>
        </w:rPr>
        <w:t>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C62668" w:rsidRPr="001E23F0">
        <w:rPr>
          <w:rFonts w:ascii="Times New Roman" w:hAnsi="Times New Roman" w:cs="Times New Roman"/>
          <w:sz w:val="24"/>
          <w:szCs w:val="24"/>
        </w:rPr>
        <w:t>tunnistamise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lahkumisettekirjutus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väljasõidukohustuse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sissesõidukeelu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r w:rsidR="003204C5" w:rsidRPr="001E23F0">
        <w:rPr>
          <w:rFonts w:ascii="Times New Roman" w:hAnsi="Times New Roman" w:cs="Times New Roman"/>
          <w:sz w:val="24"/>
          <w:szCs w:val="24"/>
        </w:rPr>
        <w:t>.</w:t>
      </w:r>
    </w:p>
    <w:p w14:paraId="0F4ED2F0" w14:textId="77777777" w:rsidR="00432A8F" w:rsidRPr="001E23F0" w:rsidRDefault="00432A8F" w:rsidP="008E7A00">
      <w:pPr>
        <w:jc w:val="both"/>
        <w:rPr>
          <w:rFonts w:ascii="Times New Roman" w:hAnsi="Times New Roman" w:cs="Times New Roman"/>
          <w:sz w:val="24"/>
          <w:szCs w:val="24"/>
        </w:rPr>
      </w:pPr>
    </w:p>
    <w:p w14:paraId="174D7B1F" w14:textId="26C28401" w:rsidR="00E51686" w:rsidRPr="001E23F0" w:rsidRDefault="00E51686" w:rsidP="008E7A00">
      <w:pPr>
        <w:jc w:val="both"/>
        <w:rPr>
          <w:rFonts w:ascii="Times New Roman" w:hAnsi="Times New Roman" w:cs="Times New Roman"/>
          <w:sz w:val="24"/>
          <w:szCs w:val="24"/>
        </w:rPr>
      </w:pPr>
      <w:r w:rsidRPr="3D45D796">
        <w:rPr>
          <w:rFonts w:ascii="Times New Roman" w:hAnsi="Times New Roman" w:cs="Times New Roman"/>
          <w:sz w:val="24"/>
          <w:szCs w:val="24"/>
        </w:rPr>
        <w:t>(</w:t>
      </w:r>
      <w:r w:rsidR="00363A83" w:rsidRPr="3D45D796">
        <w:rPr>
          <w:rFonts w:ascii="Times New Roman" w:hAnsi="Times New Roman" w:cs="Times New Roman"/>
          <w:sz w:val="24"/>
          <w:szCs w:val="24"/>
        </w:rPr>
        <w:t>8</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kelle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juurde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asumiseks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perekonnaliikmele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elamisluba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antakse,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w:t>
      </w:r>
      <w:commentRangeStart w:id="156"/>
      <w:r w:rsidRPr="3D45D796">
        <w:rPr>
          <w:rFonts w:ascii="Times New Roman" w:hAnsi="Times New Roman" w:cs="Times New Roman"/>
          <w:sz w:val="24"/>
          <w:szCs w:val="24"/>
        </w:rPr>
        <w:t>eaduses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kutsuja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kohustused</w:t>
      </w:r>
      <w:commentRangeEnd w:id="156"/>
      <w:r>
        <w:commentReference w:id="156"/>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saatjata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alaealine,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kutsuja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kohustusi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enne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täisealiseks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saamist.</w:t>
      </w:r>
    </w:p>
    <w:p w14:paraId="0A996D12" w14:textId="77777777" w:rsidR="00363A83" w:rsidRPr="001E23F0" w:rsidRDefault="00363A83" w:rsidP="008E7A00">
      <w:pPr>
        <w:jc w:val="both"/>
        <w:rPr>
          <w:rFonts w:ascii="Times New Roman" w:hAnsi="Times New Roman" w:cs="Times New Roman"/>
          <w:sz w:val="24"/>
          <w:szCs w:val="24"/>
        </w:rPr>
      </w:pPr>
    </w:p>
    <w:p w14:paraId="1279239D" w14:textId="52740221" w:rsidR="00E51686" w:rsidRPr="001E23F0" w:rsidRDefault="00E51686" w:rsidP="008E7A00">
      <w:pPr>
        <w:jc w:val="both"/>
        <w:rPr>
          <w:rFonts w:ascii="Times New Roman" w:hAnsi="Times New Roman" w:cs="Times New Roman"/>
          <w:sz w:val="24"/>
          <w:szCs w:val="24"/>
        </w:rPr>
      </w:pPr>
      <w:r w:rsidRPr="3D45D796">
        <w:rPr>
          <w:rFonts w:ascii="Times New Roman" w:hAnsi="Times New Roman" w:cs="Times New Roman"/>
          <w:sz w:val="24"/>
          <w:szCs w:val="24"/>
        </w:rPr>
        <w:t>(</w:t>
      </w:r>
      <w:r w:rsidR="00363A83" w:rsidRPr="3D45D796">
        <w:rPr>
          <w:rFonts w:ascii="Times New Roman" w:hAnsi="Times New Roman" w:cs="Times New Roman"/>
          <w:sz w:val="24"/>
          <w:szCs w:val="24"/>
        </w:rPr>
        <w:t>9</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perekonnaliikmele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antud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kehtivus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lõpeb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perekonnaliige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esitanud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uue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seaduses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seaduses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alusel</w:t>
      </w:r>
      <w:ins w:id="157" w:author="Autor">
        <w:r w:rsidR="262811F3" w:rsidRPr="3D45D796">
          <w:rPr>
            <w:rFonts w:ascii="Times New Roman" w:hAnsi="Times New Roman" w:cs="Times New Roman"/>
            <w:sz w:val="24"/>
            <w:szCs w:val="24"/>
          </w:rPr>
          <w:t xml:space="preserve"> ja korras</w:t>
        </w:r>
      </w:ins>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lubatud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riigis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viibida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kuni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suhtes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tegemiseni.</w:t>
      </w:r>
    </w:p>
    <w:p w14:paraId="53741566" w14:textId="77777777" w:rsidR="007359C3" w:rsidRPr="001E23F0" w:rsidRDefault="007359C3" w:rsidP="00E51686">
      <w:pPr>
        <w:rPr>
          <w:rFonts w:ascii="Times New Roman" w:hAnsi="Times New Roman" w:cs="Times New Roman"/>
          <w:sz w:val="24"/>
          <w:szCs w:val="24"/>
        </w:rPr>
      </w:pPr>
    </w:p>
    <w:p w14:paraId="63584985" w14:textId="387BD6D2" w:rsidR="00C30E47" w:rsidRPr="001E23F0" w:rsidRDefault="00C30E47" w:rsidP="006F0298">
      <w:pPr>
        <w:jc w:val="both"/>
        <w:rPr>
          <w:rFonts w:ascii="Times New Roman" w:hAnsi="Times New Roman" w:cs="Times New Roman"/>
          <w:sz w:val="24"/>
          <w:szCs w:val="24"/>
        </w:rPr>
      </w:pPr>
      <w:r w:rsidRPr="001E23F0">
        <w:rPr>
          <w:rFonts w:ascii="Times New Roman" w:hAnsi="Times New Roman" w:cs="Times New Roman"/>
          <w:sz w:val="24"/>
          <w:szCs w:val="24"/>
        </w:rPr>
        <w:t>(</w:t>
      </w:r>
      <w:r w:rsidR="00363A83" w:rsidRPr="001E23F0">
        <w:rPr>
          <w:rFonts w:ascii="Times New Roman" w:hAnsi="Times New Roman" w:cs="Times New Roman"/>
          <w:sz w:val="24"/>
          <w:szCs w:val="24"/>
        </w:rPr>
        <w:t>10</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vaatamata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lahkumisettekirjutuse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teatavaks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arvates.</w:t>
      </w:r>
    </w:p>
    <w:p w14:paraId="46B10103" w14:textId="77777777" w:rsidR="007359C3" w:rsidRPr="001E23F0" w:rsidRDefault="007359C3" w:rsidP="006F0298">
      <w:pPr>
        <w:jc w:val="both"/>
        <w:rPr>
          <w:rFonts w:ascii="Times New Roman" w:hAnsi="Times New Roman" w:cs="Times New Roman"/>
          <w:sz w:val="24"/>
          <w:szCs w:val="24"/>
        </w:rPr>
      </w:pPr>
    </w:p>
    <w:p w14:paraId="4B93A8FE" w14:textId="73B1FA29" w:rsidR="007359C3" w:rsidRPr="001E23F0" w:rsidRDefault="007359C3" w:rsidP="00770370">
      <w:pPr>
        <w:jc w:val="both"/>
        <w:rPr>
          <w:rFonts w:ascii="Times New Roman" w:hAnsi="Times New Roman" w:cs="Times New Roman"/>
          <w:sz w:val="24"/>
          <w:szCs w:val="24"/>
        </w:rPr>
      </w:pPr>
      <w:r w:rsidRPr="001E23F0">
        <w:rPr>
          <w:rFonts w:ascii="Times New Roman" w:hAnsi="Times New Roman" w:cs="Times New Roman"/>
          <w:sz w:val="24"/>
          <w:szCs w:val="24"/>
        </w:rPr>
        <w:t>(</w:t>
      </w:r>
      <w:r w:rsidR="00363A83" w:rsidRPr="001E23F0">
        <w:rPr>
          <w:rFonts w:ascii="Times New Roman" w:hAnsi="Times New Roman" w:cs="Times New Roman"/>
          <w:sz w:val="24"/>
          <w:szCs w:val="24"/>
        </w:rPr>
        <w:t>11</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vaidemenetluse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127C7911" w14:textId="77777777" w:rsidR="007359C3" w:rsidRPr="001E23F0" w:rsidRDefault="007359C3" w:rsidP="006F0298">
      <w:pPr>
        <w:jc w:val="both"/>
        <w:rPr>
          <w:rFonts w:ascii="Times New Roman" w:hAnsi="Times New Roman" w:cs="Times New Roman"/>
          <w:sz w:val="24"/>
          <w:szCs w:val="24"/>
        </w:rPr>
      </w:pPr>
    </w:p>
    <w:p w14:paraId="4D26242C" w14:textId="74D962CF" w:rsidR="00E51686" w:rsidRPr="001E23F0" w:rsidRDefault="007359C3" w:rsidP="00576CEA">
      <w:pPr>
        <w:jc w:val="both"/>
        <w:rPr>
          <w:rFonts w:ascii="Times New Roman" w:hAnsi="Times New Roman" w:cs="Times New Roman"/>
          <w:sz w:val="24"/>
          <w:szCs w:val="24"/>
        </w:rPr>
      </w:pPr>
      <w:r w:rsidRPr="001E23F0">
        <w:rPr>
          <w:rFonts w:ascii="Times New Roman" w:hAnsi="Times New Roman" w:cs="Times New Roman"/>
          <w:sz w:val="24"/>
          <w:szCs w:val="24"/>
        </w:rPr>
        <w:t>(</w:t>
      </w:r>
      <w:r w:rsidR="00363A83" w:rsidRPr="001E23F0">
        <w:rPr>
          <w:rFonts w:ascii="Times New Roman" w:hAnsi="Times New Roman" w:cs="Times New Roman"/>
          <w:sz w:val="24"/>
          <w:szCs w:val="24"/>
        </w:rPr>
        <w:t>12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lükka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lahkumiskohustuse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sundtäitmise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seaduslikku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viibimiseks.</w:t>
      </w:r>
    </w:p>
    <w:p w14:paraId="25B7BC95" w14:textId="5DFEF9FB" w:rsidR="00E51686" w:rsidRPr="001E23F0" w:rsidRDefault="00E51686" w:rsidP="00576CEA">
      <w:pPr>
        <w:jc w:val="both"/>
        <w:rPr>
          <w:rFonts w:ascii="Times New Roman" w:hAnsi="Times New Roman" w:cs="Times New Roman"/>
          <w:sz w:val="24"/>
          <w:szCs w:val="24"/>
        </w:rPr>
      </w:pPr>
    </w:p>
    <w:p w14:paraId="347B1F0D" w14:textId="534AC6D5" w:rsidR="00C42DE0" w:rsidRPr="001E23F0" w:rsidRDefault="00E51686" w:rsidP="00041A3F">
      <w:pPr>
        <w:jc w:val="center"/>
        <w:rPr>
          <w:rFonts w:ascii="Times New Roman" w:hAnsi="Times New Roman" w:cs="Times New Roman"/>
          <w:b/>
          <w:bCs/>
          <w:sz w:val="24"/>
          <w:szCs w:val="24"/>
        </w:rPr>
      </w:pPr>
      <w:r w:rsidRPr="001E23F0">
        <w:rPr>
          <w:rFonts w:ascii="Times New Roman" w:hAnsi="Times New Roman" w:cs="Times New Roman"/>
          <w:b/>
          <w:bCs/>
          <w:sz w:val="24"/>
          <w:szCs w:val="24"/>
        </w:rPr>
        <w:t>4.</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14CA75A0" w14:textId="1028B790" w:rsidR="00E51686" w:rsidRPr="001E23F0" w:rsidRDefault="00E51686" w:rsidP="006F0298">
      <w:pPr>
        <w:jc w:val="center"/>
        <w:rPr>
          <w:rFonts w:ascii="Times New Roman" w:hAnsi="Times New Roman" w:cs="Times New Roman"/>
          <w:b/>
          <w:bCs/>
          <w:sz w:val="24"/>
          <w:szCs w:val="24"/>
        </w:rPr>
      </w:pPr>
      <w:r w:rsidRPr="001E23F0">
        <w:rPr>
          <w:rFonts w:ascii="Times New Roman" w:hAnsi="Times New Roman" w:cs="Times New Roman"/>
          <w:b/>
          <w:bCs/>
          <w:sz w:val="24"/>
          <w:szCs w:val="24"/>
        </w:rPr>
        <w:t>Pagulasseisundi</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täiendava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seisundi</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lõppemine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kehtetuks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tunnistamine</w:t>
      </w:r>
      <w:bookmarkStart w:id="158" w:name="jg4"/>
      <w:bookmarkEnd w:id="158"/>
    </w:p>
    <w:p w14:paraId="22367049" w14:textId="77777777" w:rsidR="00041A3F" w:rsidRPr="001E23F0" w:rsidRDefault="00041A3F" w:rsidP="006F0298">
      <w:pPr>
        <w:jc w:val="center"/>
        <w:rPr>
          <w:rFonts w:ascii="Times New Roman" w:hAnsi="Times New Roman" w:cs="Times New Roman"/>
          <w:b/>
          <w:bCs/>
          <w:sz w:val="24"/>
          <w:szCs w:val="24"/>
        </w:rPr>
      </w:pPr>
    </w:p>
    <w:p w14:paraId="45C5E27D" w14:textId="1E8EA809"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4</w:t>
      </w:r>
      <w:r w:rsidR="00106058">
        <w:rPr>
          <w:rFonts w:ascii="Times New Roman" w:hAnsi="Times New Roman" w:cs="Times New Roman"/>
          <w:b/>
          <w:bCs/>
          <w:sz w:val="24"/>
          <w:szCs w:val="24"/>
        </w:rPr>
        <w:t>1</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8C5AC7"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008C5AC7"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000B510A" w:rsidRPr="001E23F0">
        <w:rPr>
          <w:rFonts w:ascii="Times New Roman" w:hAnsi="Times New Roman" w:cs="Times New Roman"/>
          <w:b/>
          <w:bCs/>
          <w:sz w:val="24"/>
          <w:szCs w:val="24"/>
        </w:rPr>
        <w:t>äravõtmine</w:t>
      </w:r>
    </w:p>
    <w:p w14:paraId="7CC4DD87" w14:textId="77777777" w:rsidR="000B510A" w:rsidRPr="001E23F0" w:rsidRDefault="000B510A" w:rsidP="00E51686">
      <w:pPr>
        <w:rPr>
          <w:rFonts w:ascii="Times New Roman" w:hAnsi="Times New Roman" w:cs="Times New Roman"/>
          <w:b/>
          <w:bCs/>
          <w:sz w:val="24"/>
          <w:szCs w:val="24"/>
        </w:rPr>
      </w:pPr>
    </w:p>
    <w:p w14:paraId="76F6C9E0" w14:textId="510D45AC" w:rsidR="008C5AC7" w:rsidRPr="001E23F0" w:rsidRDefault="000B510A" w:rsidP="008C5AC7">
      <w:pPr>
        <w:jc w:val="both"/>
        <w:rPr>
          <w:rFonts w:ascii="Times New Roman" w:hAnsi="Times New Roman" w:cs="Times New Roman"/>
          <w:sz w:val="24"/>
          <w:szCs w:val="24"/>
        </w:rPr>
      </w:pPr>
      <w:r w:rsidRPr="3D45D796">
        <w:rPr>
          <w:rFonts w:ascii="Times New Roman" w:hAnsi="Times New Roman" w:cs="Times New Roman"/>
          <w:sz w:val="24"/>
          <w:szCs w:val="24"/>
        </w:rPr>
        <w:lastRenderedPageBreak/>
        <w:t>(1)</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Rahvusvaheline</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võetakse</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ära</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2024/1347</w:t>
      </w:r>
      <w:r w:rsidR="002E2C10" w:rsidRPr="3D45D796">
        <w:rPr>
          <w:rFonts w:ascii="Times New Roman" w:hAnsi="Times New Roman" w:cs="Times New Roman"/>
          <w:sz w:val="24"/>
          <w:szCs w:val="24"/>
        </w:rPr>
        <w:t xml:space="preserve"> </w:t>
      </w:r>
      <w:del w:id="159" w:author="Autor">
        <w:r w:rsidRPr="3D45D796" w:rsidDel="008C5AC7">
          <w:rPr>
            <w:rFonts w:ascii="Times New Roman" w:hAnsi="Times New Roman" w:cs="Times New Roman"/>
            <w:sz w:val="24"/>
            <w:szCs w:val="24"/>
          </w:rPr>
          <w:delText>(kvalifikatsioonitingimuste</w:delText>
        </w:r>
        <w:r w:rsidRPr="3D45D796" w:rsidDel="002E2C10">
          <w:rPr>
            <w:rFonts w:ascii="Times New Roman" w:hAnsi="Times New Roman" w:cs="Times New Roman"/>
            <w:sz w:val="24"/>
            <w:szCs w:val="24"/>
          </w:rPr>
          <w:delText xml:space="preserve"> </w:delText>
        </w:r>
        <w:r w:rsidRPr="3D45D796" w:rsidDel="008C5AC7">
          <w:rPr>
            <w:rFonts w:ascii="Times New Roman" w:hAnsi="Times New Roman" w:cs="Times New Roman"/>
            <w:sz w:val="24"/>
            <w:szCs w:val="24"/>
          </w:rPr>
          <w:delText>kohta)</w:delText>
        </w:r>
        <w:r w:rsidRPr="3D45D796" w:rsidDel="002E2C10">
          <w:rPr>
            <w:rFonts w:ascii="Times New Roman" w:hAnsi="Times New Roman" w:cs="Times New Roman"/>
            <w:sz w:val="24"/>
            <w:szCs w:val="24"/>
          </w:rPr>
          <w:delText xml:space="preserve"> </w:delText>
        </w:r>
      </w:del>
      <w:r w:rsidR="008C5AC7" w:rsidRPr="3D45D796">
        <w:rPr>
          <w:rFonts w:ascii="Times New Roman" w:hAnsi="Times New Roman" w:cs="Times New Roman"/>
          <w:sz w:val="24"/>
          <w:szCs w:val="24"/>
        </w:rPr>
        <w:t>artiklites</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14</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19</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alusel</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määruses</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2024/1348</w:t>
      </w:r>
      <w:r w:rsidR="002E2C10" w:rsidRPr="3D45D796">
        <w:rPr>
          <w:rFonts w:ascii="Times New Roman" w:hAnsi="Times New Roman" w:cs="Times New Roman"/>
          <w:sz w:val="24"/>
          <w:szCs w:val="24"/>
        </w:rPr>
        <w:t xml:space="preserve"> </w:t>
      </w:r>
      <w:del w:id="160" w:author="Autor">
        <w:r w:rsidRPr="3D45D796" w:rsidDel="008C5AC7">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2E2C10">
          <w:rPr>
            <w:rFonts w:ascii="Times New Roman" w:hAnsi="Times New Roman" w:cs="Times New Roman"/>
            <w:sz w:val="24"/>
            <w:szCs w:val="24"/>
          </w:rPr>
          <w:delText xml:space="preserve"> </w:delText>
        </w:r>
        <w:r w:rsidRPr="3D45D796" w:rsidDel="008C5AC7">
          <w:rPr>
            <w:rFonts w:ascii="Times New Roman" w:hAnsi="Times New Roman" w:cs="Times New Roman"/>
            <w:sz w:val="24"/>
            <w:szCs w:val="24"/>
          </w:rPr>
          <w:delText>kohta)</w:delText>
        </w:r>
        <w:r w:rsidRPr="3D45D796" w:rsidDel="002E2C10">
          <w:rPr>
            <w:rFonts w:ascii="Times New Roman" w:hAnsi="Times New Roman" w:cs="Times New Roman"/>
            <w:sz w:val="24"/>
            <w:szCs w:val="24"/>
          </w:rPr>
          <w:delText xml:space="preserve"> </w:delText>
        </w:r>
      </w:del>
      <w:r w:rsidR="008C5AC7"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008C5AC7" w:rsidRPr="3D45D796">
        <w:rPr>
          <w:rFonts w:ascii="Times New Roman" w:hAnsi="Times New Roman" w:cs="Times New Roman"/>
          <w:sz w:val="24"/>
          <w:szCs w:val="24"/>
        </w:rPr>
        <w:t>korras.</w:t>
      </w:r>
    </w:p>
    <w:p w14:paraId="07615C6F" w14:textId="77777777" w:rsidR="008C5AC7" w:rsidRPr="001E23F0" w:rsidRDefault="008C5AC7" w:rsidP="008C5AC7">
      <w:pPr>
        <w:jc w:val="both"/>
        <w:rPr>
          <w:rFonts w:ascii="Times New Roman" w:hAnsi="Times New Roman" w:cs="Times New Roman"/>
          <w:sz w:val="24"/>
          <w:szCs w:val="24"/>
        </w:rPr>
      </w:pPr>
    </w:p>
    <w:p w14:paraId="477BC401" w14:textId="2BFE81FB" w:rsidR="008C5AC7" w:rsidRPr="001E23F0" w:rsidRDefault="008C5AC7" w:rsidP="008C5AC7">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lõpeb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2024/1347</w:t>
      </w:r>
      <w:r w:rsidR="002E2C10" w:rsidRPr="3D45D796">
        <w:rPr>
          <w:rFonts w:ascii="Times New Roman" w:hAnsi="Times New Roman" w:cs="Times New Roman"/>
          <w:sz w:val="24"/>
          <w:szCs w:val="24"/>
        </w:rPr>
        <w:t xml:space="preserve"> </w:t>
      </w:r>
      <w:del w:id="161" w:author="Autor">
        <w:r w:rsidRPr="3D45D796" w:rsidDel="008C5AC7">
          <w:rPr>
            <w:rFonts w:ascii="Times New Roman" w:hAnsi="Times New Roman" w:cs="Times New Roman"/>
            <w:sz w:val="24"/>
            <w:szCs w:val="24"/>
          </w:rPr>
          <w:delText>(kvalifikatsioonitingimuste</w:delText>
        </w:r>
        <w:r w:rsidRPr="3D45D796" w:rsidDel="002E2C10">
          <w:rPr>
            <w:rFonts w:ascii="Times New Roman" w:hAnsi="Times New Roman" w:cs="Times New Roman"/>
            <w:sz w:val="24"/>
            <w:szCs w:val="24"/>
          </w:rPr>
          <w:delText xml:space="preserve"> </w:delText>
        </w:r>
        <w:r w:rsidRPr="3D45D796" w:rsidDel="008C5AC7">
          <w:rPr>
            <w:rFonts w:ascii="Times New Roman" w:hAnsi="Times New Roman" w:cs="Times New Roman"/>
            <w:sz w:val="24"/>
            <w:szCs w:val="24"/>
          </w:rPr>
          <w:delText>kohta)</w:delText>
        </w:r>
      </w:del>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artiklites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11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16</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alusel.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lõppemisel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äravõtmise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w:t>
      </w:r>
    </w:p>
    <w:p w14:paraId="74AB7EE6" w14:textId="77777777" w:rsidR="008C5AC7" w:rsidRPr="001E23F0" w:rsidRDefault="008C5AC7" w:rsidP="008C5AC7">
      <w:pPr>
        <w:jc w:val="both"/>
        <w:rPr>
          <w:rFonts w:ascii="Times New Roman" w:hAnsi="Times New Roman" w:cs="Times New Roman"/>
          <w:sz w:val="24"/>
          <w:szCs w:val="24"/>
        </w:rPr>
      </w:pPr>
    </w:p>
    <w:p w14:paraId="72302660" w14:textId="07ACF48C" w:rsidR="008C5AC7" w:rsidRPr="001E23F0" w:rsidRDefault="008C5AC7" w:rsidP="008C5AC7">
      <w:pPr>
        <w:jc w:val="both"/>
        <w:rPr>
          <w:rFonts w:ascii="Times New Roman" w:hAnsi="Times New Roman" w:cs="Times New Roman"/>
          <w:sz w:val="24"/>
          <w:szCs w:val="24"/>
        </w:rPr>
      </w:pPr>
      <w:r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Lisaks</w:t>
      </w:r>
      <w:ins w:id="162" w:author="Autor">
        <w:r w:rsidR="6D1B52BD" w:rsidRPr="3D45D796">
          <w:rPr>
            <w:rFonts w:ascii="Times New Roman" w:hAnsi="Times New Roman" w:cs="Times New Roman"/>
            <w:sz w:val="24"/>
            <w:szCs w:val="24"/>
          </w:rPr>
          <w:t xml:space="preserve"> käesoleva paragrahvi</w:t>
        </w:r>
      </w:ins>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lõikele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võetakse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ära,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saaja:</w:t>
      </w:r>
    </w:p>
    <w:p w14:paraId="3C3D3593" w14:textId="443F7B23" w:rsidR="008C5AC7" w:rsidRPr="001E23F0" w:rsidRDefault="008C5AC7" w:rsidP="008C5AC7">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loobunud;</w:t>
      </w:r>
    </w:p>
    <w:p w14:paraId="133D1642" w14:textId="5887F76E" w:rsidR="008C5AC7" w:rsidRPr="001E23F0" w:rsidRDefault="008C5AC7" w:rsidP="008C5AC7">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kodakondsuse;</w:t>
      </w:r>
    </w:p>
    <w:p w14:paraId="298B8AE4" w14:textId="072819C2" w:rsidR="008C5AC7" w:rsidRPr="001E23F0" w:rsidRDefault="008C5AC7" w:rsidP="008C5AC7">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p>
    <w:p w14:paraId="7E9A39E5" w14:textId="695C070C" w:rsidR="000B510A" w:rsidRPr="001E23F0" w:rsidRDefault="000B510A" w:rsidP="00E51686">
      <w:pPr>
        <w:rPr>
          <w:rFonts w:ascii="Times New Roman" w:hAnsi="Times New Roman" w:cs="Times New Roman"/>
          <w:sz w:val="24"/>
          <w:szCs w:val="24"/>
        </w:rPr>
      </w:pPr>
    </w:p>
    <w:p w14:paraId="31277740" w14:textId="644E6ED9" w:rsidR="008C5AC7" w:rsidRPr="001E23F0" w:rsidRDefault="008C5AC7" w:rsidP="008C5AC7">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äravõtmise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sellega</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talle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lahkumisettekirjutus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väljasõidukohustuse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sissesõidukeelu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pandud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p>
    <w:p w14:paraId="32AE1E88" w14:textId="77777777" w:rsidR="008C5AC7" w:rsidRPr="001E23F0" w:rsidRDefault="008C5AC7" w:rsidP="008C5AC7">
      <w:pPr>
        <w:jc w:val="both"/>
        <w:rPr>
          <w:rFonts w:ascii="Times New Roman" w:hAnsi="Times New Roman" w:cs="Times New Roman"/>
          <w:sz w:val="24"/>
          <w:szCs w:val="24"/>
        </w:rPr>
      </w:pPr>
    </w:p>
    <w:p w14:paraId="3429FB02" w14:textId="6E2539B8" w:rsidR="008C5AC7" w:rsidRPr="001E23F0" w:rsidRDefault="008C5AC7" w:rsidP="006F0298">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tõttu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äravõtmise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317D41" w:rsidRPr="001E23F0">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lahkumisettekirjutuse</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täitmine</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peatub,</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seaduslikult</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taotlenud</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välismaalaste</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0B1002"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00317D41" w:rsidRPr="001E23F0">
        <w:rPr>
          <w:rFonts w:ascii="Times New Roman" w:hAnsi="Times New Roman" w:cs="Times New Roman"/>
          <w:sz w:val="24"/>
          <w:szCs w:val="24"/>
        </w:rPr>
        <w:t>otsust.</w:t>
      </w:r>
    </w:p>
    <w:p w14:paraId="04319D0C" w14:textId="6CFCA94F" w:rsidR="00E51686" w:rsidRPr="001E23F0" w:rsidRDefault="00E51686" w:rsidP="00E51686">
      <w:pPr>
        <w:rPr>
          <w:rFonts w:ascii="Times New Roman" w:hAnsi="Times New Roman" w:cs="Times New Roman"/>
          <w:sz w:val="24"/>
          <w:szCs w:val="24"/>
        </w:rPr>
      </w:pPr>
    </w:p>
    <w:p w14:paraId="7E6282EA" w14:textId="7C4FD70D"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4</w:t>
      </w:r>
      <w:r w:rsidR="00106058">
        <w:rPr>
          <w:rFonts w:ascii="Times New Roman" w:hAnsi="Times New Roman" w:cs="Times New Roman"/>
          <w:b/>
          <w:bCs/>
          <w:sz w:val="24"/>
          <w:szCs w:val="24"/>
        </w:rPr>
        <w:t>2</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2412CD">
        <w:rPr>
          <w:rFonts w:ascii="Times New Roman" w:hAnsi="Times New Roman" w:cs="Times New Roman"/>
          <w:b/>
          <w:bCs/>
          <w:sz w:val="24"/>
          <w:szCs w:val="24"/>
        </w:rPr>
        <w:t>V</w:t>
      </w:r>
      <w:r w:rsidRPr="001E23F0">
        <w:rPr>
          <w:rFonts w:ascii="Times New Roman" w:hAnsi="Times New Roman" w:cs="Times New Roman"/>
          <w:b/>
          <w:bCs/>
          <w:sz w:val="24"/>
          <w:szCs w:val="24"/>
        </w:rPr>
        <w:t>älja-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või</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tagasisaatmise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lubamatus</w:t>
      </w:r>
    </w:p>
    <w:p w14:paraId="2B0479DC" w14:textId="77777777" w:rsidR="00041A3F" w:rsidRPr="001E23F0" w:rsidRDefault="00041A3F" w:rsidP="00E51686">
      <w:pPr>
        <w:rPr>
          <w:rFonts w:ascii="Times New Roman" w:hAnsi="Times New Roman" w:cs="Times New Roman"/>
          <w:b/>
          <w:bCs/>
          <w:sz w:val="24"/>
          <w:szCs w:val="24"/>
        </w:rPr>
      </w:pPr>
    </w:p>
    <w:p w14:paraId="244535A2" w14:textId="1B9B69BE" w:rsidR="00E51686" w:rsidRPr="001E23F0" w:rsidRDefault="002412CD" w:rsidP="00835A9F">
      <w:pPr>
        <w:jc w:val="both"/>
        <w:rPr>
          <w:rFonts w:ascii="Times New Roman" w:hAnsi="Times New Roman" w:cs="Times New Roman"/>
          <w:sz w:val="24"/>
          <w:szCs w:val="24"/>
        </w:rPr>
      </w:pPr>
      <w:r w:rsidRPr="002412CD">
        <w:rPr>
          <w:rFonts w:ascii="Times New Roman" w:hAnsi="Times New Roman" w:cs="Times New Roman"/>
          <w:sz w:val="24"/>
          <w:szCs w:val="24"/>
        </w:rPr>
        <w:t>Politsei</w:t>
      </w:r>
      <w:r>
        <w:rPr>
          <w:rFonts w:ascii="Times New Roman" w:hAnsi="Times New Roman" w:cs="Times New Roman"/>
          <w:sz w:val="24"/>
          <w:szCs w:val="24"/>
        </w:rPr>
        <w:t xml:space="preserve">- </w:t>
      </w:r>
      <w:r w:rsidRPr="002412CD">
        <w:rPr>
          <w:rFonts w:ascii="Times New Roman" w:hAnsi="Times New Roman" w:cs="Times New Roman"/>
          <w:sz w:val="24"/>
          <w:szCs w:val="24"/>
        </w:rPr>
        <w:t>ja Piirivalveamet järgi</w:t>
      </w:r>
      <w:r w:rsidR="00645A21">
        <w:rPr>
          <w:rFonts w:ascii="Times New Roman" w:hAnsi="Times New Roman" w:cs="Times New Roman"/>
          <w:sz w:val="24"/>
          <w:szCs w:val="24"/>
        </w:rPr>
        <w:t>b</w:t>
      </w:r>
      <w:r w:rsidRPr="002412CD">
        <w:rPr>
          <w:rFonts w:ascii="Times New Roman" w:hAnsi="Times New Roman" w:cs="Times New Roman"/>
          <w:sz w:val="24"/>
          <w:szCs w:val="24"/>
        </w:rPr>
        <w:t xml:space="preserve"> tagasi- ja väljasaatmise lubamatuse põhimõtet kooskõlas Euroopa Liidu ja rahvusvahelise õigusega.</w:t>
      </w:r>
    </w:p>
    <w:p w14:paraId="55B737BC" w14:textId="77777777" w:rsidR="00041A3F" w:rsidRPr="001E23F0" w:rsidRDefault="00041A3F" w:rsidP="00E51686">
      <w:pPr>
        <w:rPr>
          <w:rFonts w:ascii="Times New Roman" w:hAnsi="Times New Roman" w:cs="Times New Roman"/>
          <w:sz w:val="24"/>
          <w:szCs w:val="24"/>
        </w:rPr>
      </w:pPr>
    </w:p>
    <w:p w14:paraId="73AF1FE2" w14:textId="490D2119" w:rsidR="00130037" w:rsidRPr="001E23F0" w:rsidRDefault="00E51686" w:rsidP="21F1A12B">
      <w:pPr>
        <w:jc w:val="both"/>
        <w:rPr>
          <w:rFonts w:ascii="Times New Roman" w:hAnsi="Times New Roman" w:cs="Times New Roman"/>
          <w:sz w:val="24"/>
          <w:szCs w:val="24"/>
        </w:rPr>
      </w:pPr>
      <w:r w:rsidRPr="00BC16BD">
        <w:rPr>
          <w:rFonts w:ascii="Times New Roman" w:hAnsi="Times New Roman" w:cs="Times New Roman"/>
        </w:rPr>
        <w:br/>
      </w:r>
    </w:p>
    <w:p w14:paraId="1C35DE2E" w14:textId="77777777" w:rsidR="00130037" w:rsidRPr="001E23F0" w:rsidRDefault="00130037" w:rsidP="00130037">
      <w:pPr>
        <w:jc w:val="center"/>
        <w:rPr>
          <w:rFonts w:ascii="Times New Roman" w:hAnsi="Times New Roman" w:cs="Times New Roman"/>
          <w:b/>
          <w:bCs/>
          <w:sz w:val="24"/>
          <w:szCs w:val="24"/>
        </w:rPr>
      </w:pPr>
      <w:r w:rsidRPr="001E23F0">
        <w:rPr>
          <w:rFonts w:ascii="Times New Roman" w:hAnsi="Times New Roman" w:cs="Times New Roman"/>
          <w:b/>
          <w:bCs/>
          <w:sz w:val="24"/>
          <w:szCs w:val="24"/>
        </w:rPr>
        <w:t>3. peatükk</w:t>
      </w:r>
    </w:p>
    <w:p w14:paraId="5999400F" w14:textId="77777777" w:rsidR="00130037" w:rsidRPr="001E23F0" w:rsidRDefault="00130037" w:rsidP="00130037">
      <w:pPr>
        <w:jc w:val="center"/>
        <w:rPr>
          <w:rFonts w:ascii="Times New Roman" w:hAnsi="Times New Roman" w:cs="Times New Roman"/>
          <w:b/>
          <w:bCs/>
          <w:sz w:val="24"/>
          <w:szCs w:val="24"/>
        </w:rPr>
      </w:pPr>
      <w:r w:rsidRPr="001E23F0">
        <w:rPr>
          <w:rFonts w:ascii="Times New Roman" w:hAnsi="Times New Roman" w:cs="Times New Roman"/>
          <w:b/>
          <w:bCs/>
          <w:sz w:val="24"/>
          <w:szCs w:val="24"/>
        </w:rPr>
        <w:t>TAOTLEJA VASTUVÕTMINE</w:t>
      </w:r>
    </w:p>
    <w:p w14:paraId="673B65E0" w14:textId="77777777" w:rsidR="00130037" w:rsidRPr="001E23F0" w:rsidRDefault="00130037" w:rsidP="00130037">
      <w:pPr>
        <w:jc w:val="center"/>
        <w:rPr>
          <w:rFonts w:ascii="Times New Roman" w:hAnsi="Times New Roman" w:cs="Times New Roman"/>
          <w:b/>
          <w:bCs/>
          <w:sz w:val="24"/>
          <w:szCs w:val="24"/>
        </w:rPr>
      </w:pPr>
    </w:p>
    <w:p w14:paraId="6CC027D3" w14:textId="0B0DB5D0" w:rsidR="00130037" w:rsidRPr="001E23F0" w:rsidRDefault="00130037" w:rsidP="00130037">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4</w:t>
      </w:r>
      <w:r w:rsidR="00106058">
        <w:rPr>
          <w:rFonts w:ascii="Times New Roman" w:hAnsi="Times New Roman" w:cs="Times New Roman"/>
          <w:b/>
          <w:bCs/>
          <w:sz w:val="24"/>
          <w:szCs w:val="24"/>
        </w:rPr>
        <w:t>3</w:t>
      </w:r>
      <w:r w:rsidRPr="001E23F0">
        <w:rPr>
          <w:rFonts w:ascii="Times New Roman" w:hAnsi="Times New Roman" w:cs="Times New Roman"/>
          <w:b/>
          <w:bCs/>
          <w:sz w:val="24"/>
          <w:szCs w:val="24"/>
        </w:rPr>
        <w:t xml:space="preserve">. </w:t>
      </w:r>
      <w:r w:rsidR="00B73910" w:rsidRPr="001E23F0">
        <w:rPr>
          <w:rFonts w:ascii="Times New Roman" w:hAnsi="Times New Roman" w:cs="Times New Roman"/>
          <w:b/>
          <w:bCs/>
          <w:sz w:val="24"/>
          <w:szCs w:val="24"/>
        </w:rPr>
        <w:t>Rahvusvahelise kaitse taotlejate majutuskeskus ja m</w:t>
      </w:r>
      <w:r w:rsidRPr="001E23F0">
        <w:rPr>
          <w:rFonts w:ascii="Times New Roman" w:hAnsi="Times New Roman" w:cs="Times New Roman"/>
          <w:b/>
          <w:bCs/>
          <w:sz w:val="24"/>
          <w:szCs w:val="24"/>
        </w:rPr>
        <w:t>ateriaalsed vastuvõtutingimused</w:t>
      </w:r>
    </w:p>
    <w:p w14:paraId="22C4C79C" w14:textId="77777777" w:rsidR="00130037" w:rsidRPr="001E23F0" w:rsidRDefault="00130037" w:rsidP="00130037">
      <w:pPr>
        <w:jc w:val="both"/>
        <w:rPr>
          <w:rFonts w:ascii="Times New Roman" w:hAnsi="Times New Roman" w:cs="Times New Roman"/>
          <w:b/>
          <w:bCs/>
          <w:sz w:val="24"/>
          <w:szCs w:val="24"/>
        </w:rPr>
      </w:pPr>
    </w:p>
    <w:p w14:paraId="722A6C2F" w14:textId="74A47E86" w:rsidR="00130037" w:rsidRPr="001E23F0" w:rsidRDefault="00130037" w:rsidP="00130037">
      <w:pPr>
        <w:jc w:val="both"/>
        <w:rPr>
          <w:rFonts w:ascii="Times New Roman" w:hAnsi="Times New Roman" w:cs="Times New Roman"/>
          <w:sz w:val="24"/>
          <w:szCs w:val="24"/>
        </w:rPr>
      </w:pPr>
      <w:bookmarkStart w:id="163" w:name="_Hlk195531779"/>
      <w:r w:rsidRPr="001E23F0">
        <w:rPr>
          <w:rFonts w:ascii="Times New Roman" w:hAnsi="Times New Roman" w:cs="Times New Roman"/>
          <w:sz w:val="24"/>
          <w:szCs w:val="24"/>
        </w:rPr>
        <w:t xml:space="preserve">(1) </w:t>
      </w:r>
      <w:r w:rsidR="007E6DD3" w:rsidRPr="001E23F0">
        <w:rPr>
          <w:rFonts w:ascii="Times New Roman" w:hAnsi="Times New Roman" w:cs="Times New Roman"/>
          <w:sz w:val="24"/>
          <w:szCs w:val="24"/>
        </w:rPr>
        <w:t>R</w:t>
      </w:r>
      <w:r w:rsidRPr="001E23F0">
        <w:rPr>
          <w:rFonts w:ascii="Times New Roman" w:hAnsi="Times New Roman" w:cs="Times New Roman"/>
          <w:sz w:val="24"/>
          <w:szCs w:val="24"/>
        </w:rPr>
        <w:t>ahvusvahelise kaitse menetluse ajal</w:t>
      </w:r>
      <w:r w:rsidR="007E6DD3" w:rsidRPr="001E23F0">
        <w:rPr>
          <w:rFonts w:ascii="Times New Roman" w:hAnsi="Times New Roman" w:cs="Times New Roman"/>
          <w:sz w:val="24"/>
          <w:szCs w:val="24"/>
        </w:rPr>
        <w:t xml:space="preserve"> osutatakse taotlejale vajaduse korral</w:t>
      </w:r>
      <w:r w:rsidRPr="001E23F0">
        <w:rPr>
          <w:rFonts w:ascii="Times New Roman" w:hAnsi="Times New Roman" w:cs="Times New Roman"/>
          <w:sz w:val="24"/>
          <w:szCs w:val="24"/>
        </w:rPr>
        <w:t xml:space="preserve"> järgmis</w:t>
      </w:r>
      <w:r w:rsidR="007E6DD3" w:rsidRPr="001E23F0">
        <w:rPr>
          <w:rFonts w:ascii="Times New Roman" w:hAnsi="Times New Roman" w:cs="Times New Roman"/>
          <w:sz w:val="24"/>
          <w:szCs w:val="24"/>
        </w:rPr>
        <w:t>i</w:t>
      </w:r>
      <w:r w:rsidRPr="001E23F0">
        <w:rPr>
          <w:rFonts w:ascii="Times New Roman" w:hAnsi="Times New Roman" w:cs="Times New Roman"/>
          <w:sz w:val="24"/>
          <w:szCs w:val="24"/>
        </w:rPr>
        <w:t xml:space="preserve"> teenus</w:t>
      </w:r>
      <w:r w:rsidR="007E6DD3" w:rsidRPr="001E23F0">
        <w:rPr>
          <w:rFonts w:ascii="Times New Roman" w:hAnsi="Times New Roman" w:cs="Times New Roman"/>
          <w:sz w:val="24"/>
          <w:szCs w:val="24"/>
        </w:rPr>
        <w:t>eid</w:t>
      </w:r>
      <w:r w:rsidRPr="001E23F0">
        <w:rPr>
          <w:rFonts w:ascii="Times New Roman" w:hAnsi="Times New Roman" w:cs="Times New Roman"/>
          <w:sz w:val="24"/>
          <w:szCs w:val="24"/>
        </w:rPr>
        <w:t>:</w:t>
      </w:r>
    </w:p>
    <w:p w14:paraId="60852FF9" w14:textId="44C54420"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majutamine rahvusvahelise kaitse taotlejate majutuskeskuses või muus taotlejate majutamiseks kohandatud asukohas</w:t>
      </w:r>
      <w:r w:rsidR="007502F1" w:rsidRPr="001E23F0">
        <w:rPr>
          <w:rFonts w:ascii="Times New Roman" w:hAnsi="Times New Roman" w:cs="Times New Roman"/>
          <w:sz w:val="24"/>
          <w:szCs w:val="24"/>
        </w:rPr>
        <w:t>;</w:t>
      </w:r>
      <w:r w:rsidRPr="001E23F0">
        <w:rPr>
          <w:rFonts w:ascii="Times New Roman" w:hAnsi="Times New Roman" w:cs="Times New Roman"/>
          <w:sz w:val="24"/>
          <w:szCs w:val="24"/>
        </w:rPr>
        <w:t xml:space="preserve"> </w:t>
      </w:r>
    </w:p>
    <w:p w14:paraId="708E48AF"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majutuskohas elava taotleja varustamine toiduainetega või toitlustamine, varustamine esmavajalike riietus- ja muude tarbeesemete ning hügieenivahenditega;</w:t>
      </w:r>
    </w:p>
    <w:p w14:paraId="0FC22E2B" w14:textId="769764C2" w:rsidR="00D52A9D"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3) </w:t>
      </w:r>
      <w:r w:rsidR="00D52A9D" w:rsidRPr="001E23F0">
        <w:rPr>
          <w:rFonts w:ascii="Times New Roman" w:hAnsi="Times New Roman" w:cs="Times New Roman"/>
          <w:sz w:val="24"/>
          <w:szCs w:val="24"/>
        </w:rPr>
        <w:t>tervisekontrolli läbiviimine</w:t>
      </w:r>
      <w:r w:rsidR="00E91E60" w:rsidRPr="001E23F0">
        <w:rPr>
          <w:rFonts w:ascii="Times New Roman" w:hAnsi="Times New Roman" w:cs="Times New Roman"/>
          <w:sz w:val="24"/>
          <w:szCs w:val="24"/>
        </w:rPr>
        <w:t>,</w:t>
      </w:r>
      <w:r w:rsidR="00D52A9D" w:rsidRPr="001E23F0">
        <w:rPr>
          <w:rFonts w:ascii="Times New Roman" w:hAnsi="Times New Roman" w:cs="Times New Roman"/>
          <w:sz w:val="24"/>
          <w:szCs w:val="24"/>
        </w:rPr>
        <w:t xml:space="preserve"> kui see on rahvastiku tervise kaitse kaalutlustel vajalik;</w:t>
      </w:r>
      <w:r w:rsidRPr="001E23F0">
        <w:rPr>
          <w:rFonts w:ascii="Times New Roman" w:hAnsi="Times New Roman" w:cs="Times New Roman"/>
          <w:sz w:val="24"/>
          <w:szCs w:val="24"/>
        </w:rPr>
        <w:t xml:space="preserve"> </w:t>
      </w:r>
    </w:p>
    <w:p w14:paraId="1D874AA0" w14:textId="42BA9F00" w:rsidR="00130037" w:rsidRPr="001E23F0" w:rsidRDefault="00D52A9D" w:rsidP="00130037">
      <w:pPr>
        <w:jc w:val="both"/>
        <w:rPr>
          <w:rFonts w:ascii="Times New Roman" w:hAnsi="Times New Roman" w:cs="Times New Roman"/>
          <w:sz w:val="24"/>
          <w:szCs w:val="24"/>
        </w:rPr>
      </w:pPr>
      <w:r w:rsidRPr="3D45D796">
        <w:rPr>
          <w:rFonts w:ascii="Times New Roman" w:hAnsi="Times New Roman" w:cs="Times New Roman"/>
          <w:sz w:val="24"/>
          <w:szCs w:val="24"/>
        </w:rPr>
        <w:t>4)</w:t>
      </w:r>
      <w:r w:rsidR="00E02632" w:rsidRPr="3D45D796">
        <w:rPr>
          <w:rFonts w:ascii="Times New Roman" w:hAnsi="Times New Roman" w:cs="Times New Roman"/>
          <w:sz w:val="24"/>
          <w:szCs w:val="24"/>
        </w:rPr>
        <w:t xml:space="preserve"> </w:t>
      </w:r>
      <w:r w:rsidR="00130037" w:rsidRPr="3D45D796">
        <w:rPr>
          <w:rFonts w:ascii="Times New Roman" w:hAnsi="Times New Roman" w:cs="Times New Roman"/>
          <w:sz w:val="24"/>
          <w:szCs w:val="24"/>
        </w:rPr>
        <w:t>vajalike tervishoiuteenuste</w:t>
      </w:r>
      <w:r w:rsidR="00121E76" w:rsidRPr="3D45D796">
        <w:rPr>
          <w:rFonts w:ascii="Times New Roman" w:hAnsi="Times New Roman" w:cs="Times New Roman"/>
          <w:sz w:val="24"/>
          <w:szCs w:val="24"/>
        </w:rPr>
        <w:t xml:space="preserve"> ja igapäevaelu korraldamiseks vajaliku</w:t>
      </w:r>
      <w:r w:rsidR="008648D9" w:rsidRPr="3D45D796">
        <w:rPr>
          <w:rFonts w:ascii="Times New Roman" w:hAnsi="Times New Roman" w:cs="Times New Roman"/>
          <w:sz w:val="24"/>
          <w:szCs w:val="24"/>
        </w:rPr>
        <w:t xml:space="preserve"> nõustamise ja psühhosotsiaalse toe</w:t>
      </w:r>
      <w:r w:rsidR="00130037" w:rsidRPr="3D45D796">
        <w:rPr>
          <w:rFonts w:ascii="Times New Roman" w:hAnsi="Times New Roman" w:cs="Times New Roman"/>
          <w:sz w:val="24"/>
          <w:szCs w:val="24"/>
        </w:rPr>
        <w:t xml:space="preserve"> kättesaadavuse tagamine</w:t>
      </w:r>
      <w:r w:rsidR="008648D9" w:rsidRPr="3D45D796">
        <w:rPr>
          <w:rFonts w:ascii="Times New Roman" w:hAnsi="Times New Roman" w:cs="Times New Roman"/>
          <w:sz w:val="24"/>
          <w:szCs w:val="24"/>
        </w:rPr>
        <w:t xml:space="preserve"> koos selleks </w:t>
      </w:r>
      <w:commentRangeStart w:id="164"/>
      <w:r w:rsidR="008648D9" w:rsidRPr="3D45D796">
        <w:rPr>
          <w:rFonts w:ascii="Times New Roman" w:hAnsi="Times New Roman" w:cs="Times New Roman"/>
          <w:sz w:val="24"/>
          <w:szCs w:val="24"/>
        </w:rPr>
        <w:t>hädavajaliku</w:t>
      </w:r>
      <w:commentRangeEnd w:id="164"/>
      <w:r>
        <w:commentReference w:id="164"/>
      </w:r>
      <w:r w:rsidR="00121E76" w:rsidRPr="3D45D796">
        <w:rPr>
          <w:rFonts w:ascii="Times New Roman" w:hAnsi="Times New Roman" w:cs="Times New Roman"/>
          <w:sz w:val="24"/>
          <w:szCs w:val="24"/>
        </w:rPr>
        <w:t xml:space="preserve"> tõlketeenusega</w:t>
      </w:r>
      <w:r w:rsidR="00130037" w:rsidRPr="3D45D796">
        <w:rPr>
          <w:rFonts w:ascii="Times New Roman" w:hAnsi="Times New Roman" w:cs="Times New Roman"/>
          <w:sz w:val="24"/>
          <w:szCs w:val="24"/>
        </w:rPr>
        <w:t>;</w:t>
      </w:r>
    </w:p>
    <w:p w14:paraId="482D798C" w14:textId="480700BD" w:rsidR="00757A1C" w:rsidRDefault="00121E76" w:rsidP="00130037">
      <w:pPr>
        <w:jc w:val="both"/>
        <w:rPr>
          <w:rFonts w:ascii="Times New Roman" w:hAnsi="Times New Roman" w:cs="Times New Roman"/>
          <w:sz w:val="24"/>
          <w:szCs w:val="24"/>
        </w:rPr>
      </w:pPr>
      <w:r>
        <w:rPr>
          <w:rFonts w:ascii="Times New Roman" w:hAnsi="Times New Roman" w:cs="Times New Roman"/>
          <w:sz w:val="24"/>
          <w:szCs w:val="24"/>
        </w:rPr>
        <w:t>5</w:t>
      </w:r>
      <w:r w:rsidR="00130037" w:rsidRPr="001E23F0">
        <w:rPr>
          <w:rFonts w:ascii="Times New Roman" w:hAnsi="Times New Roman" w:cs="Times New Roman"/>
          <w:sz w:val="24"/>
          <w:szCs w:val="24"/>
        </w:rPr>
        <w:t>) käesoleva seaduse alusel tehtavate menetlustoimingute tegemiseks vajalik</w:t>
      </w:r>
      <w:r w:rsidR="00C356B1">
        <w:rPr>
          <w:rFonts w:ascii="Times New Roman" w:hAnsi="Times New Roman" w:cs="Times New Roman"/>
          <w:sz w:val="24"/>
          <w:szCs w:val="24"/>
        </w:rPr>
        <w:t>u transpordi võimaldamine</w:t>
      </w:r>
      <w:r w:rsidR="00130037" w:rsidRPr="001E23F0">
        <w:rPr>
          <w:rFonts w:ascii="Times New Roman" w:hAnsi="Times New Roman" w:cs="Times New Roman"/>
          <w:sz w:val="24"/>
          <w:szCs w:val="24"/>
        </w:rPr>
        <w:t>;</w:t>
      </w:r>
    </w:p>
    <w:p w14:paraId="06A06D4A" w14:textId="20677D59" w:rsidR="00C356B1" w:rsidRPr="001E23F0" w:rsidRDefault="00121E76" w:rsidP="00130037">
      <w:pPr>
        <w:jc w:val="both"/>
        <w:rPr>
          <w:rFonts w:ascii="Times New Roman" w:hAnsi="Times New Roman" w:cs="Times New Roman"/>
          <w:sz w:val="24"/>
          <w:szCs w:val="24"/>
        </w:rPr>
      </w:pPr>
      <w:r>
        <w:rPr>
          <w:rFonts w:ascii="Times New Roman" w:hAnsi="Times New Roman" w:cs="Times New Roman"/>
          <w:sz w:val="24"/>
          <w:szCs w:val="24"/>
        </w:rPr>
        <w:t>6</w:t>
      </w:r>
      <w:r w:rsidR="00C356B1">
        <w:rPr>
          <w:rFonts w:ascii="Times New Roman" w:hAnsi="Times New Roman" w:cs="Times New Roman"/>
          <w:sz w:val="24"/>
          <w:szCs w:val="24"/>
        </w:rPr>
        <w:t>) kohanemisprogramm</w:t>
      </w:r>
      <w:r w:rsidR="00A13ED1">
        <w:rPr>
          <w:rFonts w:ascii="Times New Roman" w:hAnsi="Times New Roman" w:cs="Times New Roman"/>
          <w:sz w:val="24"/>
          <w:szCs w:val="24"/>
        </w:rPr>
        <w:t>;</w:t>
      </w:r>
    </w:p>
    <w:p w14:paraId="7AAAA19C" w14:textId="4FB42D7A" w:rsidR="00130037" w:rsidRPr="001E23F0" w:rsidRDefault="00121E76" w:rsidP="00130037">
      <w:pPr>
        <w:jc w:val="both"/>
        <w:rPr>
          <w:rFonts w:ascii="Times New Roman" w:hAnsi="Times New Roman" w:cs="Times New Roman"/>
          <w:sz w:val="24"/>
          <w:szCs w:val="24"/>
        </w:rPr>
      </w:pPr>
      <w:r>
        <w:rPr>
          <w:rFonts w:ascii="Times New Roman" w:hAnsi="Times New Roman" w:cs="Times New Roman"/>
          <w:sz w:val="24"/>
          <w:szCs w:val="24"/>
        </w:rPr>
        <w:t>7</w:t>
      </w:r>
      <w:r w:rsidR="00130037" w:rsidRPr="001E23F0">
        <w:rPr>
          <w:rFonts w:ascii="Times New Roman" w:hAnsi="Times New Roman" w:cs="Times New Roman"/>
          <w:sz w:val="24"/>
          <w:szCs w:val="24"/>
        </w:rPr>
        <w:t>) muud esmavajalikud teenused.</w:t>
      </w:r>
    </w:p>
    <w:bookmarkEnd w:id="163"/>
    <w:p w14:paraId="4920BC0F" w14:textId="77777777" w:rsidR="00123EE3" w:rsidRPr="001E23F0" w:rsidRDefault="00123EE3" w:rsidP="00130037">
      <w:pPr>
        <w:jc w:val="both"/>
        <w:rPr>
          <w:rFonts w:ascii="Times New Roman" w:hAnsi="Times New Roman" w:cs="Times New Roman"/>
          <w:sz w:val="24"/>
          <w:szCs w:val="24"/>
        </w:rPr>
      </w:pPr>
    </w:p>
    <w:p w14:paraId="04D57010" w14:textId="304B9994" w:rsidR="00123EE3" w:rsidRPr="001E23F0" w:rsidRDefault="00123EE3" w:rsidP="00130037">
      <w:pPr>
        <w:jc w:val="both"/>
        <w:rPr>
          <w:rFonts w:ascii="Times New Roman" w:hAnsi="Times New Roman" w:cs="Times New Roman"/>
          <w:sz w:val="24"/>
          <w:szCs w:val="24"/>
        </w:rPr>
      </w:pPr>
      <w:r w:rsidRPr="3D45D796">
        <w:rPr>
          <w:rFonts w:ascii="Times New Roman" w:hAnsi="Times New Roman" w:cs="Times New Roman"/>
          <w:sz w:val="24"/>
          <w:szCs w:val="24"/>
        </w:rPr>
        <w:lastRenderedPageBreak/>
        <w:t xml:space="preserve">(2) </w:t>
      </w:r>
      <w:r w:rsidR="00DB68F3" w:rsidRPr="3D45D796">
        <w:rPr>
          <w:rFonts w:ascii="Times New Roman" w:hAnsi="Times New Roman" w:cs="Times New Roman"/>
          <w:sz w:val="24"/>
          <w:szCs w:val="24"/>
        </w:rPr>
        <w:t>Käesoleva paragrahvi lõike 1</w:t>
      </w:r>
      <w:r w:rsidR="002E7186" w:rsidRPr="3D45D796">
        <w:rPr>
          <w:rFonts w:ascii="Times New Roman" w:hAnsi="Times New Roman" w:cs="Times New Roman"/>
          <w:sz w:val="24"/>
          <w:szCs w:val="24"/>
        </w:rPr>
        <w:t xml:space="preserve"> punktides 1</w:t>
      </w:r>
      <w:r w:rsidR="00C356B1" w:rsidRPr="3D45D796">
        <w:rPr>
          <w:rFonts w:ascii="Times New Roman" w:hAnsi="Times New Roman" w:cs="Times New Roman"/>
          <w:sz w:val="24"/>
          <w:szCs w:val="24"/>
        </w:rPr>
        <w:t>–</w:t>
      </w:r>
      <w:r w:rsidR="00121E76" w:rsidRPr="3D45D796">
        <w:rPr>
          <w:rFonts w:ascii="Times New Roman" w:hAnsi="Times New Roman" w:cs="Times New Roman"/>
          <w:sz w:val="24"/>
          <w:szCs w:val="24"/>
        </w:rPr>
        <w:t>5</w:t>
      </w:r>
      <w:r w:rsidR="002E7186" w:rsidRPr="3D45D796">
        <w:rPr>
          <w:rFonts w:ascii="Times New Roman" w:hAnsi="Times New Roman" w:cs="Times New Roman"/>
          <w:sz w:val="24"/>
          <w:szCs w:val="24"/>
        </w:rPr>
        <w:t xml:space="preserve"> ja </w:t>
      </w:r>
      <w:r w:rsidR="00121E76" w:rsidRPr="3D45D796">
        <w:rPr>
          <w:rFonts w:ascii="Times New Roman" w:hAnsi="Times New Roman" w:cs="Times New Roman"/>
          <w:sz w:val="24"/>
          <w:szCs w:val="24"/>
        </w:rPr>
        <w:t>7</w:t>
      </w:r>
      <w:r w:rsidR="00DB68F3" w:rsidRPr="3D45D796">
        <w:rPr>
          <w:rFonts w:ascii="Times New Roman" w:hAnsi="Times New Roman" w:cs="Times New Roman"/>
          <w:sz w:val="24"/>
          <w:szCs w:val="24"/>
        </w:rPr>
        <w:t xml:space="preserve"> nimetatud teenus</w:t>
      </w:r>
      <w:r w:rsidR="00D84F13" w:rsidRPr="3D45D796">
        <w:rPr>
          <w:rFonts w:ascii="Times New Roman" w:hAnsi="Times New Roman" w:cs="Times New Roman"/>
          <w:sz w:val="24"/>
          <w:szCs w:val="24"/>
        </w:rPr>
        <w:t>te osutamise</w:t>
      </w:r>
      <w:r w:rsidR="00DB68F3" w:rsidRPr="3D45D796">
        <w:rPr>
          <w:rFonts w:ascii="Times New Roman" w:hAnsi="Times New Roman" w:cs="Times New Roman"/>
          <w:sz w:val="24"/>
          <w:szCs w:val="24"/>
        </w:rPr>
        <w:t xml:space="preserve"> korraldab Sotsiaalkindlustusamet</w:t>
      </w:r>
      <w:r w:rsidR="00B95C45" w:rsidRPr="3D45D796">
        <w:rPr>
          <w:rFonts w:ascii="Times New Roman" w:hAnsi="Times New Roman" w:cs="Times New Roman"/>
          <w:sz w:val="24"/>
          <w:szCs w:val="24"/>
        </w:rPr>
        <w:t>.</w:t>
      </w:r>
      <w:r w:rsidR="00D84F13" w:rsidRPr="3D45D796">
        <w:rPr>
          <w:rFonts w:ascii="Times New Roman" w:hAnsi="Times New Roman" w:cs="Times New Roman"/>
          <w:sz w:val="24"/>
          <w:szCs w:val="24"/>
        </w:rPr>
        <w:t xml:space="preserve"> </w:t>
      </w:r>
      <w:commentRangeStart w:id="165"/>
      <w:r w:rsidR="00C356B1" w:rsidRPr="3D45D796">
        <w:rPr>
          <w:rFonts w:ascii="Times New Roman" w:hAnsi="Times New Roman" w:cs="Times New Roman"/>
          <w:sz w:val="24"/>
          <w:szCs w:val="24"/>
        </w:rPr>
        <w:t>Kohanemisprogrammi</w:t>
      </w:r>
      <w:r w:rsidRPr="3D45D796">
        <w:rPr>
          <w:rFonts w:ascii="Times New Roman" w:hAnsi="Times New Roman" w:cs="Times New Roman"/>
          <w:sz w:val="24"/>
          <w:szCs w:val="24"/>
        </w:rPr>
        <w:t xml:space="preserve"> korraldab </w:t>
      </w:r>
      <w:r w:rsidR="00C356B1" w:rsidRPr="3D45D796">
        <w:rPr>
          <w:rFonts w:ascii="Times New Roman" w:hAnsi="Times New Roman" w:cs="Times New Roman"/>
          <w:sz w:val="24"/>
          <w:szCs w:val="24"/>
        </w:rPr>
        <w:t>Kultuuriministeerium</w:t>
      </w:r>
      <w:r w:rsidRPr="3D45D796">
        <w:rPr>
          <w:rFonts w:ascii="Times New Roman" w:hAnsi="Times New Roman" w:cs="Times New Roman"/>
          <w:sz w:val="24"/>
          <w:szCs w:val="24"/>
        </w:rPr>
        <w:t>.</w:t>
      </w:r>
      <w:commentRangeEnd w:id="165"/>
      <w:r>
        <w:commentReference w:id="165"/>
      </w:r>
    </w:p>
    <w:p w14:paraId="7F06DE8C" w14:textId="77777777" w:rsidR="00130037" w:rsidRPr="001E23F0" w:rsidRDefault="00130037" w:rsidP="00130037">
      <w:pPr>
        <w:jc w:val="both"/>
        <w:rPr>
          <w:rFonts w:ascii="Times New Roman" w:hAnsi="Times New Roman" w:cs="Times New Roman"/>
          <w:sz w:val="24"/>
          <w:szCs w:val="24"/>
        </w:rPr>
      </w:pPr>
    </w:p>
    <w:p w14:paraId="45948AE2" w14:textId="132D9FEE"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DB68F3" w:rsidRPr="001E23F0">
        <w:rPr>
          <w:rFonts w:ascii="Times New Roman" w:hAnsi="Times New Roman" w:cs="Times New Roman"/>
          <w:sz w:val="24"/>
          <w:szCs w:val="24"/>
        </w:rPr>
        <w:t>3</w:t>
      </w:r>
      <w:r w:rsidRPr="001E23F0">
        <w:rPr>
          <w:rFonts w:ascii="Times New Roman" w:hAnsi="Times New Roman" w:cs="Times New Roman"/>
          <w:sz w:val="24"/>
          <w:szCs w:val="24"/>
        </w:rPr>
        <w:t>) Kui taotluse kohta on tehtud</w:t>
      </w:r>
      <w:r w:rsidR="00D97842" w:rsidRPr="001E23F0">
        <w:rPr>
          <w:rFonts w:ascii="Times New Roman" w:hAnsi="Times New Roman" w:cs="Times New Roman"/>
          <w:sz w:val="24"/>
          <w:szCs w:val="24"/>
        </w:rPr>
        <w:t xml:space="preserve"> keelduv</w:t>
      </w:r>
      <w:r w:rsidRPr="001E23F0">
        <w:rPr>
          <w:rFonts w:ascii="Times New Roman" w:hAnsi="Times New Roman" w:cs="Times New Roman"/>
          <w:sz w:val="24"/>
          <w:szCs w:val="24"/>
        </w:rPr>
        <w:t xml:space="preserve"> lõplik otsus, võib välismaalase majutamist vajaduse korral jätkata kuni 30 päeva arvates lõpliku otsuse tegemisest.</w:t>
      </w:r>
    </w:p>
    <w:p w14:paraId="6EA0DAD6" w14:textId="77777777" w:rsidR="00130037" w:rsidRPr="001E23F0" w:rsidRDefault="00130037" w:rsidP="00130037">
      <w:pPr>
        <w:jc w:val="both"/>
        <w:rPr>
          <w:rFonts w:ascii="Times New Roman" w:hAnsi="Times New Roman" w:cs="Times New Roman"/>
          <w:sz w:val="24"/>
          <w:szCs w:val="24"/>
        </w:rPr>
      </w:pPr>
    </w:p>
    <w:p w14:paraId="24824382" w14:textId="77777777" w:rsidR="00694569" w:rsidRPr="001E23F0" w:rsidRDefault="00130037" w:rsidP="00694569">
      <w:pPr>
        <w:jc w:val="both"/>
        <w:rPr>
          <w:rFonts w:ascii="Times New Roman" w:hAnsi="Times New Roman" w:cs="Times New Roman"/>
          <w:sz w:val="24"/>
          <w:szCs w:val="24"/>
        </w:rPr>
      </w:pPr>
      <w:commentRangeStart w:id="166"/>
      <w:r w:rsidRPr="3D45D796">
        <w:rPr>
          <w:rFonts w:ascii="Times New Roman" w:hAnsi="Times New Roman" w:cs="Times New Roman"/>
          <w:sz w:val="24"/>
          <w:szCs w:val="24"/>
        </w:rPr>
        <w:t>(</w:t>
      </w:r>
      <w:r w:rsidR="00DB68F3" w:rsidRPr="3D45D796">
        <w:rPr>
          <w:rFonts w:ascii="Times New Roman" w:hAnsi="Times New Roman" w:cs="Times New Roman"/>
          <w:sz w:val="24"/>
          <w:szCs w:val="24"/>
        </w:rPr>
        <w:t>4</w:t>
      </w:r>
      <w:r w:rsidRPr="3D45D796">
        <w:rPr>
          <w:rFonts w:ascii="Times New Roman" w:hAnsi="Times New Roman" w:cs="Times New Roman"/>
          <w:sz w:val="24"/>
          <w:szCs w:val="24"/>
        </w:rPr>
        <w:t>) Sotsiaalkindlustusamet võib materiaalsete vastuvõtutingimuste korraldamise ülesande täitmise halduskoostöö seaduses sätestatud korras sõlmitud halduslepingu alusel üle anda füüsilisest isikust ettevõtjale või juriidilisele isikule</w:t>
      </w:r>
      <w:r w:rsidR="00D84F13" w:rsidRPr="3D45D796">
        <w:rPr>
          <w:rFonts w:ascii="Times New Roman" w:hAnsi="Times New Roman" w:cs="Times New Roman"/>
          <w:sz w:val="24"/>
          <w:szCs w:val="24"/>
        </w:rPr>
        <w:t>.</w:t>
      </w:r>
      <w:r w:rsidR="00694569" w:rsidRPr="3D45D796">
        <w:rPr>
          <w:rFonts w:ascii="Times New Roman" w:hAnsi="Times New Roman" w:cs="Times New Roman"/>
          <w:sz w:val="24"/>
          <w:szCs w:val="24"/>
        </w:rPr>
        <w:t xml:space="preserve"> Halduslepingu alusel üleantud ülesannetega kaasnevad käesolevas seaduses sätestatud õigused ja kohustused ning vastutus.</w:t>
      </w:r>
      <w:commentRangeEnd w:id="166"/>
      <w:r>
        <w:commentReference w:id="166"/>
      </w:r>
    </w:p>
    <w:p w14:paraId="1F98A528" w14:textId="77777777" w:rsidR="00130037" w:rsidRPr="001E23F0" w:rsidRDefault="00130037" w:rsidP="00130037">
      <w:pPr>
        <w:jc w:val="both"/>
        <w:rPr>
          <w:rFonts w:ascii="Times New Roman" w:hAnsi="Times New Roman" w:cs="Times New Roman"/>
          <w:sz w:val="24"/>
          <w:szCs w:val="24"/>
        </w:rPr>
      </w:pPr>
    </w:p>
    <w:p w14:paraId="3E04AE79" w14:textId="2DD945A5"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6703BB">
        <w:rPr>
          <w:rFonts w:ascii="Times New Roman" w:hAnsi="Times New Roman" w:cs="Times New Roman"/>
          <w:sz w:val="24"/>
          <w:szCs w:val="24"/>
        </w:rPr>
        <w:t>5</w:t>
      </w:r>
      <w:r w:rsidRPr="001E23F0">
        <w:rPr>
          <w:rFonts w:ascii="Times New Roman" w:hAnsi="Times New Roman" w:cs="Times New Roman"/>
          <w:sz w:val="24"/>
          <w:szCs w:val="24"/>
        </w:rPr>
        <w:t xml:space="preserve">) </w:t>
      </w:r>
      <w:r w:rsidR="007502F1" w:rsidRPr="001E23F0">
        <w:rPr>
          <w:rFonts w:ascii="Times New Roman" w:hAnsi="Times New Roman" w:cs="Times New Roman"/>
          <w:sz w:val="24"/>
          <w:szCs w:val="24"/>
        </w:rPr>
        <w:t>Rahvusvahelise kaitse taotlejate majutuskeskuses ja muus taotlejate majutamiseks kohandatud asukohas</w:t>
      </w:r>
      <w:r w:rsidR="007502F1" w:rsidRPr="001E23F0" w:rsidDel="007502F1">
        <w:rPr>
          <w:rFonts w:ascii="Times New Roman" w:hAnsi="Times New Roman" w:cs="Times New Roman"/>
          <w:sz w:val="24"/>
          <w:szCs w:val="24"/>
        </w:rPr>
        <w:t xml:space="preserve"> </w:t>
      </w:r>
      <w:r w:rsidRPr="001E23F0">
        <w:rPr>
          <w:rFonts w:ascii="Times New Roman" w:hAnsi="Times New Roman" w:cs="Times New Roman"/>
          <w:sz w:val="24"/>
          <w:szCs w:val="24"/>
        </w:rPr>
        <w:t>on keelatud omada esemeid, mis võivad ohustada isiku enda või teiste isikute elu või tervist või rahvusvahelise kaitse taotlejate majutuskeskuse</w:t>
      </w:r>
      <w:r w:rsidR="007502F1" w:rsidRPr="001E23F0">
        <w:rPr>
          <w:rFonts w:ascii="Times New Roman" w:hAnsi="Times New Roman" w:cs="Times New Roman"/>
          <w:sz w:val="24"/>
          <w:szCs w:val="24"/>
        </w:rPr>
        <w:t xml:space="preserve"> või muu majutuskoha</w:t>
      </w:r>
      <w:r w:rsidRPr="001E23F0">
        <w:rPr>
          <w:rFonts w:ascii="Times New Roman" w:hAnsi="Times New Roman" w:cs="Times New Roman"/>
          <w:sz w:val="24"/>
          <w:szCs w:val="24"/>
        </w:rPr>
        <w:t xml:space="preserve"> turvalisust.</w:t>
      </w:r>
    </w:p>
    <w:p w14:paraId="54A6219C" w14:textId="77777777" w:rsidR="00130037" w:rsidRPr="001E23F0" w:rsidRDefault="00130037" w:rsidP="00130037">
      <w:pPr>
        <w:jc w:val="both"/>
        <w:rPr>
          <w:rFonts w:ascii="Times New Roman" w:hAnsi="Times New Roman" w:cs="Times New Roman"/>
          <w:sz w:val="24"/>
          <w:szCs w:val="24"/>
        </w:rPr>
      </w:pPr>
    </w:p>
    <w:p w14:paraId="04644CB8" w14:textId="03518BFC" w:rsidR="00130037"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(6) Rahvusvahelise kaitse taotlejate majutuskeskuse sisekorras sätestatakse vähemalt:</w:t>
      </w:r>
      <w:r w:rsidR="00694569" w:rsidRPr="00BC16BD">
        <w:rPr>
          <w:rFonts w:ascii="Times New Roman" w:hAnsi="Times New Roman" w:cs="Times New Roman"/>
        </w:rPr>
        <w:br/>
      </w:r>
      <w:r w:rsidRPr="21F1A12B">
        <w:rPr>
          <w:rFonts w:ascii="Times New Roman" w:hAnsi="Times New Roman" w:cs="Times New Roman"/>
          <w:sz w:val="24"/>
          <w:szCs w:val="24"/>
        </w:rPr>
        <w:t>1) taotleja majutamise kord;</w:t>
      </w:r>
    </w:p>
    <w:p w14:paraId="16DFE9AA"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territooriumil ja hoones viibimise ja eemalviibimise kord, sealhulgas territooriumil ja hoones kohustusliku viibimise kellaajad;</w:t>
      </w:r>
    </w:p>
    <w:p w14:paraId="2713E8CA"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3) külastamise kord;</w:t>
      </w:r>
    </w:p>
    <w:p w14:paraId="41D6528B"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4) vara ja ruumide kasutamise kord;</w:t>
      </w:r>
    </w:p>
    <w:p w14:paraId="56296B12" w14:textId="3C9355F2" w:rsidR="00130037" w:rsidRPr="001E23F0" w:rsidRDefault="21F1A12B" w:rsidP="21F1A12B">
      <w:pPr>
        <w:jc w:val="both"/>
        <w:rPr>
          <w:rFonts w:ascii="Times New Roman" w:hAnsi="Times New Roman" w:cs="Times New Roman"/>
          <w:sz w:val="24"/>
          <w:szCs w:val="24"/>
        </w:rPr>
      </w:pPr>
      <w:r w:rsidRPr="3D45D796">
        <w:rPr>
          <w:rFonts w:ascii="Times New Roman" w:hAnsi="Times New Roman" w:cs="Times New Roman"/>
          <w:sz w:val="24"/>
          <w:szCs w:val="24"/>
        </w:rPr>
        <w:t>5) nende esemete loetelu, mis on rahvusvahelise kaitse taotlejate majutuskeskuses keelatud</w:t>
      </w:r>
      <w:ins w:id="167" w:author="Autor">
        <w:r w:rsidR="5814DA06" w:rsidRPr="3D45D796">
          <w:rPr>
            <w:rFonts w:ascii="Times New Roman" w:hAnsi="Times New Roman" w:cs="Times New Roman"/>
            <w:sz w:val="24"/>
            <w:szCs w:val="24"/>
          </w:rPr>
          <w:t>;</w:t>
        </w:r>
      </w:ins>
      <w:del w:id="168" w:author="Autor">
        <w:r w:rsidRPr="3D45D796" w:rsidDel="21F1A12B">
          <w:rPr>
            <w:rFonts w:ascii="Times New Roman" w:hAnsi="Times New Roman" w:cs="Times New Roman"/>
            <w:sz w:val="24"/>
            <w:szCs w:val="24"/>
          </w:rPr>
          <w:delText xml:space="preserve"> </w:delText>
        </w:r>
      </w:del>
      <w:r>
        <w:br/>
      </w:r>
      <w:r w:rsidRPr="3D45D796">
        <w:rPr>
          <w:rFonts w:ascii="Times New Roman" w:hAnsi="Times New Roman" w:cs="Times New Roman"/>
          <w:sz w:val="24"/>
          <w:szCs w:val="24"/>
        </w:rPr>
        <w:t>6) kaebuste esitamise kord;</w:t>
      </w:r>
    </w:p>
    <w:p w14:paraId="0DFD83CF" w14:textId="5E5FB8C5"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7)</w:t>
      </w:r>
      <w:r w:rsidR="001F463C" w:rsidRPr="001E23F0">
        <w:rPr>
          <w:rFonts w:ascii="Times New Roman" w:hAnsi="Times New Roman" w:cs="Times New Roman"/>
          <w:sz w:val="24"/>
          <w:szCs w:val="24"/>
        </w:rPr>
        <w:t xml:space="preserve"> </w:t>
      </w:r>
      <w:r w:rsidRPr="001E23F0">
        <w:rPr>
          <w:rFonts w:ascii="Times New Roman" w:hAnsi="Times New Roman" w:cs="Times New Roman"/>
          <w:sz w:val="24"/>
          <w:szCs w:val="24"/>
        </w:rPr>
        <w:t>rahalise toetuse maksmise kord.</w:t>
      </w:r>
    </w:p>
    <w:p w14:paraId="51B64FC0" w14:textId="77777777" w:rsidR="00130037" w:rsidRPr="001E23F0" w:rsidRDefault="00130037" w:rsidP="00130037">
      <w:pPr>
        <w:jc w:val="both"/>
        <w:rPr>
          <w:rFonts w:ascii="Times New Roman" w:hAnsi="Times New Roman" w:cs="Times New Roman"/>
          <w:sz w:val="24"/>
          <w:szCs w:val="24"/>
        </w:rPr>
      </w:pPr>
    </w:p>
    <w:p w14:paraId="5A1E5164" w14:textId="0BDB5718"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6703BB">
        <w:rPr>
          <w:rFonts w:ascii="Times New Roman" w:hAnsi="Times New Roman" w:cs="Times New Roman"/>
          <w:sz w:val="24"/>
          <w:szCs w:val="24"/>
        </w:rPr>
        <w:t>7</w:t>
      </w:r>
      <w:r w:rsidRPr="001E23F0">
        <w:rPr>
          <w:rFonts w:ascii="Times New Roman" w:hAnsi="Times New Roman" w:cs="Times New Roman"/>
          <w:sz w:val="24"/>
          <w:szCs w:val="24"/>
        </w:rPr>
        <w:t>) Rahvusvahelise kaitse taotlejate majutuskeskuse sisekorda kohaldatakse ka muus</w:t>
      </w:r>
      <w:r w:rsidR="007502F1" w:rsidRPr="001E23F0">
        <w:rPr>
          <w:rFonts w:ascii="Times New Roman" w:hAnsi="Times New Roman" w:cs="Times New Roman"/>
          <w:sz w:val="24"/>
          <w:szCs w:val="24"/>
        </w:rPr>
        <w:t xml:space="preserve"> taotlejate majutamiseks kohandatud asukohas</w:t>
      </w:r>
      <w:r w:rsidRPr="001E23F0">
        <w:rPr>
          <w:rFonts w:ascii="Times New Roman" w:hAnsi="Times New Roman" w:cs="Times New Roman"/>
          <w:sz w:val="24"/>
          <w:szCs w:val="24"/>
        </w:rPr>
        <w:t>.</w:t>
      </w:r>
    </w:p>
    <w:p w14:paraId="58253E98" w14:textId="77777777" w:rsidR="00130037" w:rsidRPr="001E23F0" w:rsidRDefault="00130037" w:rsidP="00130037">
      <w:pPr>
        <w:jc w:val="both"/>
        <w:rPr>
          <w:rFonts w:ascii="Times New Roman" w:hAnsi="Times New Roman" w:cs="Times New Roman"/>
          <w:sz w:val="24"/>
          <w:szCs w:val="24"/>
        </w:rPr>
      </w:pPr>
    </w:p>
    <w:p w14:paraId="27DF422F" w14:textId="01670A1A" w:rsidR="00130037"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(8) Rahvusvahelise kaitse taotleja viiakse ühest majutuskohast teise üle põhjendatud vajaduse korral. Üleviimise korral on materiaalsete vastuvõtutingimuste osutaja kohustatud teatama rahvusvahelise kaitse taotlejale uue aadressi ja andma taotlejale võimaluse teavitada esindajat.</w:t>
      </w:r>
      <w:r w:rsidR="00130037" w:rsidRPr="00BC16BD">
        <w:rPr>
          <w:rFonts w:ascii="Times New Roman" w:hAnsi="Times New Roman" w:cs="Times New Roman"/>
        </w:rPr>
        <w:br/>
      </w:r>
    </w:p>
    <w:p w14:paraId="3AFACD4E" w14:textId="0721D7A8"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6703BB">
        <w:rPr>
          <w:rFonts w:ascii="Times New Roman" w:hAnsi="Times New Roman" w:cs="Times New Roman"/>
          <w:sz w:val="24"/>
          <w:szCs w:val="24"/>
        </w:rPr>
        <w:t>9</w:t>
      </w:r>
      <w:r w:rsidRPr="001E23F0">
        <w:rPr>
          <w:rFonts w:ascii="Times New Roman" w:hAnsi="Times New Roman" w:cs="Times New Roman"/>
          <w:sz w:val="24"/>
          <w:szCs w:val="24"/>
        </w:rPr>
        <w:t>) Käesolevas paragrahvis sätestatut ei kohaldata taotlejale, kelle suhtes kohaldatakse piirimenetlust.</w:t>
      </w:r>
    </w:p>
    <w:p w14:paraId="42A30712" w14:textId="77777777" w:rsidR="00130037" w:rsidRPr="001E23F0" w:rsidRDefault="00130037" w:rsidP="00130037">
      <w:pPr>
        <w:rPr>
          <w:rFonts w:ascii="Times New Roman" w:hAnsi="Times New Roman" w:cs="Times New Roman"/>
          <w:sz w:val="24"/>
          <w:szCs w:val="24"/>
        </w:rPr>
      </w:pPr>
    </w:p>
    <w:p w14:paraId="0353204C" w14:textId="1413AB8D" w:rsidR="00130037" w:rsidRPr="001E23F0" w:rsidRDefault="00130037" w:rsidP="00130037">
      <w:pPr>
        <w:jc w:val="both"/>
        <w:rPr>
          <w:rFonts w:ascii="Times New Roman" w:hAnsi="Times New Roman" w:cs="Times New Roman"/>
          <w:b/>
          <w:bCs/>
          <w:sz w:val="24"/>
          <w:szCs w:val="24"/>
        </w:rPr>
      </w:pPr>
      <w:bookmarkStart w:id="169" w:name="_Hlk191025519"/>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4</w:t>
      </w:r>
      <w:r w:rsidR="00106058">
        <w:rPr>
          <w:rFonts w:ascii="Times New Roman" w:hAnsi="Times New Roman" w:cs="Times New Roman"/>
          <w:b/>
          <w:bCs/>
          <w:sz w:val="24"/>
          <w:szCs w:val="24"/>
        </w:rPr>
        <w:t>4</w:t>
      </w:r>
      <w:r w:rsidRPr="001E23F0">
        <w:rPr>
          <w:rFonts w:ascii="Times New Roman" w:hAnsi="Times New Roman" w:cs="Times New Roman"/>
          <w:b/>
          <w:bCs/>
          <w:sz w:val="24"/>
          <w:szCs w:val="24"/>
        </w:rPr>
        <w:t xml:space="preserve">. Taotleja viibimine rahvusvahelise kaitse taotlejate majutuskeskuses või muus taotlejate majutamiseks kohandatud asukohas </w:t>
      </w:r>
    </w:p>
    <w:p w14:paraId="270AC686" w14:textId="77777777" w:rsidR="00130037" w:rsidRPr="001E23F0" w:rsidRDefault="00130037" w:rsidP="00130037">
      <w:pPr>
        <w:jc w:val="both"/>
        <w:rPr>
          <w:rFonts w:ascii="Times New Roman" w:hAnsi="Times New Roman" w:cs="Times New Roman"/>
          <w:b/>
          <w:bCs/>
          <w:sz w:val="24"/>
          <w:szCs w:val="24"/>
        </w:rPr>
      </w:pPr>
    </w:p>
    <w:p w14:paraId="636EBE06" w14:textId="53E8BFC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(1) Rahvusvahelise kaitse menetluse ajal on taotleja kohustatud viibima selle </w:t>
      </w:r>
      <w:r w:rsidR="00C34762">
        <w:rPr>
          <w:rFonts w:ascii="Times New Roman" w:hAnsi="Times New Roman" w:cs="Times New Roman"/>
          <w:sz w:val="24"/>
          <w:szCs w:val="24"/>
        </w:rPr>
        <w:t>maakonna</w:t>
      </w:r>
      <w:r w:rsidRPr="001E23F0">
        <w:rPr>
          <w:rFonts w:ascii="Times New Roman" w:hAnsi="Times New Roman" w:cs="Times New Roman"/>
          <w:sz w:val="24"/>
          <w:szCs w:val="24"/>
        </w:rPr>
        <w:t xml:space="preserve"> territooriumil, kus asub tema majutuskoht.</w:t>
      </w:r>
    </w:p>
    <w:p w14:paraId="19346D8F" w14:textId="77777777" w:rsidR="00A16589" w:rsidRPr="001E23F0" w:rsidRDefault="00A16589" w:rsidP="00130037">
      <w:pPr>
        <w:jc w:val="both"/>
        <w:rPr>
          <w:rFonts w:ascii="Times New Roman" w:hAnsi="Times New Roman" w:cs="Times New Roman"/>
          <w:sz w:val="24"/>
          <w:szCs w:val="24"/>
        </w:rPr>
      </w:pPr>
    </w:p>
    <w:p w14:paraId="4BDCF7A8" w14:textId="231219D9" w:rsidR="00A16589" w:rsidRPr="001E23F0" w:rsidRDefault="00A16589"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(2) </w:t>
      </w:r>
      <w:r w:rsidR="003311DA" w:rsidRPr="001E23F0">
        <w:rPr>
          <w:rFonts w:ascii="Times New Roman" w:hAnsi="Times New Roman" w:cs="Times New Roman"/>
          <w:sz w:val="24"/>
          <w:szCs w:val="24"/>
        </w:rPr>
        <w:t xml:space="preserve">Taotleja võib viibida väljaspool käesoleva paragrahvi lõikes 1 nimetatud </w:t>
      </w:r>
      <w:r w:rsidR="00C34762">
        <w:rPr>
          <w:rFonts w:ascii="Times New Roman" w:hAnsi="Times New Roman" w:cs="Times New Roman"/>
          <w:sz w:val="24"/>
          <w:szCs w:val="24"/>
        </w:rPr>
        <w:t>maakonna</w:t>
      </w:r>
      <w:r w:rsidR="003311DA" w:rsidRPr="001E23F0">
        <w:rPr>
          <w:rFonts w:ascii="Times New Roman" w:hAnsi="Times New Roman" w:cs="Times New Roman"/>
          <w:sz w:val="24"/>
          <w:szCs w:val="24"/>
        </w:rPr>
        <w:t xml:space="preserve"> territooriumit, kui materiaalsete vastuvõtutingimuste osutaja peab seda vajalikuks</w:t>
      </w:r>
      <w:r w:rsidRPr="001E23F0">
        <w:rPr>
          <w:rFonts w:ascii="Times New Roman" w:hAnsi="Times New Roman" w:cs="Times New Roman"/>
          <w:sz w:val="24"/>
          <w:szCs w:val="24"/>
        </w:rPr>
        <w:t xml:space="preserve"> materiaalsete vastuvõtutingimustega seotud teenuste osutamis</w:t>
      </w:r>
      <w:r w:rsidR="003311DA" w:rsidRPr="001E23F0">
        <w:rPr>
          <w:rFonts w:ascii="Times New Roman" w:hAnsi="Times New Roman" w:cs="Times New Roman"/>
          <w:sz w:val="24"/>
          <w:szCs w:val="24"/>
        </w:rPr>
        <w:t>eks.</w:t>
      </w:r>
    </w:p>
    <w:p w14:paraId="2A7CD7A1" w14:textId="08766A89" w:rsidR="00130037" w:rsidRPr="001E23F0" w:rsidRDefault="00130037" w:rsidP="21F1A12B">
      <w:pPr>
        <w:jc w:val="both"/>
        <w:rPr>
          <w:rFonts w:ascii="Times New Roman" w:hAnsi="Times New Roman" w:cs="Times New Roman"/>
          <w:sz w:val="24"/>
          <w:szCs w:val="24"/>
        </w:rPr>
      </w:pPr>
      <w:r w:rsidRPr="00BC16BD">
        <w:rPr>
          <w:rFonts w:ascii="Times New Roman" w:hAnsi="Times New Roman" w:cs="Times New Roman"/>
        </w:rPr>
        <w:br/>
      </w:r>
      <w:r w:rsidR="21F1A12B" w:rsidRPr="21F1A12B">
        <w:rPr>
          <w:rFonts w:ascii="Times New Roman" w:hAnsi="Times New Roman" w:cs="Times New Roman"/>
          <w:sz w:val="24"/>
          <w:szCs w:val="24"/>
        </w:rPr>
        <w:t>(3) Käesoleva paragrahvi lõikes 1 nimetatud maakonna territooriumilt võib perekondlikel või tervislikel põhjustel lahkuda materiaalsete vastuvõtutingimuste osutaja loal. Kui territooriumilt lahkumine on vajalik ilmumiseks haldusorganisse või kohtusse, tuleb sellest materiaalsete vastuvõtutingimuste osutajat teavitada.</w:t>
      </w:r>
    </w:p>
    <w:p w14:paraId="1269011A" w14:textId="77777777" w:rsidR="00130037" w:rsidRPr="001E23F0" w:rsidRDefault="00130037" w:rsidP="00130037">
      <w:pPr>
        <w:jc w:val="both"/>
        <w:rPr>
          <w:rFonts w:ascii="Times New Roman" w:hAnsi="Times New Roman" w:cs="Times New Roman"/>
          <w:sz w:val="24"/>
          <w:szCs w:val="24"/>
        </w:rPr>
      </w:pPr>
    </w:p>
    <w:p w14:paraId="615BEC1B" w14:textId="0A00E443"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lastRenderedPageBreak/>
        <w:t>(</w:t>
      </w:r>
      <w:r w:rsidR="003311DA" w:rsidRPr="001E23F0">
        <w:rPr>
          <w:rFonts w:ascii="Times New Roman" w:hAnsi="Times New Roman" w:cs="Times New Roman"/>
          <w:sz w:val="24"/>
          <w:szCs w:val="24"/>
        </w:rPr>
        <w:t>4</w:t>
      </w:r>
      <w:r w:rsidRPr="001E23F0">
        <w:rPr>
          <w:rFonts w:ascii="Times New Roman" w:hAnsi="Times New Roman" w:cs="Times New Roman"/>
          <w:sz w:val="24"/>
          <w:szCs w:val="24"/>
        </w:rPr>
        <w:t xml:space="preserve">) Väljaspool majutuskohta võib taotleja elada </w:t>
      </w:r>
      <w:r w:rsidR="007D5DE0">
        <w:rPr>
          <w:rFonts w:ascii="Times New Roman" w:hAnsi="Times New Roman" w:cs="Times New Roman"/>
          <w:sz w:val="24"/>
          <w:szCs w:val="24"/>
        </w:rPr>
        <w:t>Politsei- ja Piirivalveameti</w:t>
      </w:r>
      <w:r w:rsidRPr="001E23F0">
        <w:rPr>
          <w:rFonts w:ascii="Times New Roman" w:hAnsi="Times New Roman" w:cs="Times New Roman"/>
          <w:sz w:val="24"/>
          <w:szCs w:val="24"/>
        </w:rPr>
        <w:t xml:space="preserve"> kirjalikul loal, kui taotleja majutamise ja ülalpidamise tagab Eestis seaduslikult elav isik või tal on piisavalt rahalisi vahendeid enda majutamise ja ülalpidamise tagamiseks.</w:t>
      </w:r>
      <w:r w:rsidR="000802A8">
        <w:rPr>
          <w:rFonts w:ascii="Times New Roman" w:hAnsi="Times New Roman" w:cs="Times New Roman"/>
          <w:sz w:val="24"/>
          <w:szCs w:val="24"/>
        </w:rPr>
        <w:t xml:space="preserve"> Politsei- ja Piirivalveamet hindab loa andmisel käesolevas seaduses sätestatud </w:t>
      </w:r>
      <w:r w:rsidR="000802A8" w:rsidRPr="001E23F0">
        <w:rPr>
          <w:rFonts w:ascii="Times New Roman" w:hAnsi="Times New Roman" w:cs="Times New Roman"/>
          <w:sz w:val="24"/>
          <w:szCs w:val="24"/>
        </w:rPr>
        <w:t>järelevalvemeetme</w:t>
      </w:r>
      <w:r w:rsidR="000802A8">
        <w:rPr>
          <w:rFonts w:ascii="Times New Roman" w:hAnsi="Times New Roman" w:cs="Times New Roman"/>
          <w:sz w:val="24"/>
          <w:szCs w:val="24"/>
        </w:rPr>
        <w:t>te kohaldamise vajalikkust</w:t>
      </w:r>
      <w:r w:rsidR="00942B05">
        <w:rPr>
          <w:rFonts w:ascii="Times New Roman" w:hAnsi="Times New Roman" w:cs="Times New Roman"/>
          <w:sz w:val="24"/>
          <w:szCs w:val="24"/>
        </w:rPr>
        <w:t xml:space="preserve"> ja teavitab loa andmisest materiaalsete vastuvõtutingimuste osutajat.</w:t>
      </w:r>
    </w:p>
    <w:p w14:paraId="5C37E4ED" w14:textId="77777777" w:rsidR="006703BB" w:rsidRDefault="006703BB" w:rsidP="00130037">
      <w:pPr>
        <w:jc w:val="both"/>
        <w:rPr>
          <w:rFonts w:ascii="Times New Roman" w:hAnsi="Times New Roman" w:cs="Times New Roman"/>
          <w:sz w:val="24"/>
          <w:szCs w:val="24"/>
        </w:rPr>
      </w:pPr>
    </w:p>
    <w:p w14:paraId="0AAB8D64" w14:textId="708798DF" w:rsidR="006703BB" w:rsidRPr="001E23F0" w:rsidRDefault="006703BB" w:rsidP="006703BB">
      <w:pPr>
        <w:jc w:val="both"/>
        <w:rPr>
          <w:rFonts w:ascii="Times New Roman" w:hAnsi="Times New Roman" w:cs="Times New Roman"/>
          <w:sz w:val="24"/>
          <w:szCs w:val="24"/>
        </w:rPr>
      </w:pPr>
      <w:commentRangeStart w:id="170"/>
      <w:r w:rsidRPr="3D45D796">
        <w:rPr>
          <w:rFonts w:ascii="Times New Roman" w:hAnsi="Times New Roman" w:cs="Times New Roman"/>
          <w:sz w:val="24"/>
          <w:szCs w:val="24"/>
        </w:rPr>
        <w:t xml:space="preserve">(5) Politsei- ja Piirivalveameti loal väljaspool majutuskeskust elavatele taotlejatele on tagatud </w:t>
      </w:r>
      <w:r w:rsidR="002B76A1" w:rsidRPr="3D45D796">
        <w:rPr>
          <w:rFonts w:ascii="Times New Roman" w:hAnsi="Times New Roman" w:cs="Times New Roman"/>
          <w:sz w:val="24"/>
          <w:szCs w:val="24"/>
        </w:rPr>
        <w:t>vajaduse korral</w:t>
      </w:r>
      <w:r w:rsidR="00121E76" w:rsidRPr="3D45D796">
        <w:rPr>
          <w:rFonts w:ascii="Times New Roman" w:hAnsi="Times New Roman" w:cs="Times New Roman"/>
          <w:sz w:val="24"/>
          <w:szCs w:val="24"/>
        </w:rPr>
        <w:t xml:space="preserve"> tervishoiuteenuste ja igapäevaelu korraldamiseks vajaliku nõustamise ja psühhosotsiaalse toe kättesaadavuse tagamine koos selleks </w:t>
      </w:r>
      <w:commentRangeStart w:id="171"/>
      <w:r w:rsidR="00121E76" w:rsidRPr="3D45D796">
        <w:rPr>
          <w:rFonts w:ascii="Times New Roman" w:hAnsi="Times New Roman" w:cs="Times New Roman"/>
          <w:sz w:val="24"/>
          <w:szCs w:val="24"/>
        </w:rPr>
        <w:t>hädavajaliku</w:t>
      </w:r>
      <w:commentRangeEnd w:id="171"/>
      <w:r>
        <w:commentReference w:id="171"/>
      </w:r>
      <w:r w:rsidR="00121E76" w:rsidRPr="3D45D796">
        <w:rPr>
          <w:rFonts w:ascii="Times New Roman" w:hAnsi="Times New Roman" w:cs="Times New Roman"/>
          <w:sz w:val="24"/>
          <w:szCs w:val="24"/>
        </w:rPr>
        <w:t xml:space="preserve"> tõlketeenusega </w:t>
      </w:r>
      <w:r w:rsidR="002B76A1" w:rsidRPr="3D45D796">
        <w:rPr>
          <w:rFonts w:ascii="Times New Roman" w:hAnsi="Times New Roman" w:cs="Times New Roman"/>
          <w:sz w:val="24"/>
          <w:szCs w:val="24"/>
        </w:rPr>
        <w:t>ning kohanemisprogramm</w:t>
      </w:r>
      <w:r w:rsidRPr="3D45D796">
        <w:rPr>
          <w:rFonts w:ascii="Times New Roman" w:hAnsi="Times New Roman" w:cs="Times New Roman"/>
          <w:sz w:val="24"/>
          <w:szCs w:val="24"/>
        </w:rPr>
        <w:t>.</w:t>
      </w:r>
      <w:commentRangeEnd w:id="170"/>
      <w:r>
        <w:commentReference w:id="170"/>
      </w:r>
    </w:p>
    <w:p w14:paraId="54A3AF7E" w14:textId="23858014" w:rsidR="00130037" w:rsidRPr="001E23F0" w:rsidRDefault="00130037" w:rsidP="21F1A12B">
      <w:pPr>
        <w:jc w:val="both"/>
        <w:rPr>
          <w:rFonts w:ascii="Times New Roman" w:hAnsi="Times New Roman" w:cs="Times New Roman"/>
          <w:sz w:val="24"/>
          <w:szCs w:val="24"/>
        </w:rPr>
      </w:pPr>
      <w:r w:rsidRPr="00BC16BD">
        <w:rPr>
          <w:rFonts w:ascii="Times New Roman" w:hAnsi="Times New Roman" w:cs="Times New Roman"/>
        </w:rPr>
        <w:br/>
      </w:r>
      <w:r w:rsidR="21F1A12B" w:rsidRPr="21F1A12B">
        <w:rPr>
          <w:rFonts w:ascii="Times New Roman" w:hAnsi="Times New Roman" w:cs="Times New Roman"/>
          <w:sz w:val="24"/>
          <w:szCs w:val="24"/>
        </w:rPr>
        <w:t>(6) Käesolevas paragrahvis sätestatut ei kohaldata taotlejale, kelle suhtes kohaldatakse rahvusvahelise kaitse piirimenetlust, välja arvatud käesolevas seaduses sätestatud juhul.</w:t>
      </w:r>
    </w:p>
    <w:p w14:paraId="26905EA6" w14:textId="77777777" w:rsidR="00130037" w:rsidRPr="001E23F0" w:rsidRDefault="00130037" w:rsidP="00130037">
      <w:pPr>
        <w:rPr>
          <w:rFonts w:ascii="Times New Roman" w:hAnsi="Times New Roman" w:cs="Times New Roman"/>
          <w:sz w:val="24"/>
          <w:szCs w:val="24"/>
        </w:rPr>
      </w:pPr>
    </w:p>
    <w:p w14:paraId="0B8BD309" w14:textId="3422C66F" w:rsidR="00130037" w:rsidRPr="001E23F0" w:rsidRDefault="00130037" w:rsidP="00130037">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4</w:t>
      </w:r>
      <w:r w:rsidR="00106058">
        <w:rPr>
          <w:rFonts w:ascii="Times New Roman" w:hAnsi="Times New Roman" w:cs="Times New Roman"/>
          <w:b/>
          <w:bCs/>
          <w:sz w:val="24"/>
          <w:szCs w:val="24"/>
        </w:rPr>
        <w:t>5</w:t>
      </w:r>
      <w:r w:rsidRPr="001E23F0">
        <w:rPr>
          <w:rFonts w:ascii="Times New Roman" w:hAnsi="Times New Roman" w:cs="Times New Roman"/>
          <w:b/>
          <w:bCs/>
          <w:sz w:val="24"/>
          <w:szCs w:val="24"/>
        </w:rPr>
        <w:t xml:space="preserve">. Materiaalsed vastuvõtutingimused taustakontrolli läbiviimisel ning </w:t>
      </w:r>
      <w:r w:rsidR="00997D33" w:rsidRPr="001E23F0">
        <w:rPr>
          <w:rFonts w:ascii="Times New Roman" w:hAnsi="Times New Roman" w:cs="Times New Roman"/>
          <w:b/>
          <w:bCs/>
          <w:sz w:val="24"/>
          <w:szCs w:val="24"/>
        </w:rPr>
        <w:t>rahvusvahelise kaitse või tagasisaatmise piirimenetluses</w:t>
      </w:r>
    </w:p>
    <w:p w14:paraId="0E2BB3C0" w14:textId="77777777" w:rsidR="00130037" w:rsidRPr="001E23F0" w:rsidRDefault="00130037" w:rsidP="00130037">
      <w:pPr>
        <w:jc w:val="both"/>
        <w:rPr>
          <w:rFonts w:ascii="Times New Roman" w:hAnsi="Times New Roman" w:cs="Times New Roman"/>
          <w:b/>
          <w:bCs/>
          <w:sz w:val="24"/>
          <w:szCs w:val="24"/>
        </w:rPr>
      </w:pPr>
    </w:p>
    <w:p w14:paraId="3D9B780F" w14:textId="06A33F9E"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 xml:space="preserve">(1) </w:t>
      </w:r>
      <w:r w:rsidR="00C60D6E" w:rsidRPr="3D45D796">
        <w:rPr>
          <w:rFonts w:ascii="Times New Roman" w:hAnsi="Times New Roman" w:cs="Times New Roman"/>
          <w:sz w:val="24"/>
          <w:szCs w:val="24"/>
        </w:rPr>
        <w:t xml:space="preserve">Politsei- ja Piirivalveameti </w:t>
      </w:r>
      <w:del w:id="172" w:author="Autor">
        <w:r w:rsidRPr="3D45D796" w:rsidDel="00C60D6E">
          <w:rPr>
            <w:rFonts w:ascii="Times New Roman" w:hAnsi="Times New Roman" w:cs="Times New Roman"/>
            <w:sz w:val="24"/>
            <w:szCs w:val="24"/>
          </w:rPr>
          <w:delText xml:space="preserve">ülesanne on vajaduse korral korraldada </w:delText>
        </w:r>
      </w:del>
      <w:ins w:id="173" w:author="Autor">
        <w:r w:rsidR="174CB2A4" w:rsidRPr="3D45D796">
          <w:rPr>
            <w:rFonts w:ascii="Times New Roman" w:hAnsi="Times New Roman" w:cs="Times New Roman"/>
            <w:sz w:val="24"/>
            <w:szCs w:val="24"/>
          </w:rPr>
          <w:t xml:space="preserve">korraldab vajaduse korral </w:t>
        </w:r>
      </w:ins>
      <w:r w:rsidR="00C60D6E" w:rsidRPr="3D45D796">
        <w:rPr>
          <w:rFonts w:ascii="Times New Roman" w:hAnsi="Times New Roman" w:cs="Times New Roman"/>
          <w:sz w:val="24"/>
          <w:szCs w:val="24"/>
        </w:rPr>
        <w:t>taotlejale ja välismaalasele, kelle suhtes tehakse taustakontrolli, rahvusvahelise kaitse piirimenetlust või tagasisaatmise piirimenetlust, järgmiste teenuste osutami</w:t>
      </w:r>
      <w:ins w:id="174" w:author="Autor">
        <w:r w:rsidR="4D772256" w:rsidRPr="3D45D796">
          <w:rPr>
            <w:rFonts w:ascii="Times New Roman" w:hAnsi="Times New Roman" w:cs="Times New Roman"/>
            <w:sz w:val="24"/>
            <w:szCs w:val="24"/>
          </w:rPr>
          <w:t>s</w:t>
        </w:r>
      </w:ins>
      <w:del w:id="175" w:author="Autor">
        <w:r w:rsidRPr="3D45D796" w:rsidDel="00C60D6E">
          <w:rPr>
            <w:rFonts w:ascii="Times New Roman" w:hAnsi="Times New Roman" w:cs="Times New Roman"/>
            <w:sz w:val="24"/>
            <w:szCs w:val="24"/>
          </w:rPr>
          <w:delText>n</w:delText>
        </w:r>
      </w:del>
      <w:r w:rsidR="00C60D6E" w:rsidRPr="3D45D796">
        <w:rPr>
          <w:rFonts w:ascii="Times New Roman" w:hAnsi="Times New Roman" w:cs="Times New Roman"/>
          <w:sz w:val="24"/>
          <w:szCs w:val="24"/>
        </w:rPr>
        <w:t>e:</w:t>
      </w:r>
    </w:p>
    <w:p w14:paraId="1059B0D8"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majutamine;</w:t>
      </w:r>
    </w:p>
    <w:p w14:paraId="5BE1F654"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varustamine toiduainetega või toitlustamine ning vajadusel varustamine esmavajalike riietus- ja muude tarbeesemete ning hügieenivahenditega;</w:t>
      </w:r>
    </w:p>
    <w:p w14:paraId="1F0F3730" w14:textId="34B00B62" w:rsidR="004F2E1A" w:rsidRPr="001E23F0" w:rsidRDefault="00130037" w:rsidP="004F2E1A">
      <w:pPr>
        <w:jc w:val="both"/>
        <w:rPr>
          <w:rFonts w:ascii="Times New Roman" w:hAnsi="Times New Roman" w:cs="Times New Roman"/>
          <w:sz w:val="24"/>
          <w:szCs w:val="24"/>
        </w:rPr>
      </w:pPr>
      <w:r w:rsidRPr="3D45D796">
        <w:rPr>
          <w:rFonts w:ascii="Times New Roman" w:hAnsi="Times New Roman" w:cs="Times New Roman"/>
          <w:sz w:val="24"/>
          <w:szCs w:val="24"/>
        </w:rPr>
        <w:t xml:space="preserve">3) </w:t>
      </w:r>
      <w:r w:rsidR="00793822" w:rsidRPr="3D45D796">
        <w:rPr>
          <w:rFonts w:ascii="Times New Roman" w:hAnsi="Times New Roman" w:cs="Times New Roman"/>
          <w:sz w:val="24"/>
          <w:szCs w:val="24"/>
        </w:rPr>
        <w:t>tervisekontroll</w:t>
      </w:r>
      <w:r w:rsidR="004F2E1A" w:rsidRPr="3D45D796">
        <w:rPr>
          <w:rFonts w:ascii="Times New Roman" w:hAnsi="Times New Roman" w:cs="Times New Roman"/>
          <w:sz w:val="24"/>
          <w:szCs w:val="24"/>
        </w:rPr>
        <w:t xml:space="preserve"> taustakontrolli ajal </w:t>
      </w:r>
      <w:commentRangeStart w:id="176"/>
      <w:r w:rsidR="004F2E1A" w:rsidRPr="3D45D796">
        <w:rPr>
          <w:rFonts w:ascii="Times New Roman" w:hAnsi="Times New Roman" w:cs="Times New Roman"/>
          <w:sz w:val="24"/>
          <w:szCs w:val="24"/>
        </w:rPr>
        <w:t xml:space="preserve">või </w:t>
      </w:r>
      <w:commentRangeEnd w:id="176"/>
      <w:r>
        <w:commentReference w:id="176"/>
      </w:r>
      <w:r w:rsidR="004F2E1A" w:rsidRPr="3D45D796">
        <w:rPr>
          <w:rFonts w:ascii="Times New Roman" w:hAnsi="Times New Roman" w:cs="Times New Roman"/>
          <w:sz w:val="24"/>
          <w:szCs w:val="24"/>
        </w:rPr>
        <w:t xml:space="preserve">kui see on rahvastiku tervise kaitse kaalutlustel vajalik; </w:t>
      </w:r>
    </w:p>
    <w:p w14:paraId="06B3E6A3" w14:textId="16562285" w:rsidR="00130037" w:rsidRPr="001E23F0" w:rsidRDefault="004F2E1A" w:rsidP="00130037">
      <w:pPr>
        <w:jc w:val="both"/>
        <w:rPr>
          <w:rFonts w:ascii="Times New Roman" w:hAnsi="Times New Roman" w:cs="Times New Roman"/>
          <w:sz w:val="24"/>
          <w:szCs w:val="24"/>
        </w:rPr>
      </w:pPr>
      <w:r w:rsidRPr="001E23F0">
        <w:rPr>
          <w:rFonts w:ascii="Times New Roman" w:hAnsi="Times New Roman" w:cs="Times New Roman"/>
          <w:sz w:val="24"/>
          <w:szCs w:val="24"/>
        </w:rPr>
        <w:t>4)</w:t>
      </w:r>
      <w:r w:rsidR="00793822" w:rsidRPr="001E23F0">
        <w:rPr>
          <w:rFonts w:ascii="Times New Roman" w:hAnsi="Times New Roman" w:cs="Times New Roman"/>
          <w:sz w:val="24"/>
          <w:szCs w:val="24"/>
        </w:rPr>
        <w:t xml:space="preserve"> </w:t>
      </w:r>
      <w:r w:rsidR="001F463C" w:rsidRPr="001E23F0">
        <w:rPr>
          <w:rFonts w:ascii="Times New Roman" w:hAnsi="Times New Roman" w:cs="Times New Roman"/>
          <w:sz w:val="24"/>
          <w:szCs w:val="24"/>
        </w:rPr>
        <w:t xml:space="preserve">vajalike </w:t>
      </w:r>
      <w:r w:rsidR="00130037" w:rsidRPr="001E23F0">
        <w:rPr>
          <w:rFonts w:ascii="Times New Roman" w:hAnsi="Times New Roman" w:cs="Times New Roman"/>
          <w:sz w:val="24"/>
          <w:szCs w:val="24"/>
        </w:rPr>
        <w:t>tervishoiuteenuste kättesaadavuse tagamine.</w:t>
      </w:r>
    </w:p>
    <w:p w14:paraId="3EA3A0D4" w14:textId="77777777" w:rsidR="00130037" w:rsidRPr="001E23F0" w:rsidRDefault="00130037" w:rsidP="00130037">
      <w:pPr>
        <w:jc w:val="both"/>
        <w:rPr>
          <w:rFonts w:ascii="Times New Roman" w:hAnsi="Times New Roman" w:cs="Times New Roman"/>
          <w:sz w:val="24"/>
          <w:szCs w:val="24"/>
        </w:rPr>
      </w:pPr>
    </w:p>
    <w:p w14:paraId="265DC5E6" w14:textId="313A76E5"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C60D6E">
        <w:rPr>
          <w:rFonts w:ascii="Times New Roman" w:hAnsi="Times New Roman" w:cs="Times New Roman"/>
          <w:sz w:val="24"/>
          <w:szCs w:val="24"/>
        </w:rPr>
        <w:t>2</w:t>
      </w:r>
      <w:r w:rsidRPr="001E23F0">
        <w:rPr>
          <w:rFonts w:ascii="Times New Roman" w:hAnsi="Times New Roman" w:cs="Times New Roman"/>
          <w:sz w:val="24"/>
          <w:szCs w:val="24"/>
        </w:rPr>
        <w:t>) Politsei- ja Piirivalveameti määratud majutuskohas viibides on keelatud omada esemeid, mis võivad ohustada isiku enda või teiste isikute elu või tervist või majutuskoha turvalisust.</w:t>
      </w:r>
    </w:p>
    <w:p w14:paraId="767DDD12" w14:textId="77777777" w:rsidR="00130037" w:rsidRPr="001E23F0" w:rsidRDefault="00130037" w:rsidP="00130037">
      <w:pPr>
        <w:jc w:val="both"/>
        <w:rPr>
          <w:rFonts w:ascii="Times New Roman" w:hAnsi="Times New Roman" w:cs="Times New Roman"/>
          <w:sz w:val="24"/>
          <w:szCs w:val="24"/>
        </w:rPr>
      </w:pPr>
    </w:p>
    <w:p w14:paraId="5596F78B" w14:textId="7902368F" w:rsidR="00130037"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(3) Politsei- ja Piirivalveameti peadirektor kinnitab käskkirjaga Politsei- ja Piirivalveameti määratud majutuskohas majutamise korra, milles sätestatakse vähemalt:</w:t>
      </w:r>
      <w:r w:rsidR="00130037" w:rsidRPr="00BC16BD">
        <w:rPr>
          <w:rFonts w:ascii="Times New Roman" w:hAnsi="Times New Roman" w:cs="Times New Roman"/>
        </w:rPr>
        <w:br/>
      </w:r>
      <w:r w:rsidRPr="21F1A12B">
        <w:rPr>
          <w:rFonts w:ascii="Times New Roman" w:hAnsi="Times New Roman" w:cs="Times New Roman"/>
          <w:sz w:val="24"/>
          <w:szCs w:val="24"/>
        </w:rPr>
        <w:t>1) majutuskohas viibimise ja sealt eemalviibimise kord, sealhulgas majutuskohas kohustusliku viibimise kellaajad;</w:t>
      </w:r>
    </w:p>
    <w:p w14:paraId="1BA38104"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külastamise kord;</w:t>
      </w:r>
    </w:p>
    <w:p w14:paraId="6A99310B"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3) vara ja ruumide kasutamise kord;</w:t>
      </w:r>
    </w:p>
    <w:p w14:paraId="11FB74DA"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4) esemete loetelu, mis on majutuskohas keelatud.</w:t>
      </w:r>
    </w:p>
    <w:p w14:paraId="76BE7A5A" w14:textId="77777777" w:rsidR="00130037" w:rsidRPr="001E23F0" w:rsidRDefault="00130037" w:rsidP="00130037">
      <w:pPr>
        <w:jc w:val="both"/>
        <w:rPr>
          <w:rFonts w:ascii="Times New Roman" w:hAnsi="Times New Roman" w:cs="Times New Roman"/>
          <w:sz w:val="24"/>
          <w:szCs w:val="24"/>
        </w:rPr>
      </w:pPr>
      <w:commentRangeStart w:id="177"/>
    </w:p>
    <w:p w14:paraId="0468C084" w14:textId="64F3F200"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w:t>
      </w:r>
      <w:r w:rsidR="00C60D6E" w:rsidRPr="3D45D796">
        <w:rPr>
          <w:rFonts w:ascii="Times New Roman" w:hAnsi="Times New Roman" w:cs="Times New Roman"/>
          <w:sz w:val="24"/>
          <w:szCs w:val="24"/>
        </w:rPr>
        <w:t>4</w:t>
      </w:r>
      <w:r w:rsidRPr="3D45D796">
        <w:rPr>
          <w:rFonts w:ascii="Times New Roman" w:hAnsi="Times New Roman" w:cs="Times New Roman"/>
          <w:sz w:val="24"/>
          <w:szCs w:val="24"/>
        </w:rPr>
        <w:t>) Politsei- ja Piirivalveamet võib käesoleva paragrahvi lõike 1</w:t>
      </w:r>
      <w:r w:rsidR="002A50AC" w:rsidRPr="3D45D796">
        <w:rPr>
          <w:rFonts w:ascii="Times New Roman" w:hAnsi="Times New Roman" w:cs="Times New Roman"/>
          <w:sz w:val="24"/>
          <w:szCs w:val="24"/>
        </w:rPr>
        <w:t xml:space="preserve"> punktides 1 ja 2</w:t>
      </w:r>
      <w:r w:rsidRPr="3D45D796">
        <w:rPr>
          <w:rFonts w:ascii="Times New Roman" w:hAnsi="Times New Roman" w:cs="Times New Roman"/>
          <w:sz w:val="24"/>
          <w:szCs w:val="24"/>
        </w:rPr>
        <w:t xml:space="preserve"> sätestatud ülesan</w:t>
      </w:r>
      <w:r w:rsidR="002A50AC" w:rsidRPr="3D45D796">
        <w:rPr>
          <w:rFonts w:ascii="Times New Roman" w:hAnsi="Times New Roman" w:cs="Times New Roman"/>
          <w:sz w:val="24"/>
          <w:szCs w:val="24"/>
        </w:rPr>
        <w:t>de</w:t>
      </w:r>
      <w:r w:rsidRPr="3D45D796">
        <w:rPr>
          <w:rFonts w:ascii="Times New Roman" w:hAnsi="Times New Roman" w:cs="Times New Roman"/>
          <w:sz w:val="24"/>
          <w:szCs w:val="24"/>
        </w:rPr>
        <w:t xml:space="preserve"> </w:t>
      </w:r>
      <w:r w:rsidR="002A50AC" w:rsidRPr="3D45D796">
        <w:rPr>
          <w:rFonts w:ascii="Times New Roman" w:hAnsi="Times New Roman" w:cs="Times New Roman"/>
          <w:sz w:val="24"/>
          <w:szCs w:val="24"/>
        </w:rPr>
        <w:t>täitmise</w:t>
      </w:r>
      <w:r w:rsidRPr="3D45D796">
        <w:rPr>
          <w:rFonts w:ascii="Times New Roman" w:hAnsi="Times New Roman" w:cs="Times New Roman"/>
          <w:sz w:val="24"/>
          <w:szCs w:val="24"/>
        </w:rPr>
        <w:t xml:space="preserve"> halduskoostöö seaduses sätestatud korras sõlmitud halduslepingu alusel üle anda füüsilisest isikust ettevõtjale või juriidilisele isikule.</w:t>
      </w:r>
      <w:r w:rsidR="00694569" w:rsidRPr="3D45D796">
        <w:rPr>
          <w:rFonts w:ascii="Times New Roman" w:hAnsi="Times New Roman" w:cs="Times New Roman"/>
          <w:sz w:val="24"/>
          <w:szCs w:val="24"/>
        </w:rPr>
        <w:t xml:space="preserve"> Halduslepingu alusel üleantud ülesannetega kaasnevad käesolevas seaduses sätestatud õigused ja kohustused ning vastutus.</w:t>
      </w:r>
      <w:commentRangeEnd w:id="177"/>
      <w:r>
        <w:commentReference w:id="177"/>
      </w:r>
    </w:p>
    <w:p w14:paraId="44B83AD3" w14:textId="77777777" w:rsidR="003349D9" w:rsidRPr="001E23F0" w:rsidRDefault="003349D9" w:rsidP="00130037">
      <w:pPr>
        <w:jc w:val="both"/>
        <w:rPr>
          <w:rFonts w:ascii="Times New Roman" w:hAnsi="Times New Roman" w:cs="Times New Roman"/>
          <w:sz w:val="24"/>
          <w:szCs w:val="24"/>
        </w:rPr>
      </w:pPr>
    </w:p>
    <w:p w14:paraId="08E2366D" w14:textId="4A2F4B50" w:rsidR="003349D9" w:rsidRPr="001E23F0" w:rsidRDefault="003349D9"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2E5166">
        <w:rPr>
          <w:rFonts w:ascii="Times New Roman" w:hAnsi="Times New Roman" w:cs="Times New Roman"/>
          <w:sz w:val="24"/>
          <w:szCs w:val="24"/>
        </w:rPr>
        <w:t>5</w:t>
      </w:r>
      <w:r w:rsidRPr="001E23F0">
        <w:rPr>
          <w:rFonts w:ascii="Times New Roman" w:hAnsi="Times New Roman" w:cs="Times New Roman"/>
          <w:sz w:val="24"/>
          <w:szCs w:val="24"/>
        </w:rPr>
        <w:t>) Kui käesoleva paragrahvi lõikes 1 nimetatud välismaalase majutamine Politsei- ja Piirivalveameti määratud majutuskohas turvalisuse või muul</w:t>
      </w:r>
      <w:r w:rsidR="006703BB">
        <w:rPr>
          <w:rFonts w:ascii="Times New Roman" w:hAnsi="Times New Roman" w:cs="Times New Roman"/>
          <w:sz w:val="24"/>
          <w:szCs w:val="24"/>
        </w:rPr>
        <w:t xml:space="preserve"> mõjuval</w:t>
      </w:r>
      <w:r w:rsidRPr="001E23F0">
        <w:rPr>
          <w:rFonts w:ascii="Times New Roman" w:hAnsi="Times New Roman" w:cs="Times New Roman"/>
          <w:sz w:val="24"/>
          <w:szCs w:val="24"/>
        </w:rPr>
        <w:t xml:space="preserve"> põhjusel ei ole võimalik või on oluliselt raskendatud, võib teda kooskõlastatult materiaalsete vastuvõtutingimuste osutajaga majutada Politsei- ja Piirivalveameti järelevalve all rahvusvahelise kaitse taotlejate majutuskeskuses või muus taotlejate majutamiseks kohandatud asukohas.</w:t>
      </w:r>
    </w:p>
    <w:bookmarkEnd w:id="169"/>
    <w:p w14:paraId="41AE3822" w14:textId="77777777" w:rsidR="00130037" w:rsidRPr="001E23F0" w:rsidRDefault="00130037" w:rsidP="00130037">
      <w:pPr>
        <w:rPr>
          <w:rFonts w:ascii="Times New Roman" w:hAnsi="Times New Roman" w:cs="Times New Roman"/>
          <w:sz w:val="24"/>
          <w:szCs w:val="24"/>
        </w:rPr>
      </w:pPr>
    </w:p>
    <w:p w14:paraId="53AC4252" w14:textId="25238B89" w:rsidR="00130037" w:rsidRPr="001E23F0" w:rsidRDefault="00130037" w:rsidP="00130037">
      <w:pPr>
        <w:rPr>
          <w:rFonts w:ascii="Times New Roman" w:hAnsi="Times New Roman" w:cs="Times New Roman"/>
          <w:b/>
          <w:bCs/>
          <w:sz w:val="24"/>
          <w:szCs w:val="24"/>
        </w:rPr>
      </w:pPr>
      <w:bookmarkStart w:id="178" w:name="_Hlk191030960"/>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4</w:t>
      </w:r>
      <w:r w:rsidR="00106058">
        <w:rPr>
          <w:rFonts w:ascii="Times New Roman" w:hAnsi="Times New Roman" w:cs="Times New Roman"/>
          <w:b/>
          <w:bCs/>
          <w:sz w:val="24"/>
          <w:szCs w:val="24"/>
        </w:rPr>
        <w:t>6</w:t>
      </w:r>
      <w:r w:rsidRPr="001E23F0">
        <w:rPr>
          <w:rFonts w:ascii="Times New Roman" w:hAnsi="Times New Roman" w:cs="Times New Roman"/>
          <w:b/>
          <w:bCs/>
          <w:sz w:val="24"/>
          <w:szCs w:val="24"/>
        </w:rPr>
        <w:t xml:space="preserve">. </w:t>
      </w:r>
      <w:r w:rsidR="00CD64AA" w:rsidRPr="001E23F0">
        <w:rPr>
          <w:rFonts w:ascii="Times New Roman" w:hAnsi="Times New Roman" w:cs="Times New Roman"/>
          <w:b/>
          <w:bCs/>
          <w:sz w:val="24"/>
          <w:szCs w:val="24"/>
        </w:rPr>
        <w:t>Alaealise ja perekondade majutamine</w:t>
      </w:r>
    </w:p>
    <w:p w14:paraId="1279390E" w14:textId="77777777" w:rsidR="00130037" w:rsidRPr="001E23F0" w:rsidRDefault="00130037" w:rsidP="00130037">
      <w:pPr>
        <w:rPr>
          <w:rFonts w:ascii="Times New Roman" w:hAnsi="Times New Roman" w:cs="Times New Roman"/>
          <w:b/>
          <w:bCs/>
          <w:sz w:val="24"/>
          <w:szCs w:val="24"/>
        </w:rPr>
      </w:pPr>
    </w:p>
    <w:p w14:paraId="4F8E8BD4" w14:textId="75EE5C54"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Perekonnaliikmed majutatakse</w:t>
      </w:r>
      <w:r w:rsidR="00AC6417">
        <w:rPr>
          <w:rFonts w:ascii="Times New Roman" w:hAnsi="Times New Roman" w:cs="Times New Roman"/>
          <w:sz w:val="24"/>
          <w:szCs w:val="24"/>
        </w:rPr>
        <w:t xml:space="preserve"> nende nõusolekul</w:t>
      </w:r>
      <w:r w:rsidRPr="001E23F0">
        <w:rPr>
          <w:rFonts w:ascii="Times New Roman" w:hAnsi="Times New Roman" w:cs="Times New Roman"/>
          <w:sz w:val="24"/>
          <w:szCs w:val="24"/>
        </w:rPr>
        <w:t xml:space="preserve"> kokku</w:t>
      </w:r>
      <w:r w:rsidR="00CD64AA" w:rsidRPr="001E23F0">
        <w:rPr>
          <w:rFonts w:ascii="Times New Roman" w:hAnsi="Times New Roman" w:cs="Times New Roman"/>
          <w:sz w:val="24"/>
          <w:szCs w:val="24"/>
        </w:rPr>
        <w:t>.</w:t>
      </w:r>
      <w:r w:rsidR="009A10B3">
        <w:rPr>
          <w:rFonts w:ascii="Times New Roman" w:hAnsi="Times New Roman" w:cs="Times New Roman"/>
          <w:sz w:val="24"/>
          <w:szCs w:val="24"/>
        </w:rPr>
        <w:t xml:space="preserve"> </w:t>
      </w:r>
      <w:r w:rsidR="009A10B3" w:rsidRPr="009A10B3">
        <w:rPr>
          <w:rFonts w:ascii="Times New Roman" w:hAnsi="Times New Roman" w:cs="Times New Roman"/>
          <w:sz w:val="24"/>
          <w:szCs w:val="24"/>
        </w:rPr>
        <w:t>Perekonna privaatsus tagatakse võimalikult suurel määral.</w:t>
      </w:r>
    </w:p>
    <w:p w14:paraId="2A971145" w14:textId="77777777" w:rsidR="00130037" w:rsidRPr="001E23F0" w:rsidRDefault="00130037" w:rsidP="00130037">
      <w:pPr>
        <w:jc w:val="both"/>
        <w:rPr>
          <w:rFonts w:ascii="Times New Roman" w:hAnsi="Times New Roman" w:cs="Times New Roman"/>
          <w:sz w:val="24"/>
          <w:szCs w:val="24"/>
        </w:rPr>
      </w:pPr>
    </w:p>
    <w:p w14:paraId="007E41F6"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Taotleja alaealine laps või alaealine taotleja majutatakse koos oma vanema, tema vallalise alaealise õe või venna või eestkostja või muu vastutava täisealise isikuga tingimusel, et see on alaealise huvides.</w:t>
      </w:r>
    </w:p>
    <w:p w14:paraId="7EBF18D2" w14:textId="77777777" w:rsidR="001F463C" w:rsidRPr="001E23F0" w:rsidRDefault="001F463C" w:rsidP="00130037">
      <w:pPr>
        <w:jc w:val="both"/>
        <w:rPr>
          <w:rFonts w:ascii="Times New Roman" w:hAnsi="Times New Roman" w:cs="Times New Roman"/>
          <w:sz w:val="24"/>
          <w:szCs w:val="24"/>
        </w:rPr>
      </w:pPr>
    </w:p>
    <w:p w14:paraId="25D71BC9" w14:textId="36FD0BA0" w:rsidR="001F463C" w:rsidRDefault="001F463C" w:rsidP="00130037">
      <w:pPr>
        <w:jc w:val="both"/>
        <w:rPr>
          <w:rFonts w:ascii="Times New Roman" w:hAnsi="Times New Roman" w:cs="Times New Roman"/>
          <w:sz w:val="24"/>
          <w:szCs w:val="24"/>
        </w:rPr>
      </w:pPr>
      <w:r w:rsidRPr="001E23F0">
        <w:rPr>
          <w:rFonts w:ascii="Times New Roman" w:hAnsi="Times New Roman" w:cs="Times New Roman"/>
          <w:sz w:val="24"/>
          <w:szCs w:val="24"/>
        </w:rPr>
        <w:t>(3) Alaealise majutamisel</w:t>
      </w:r>
      <w:r w:rsidR="00E02632"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tagatakse talle võimalus vaba aja tegevuseks, sealhulgas eakohasteks mängudeks ja huvitegevuseks ning tegevuseks vabas õhus.</w:t>
      </w:r>
    </w:p>
    <w:p w14:paraId="3F77B016" w14:textId="77777777" w:rsidR="00F30AE6" w:rsidRDefault="00F30AE6" w:rsidP="00130037">
      <w:pPr>
        <w:jc w:val="both"/>
        <w:rPr>
          <w:rFonts w:ascii="Times New Roman" w:hAnsi="Times New Roman" w:cs="Times New Roman"/>
          <w:sz w:val="24"/>
          <w:szCs w:val="24"/>
        </w:rPr>
      </w:pPr>
    </w:p>
    <w:p w14:paraId="6A1763E4" w14:textId="3CC8B47E" w:rsidR="00F30AE6" w:rsidRPr="001E23F0" w:rsidRDefault="00F30AE6" w:rsidP="00F30AE6">
      <w:pPr>
        <w:jc w:val="both"/>
        <w:rPr>
          <w:rFonts w:ascii="Times New Roman" w:hAnsi="Times New Roman" w:cs="Times New Roman"/>
          <w:sz w:val="24"/>
          <w:szCs w:val="24"/>
        </w:rPr>
      </w:pPr>
      <w:r>
        <w:rPr>
          <w:rFonts w:ascii="Times New Roman" w:hAnsi="Times New Roman" w:cs="Times New Roman"/>
          <w:sz w:val="24"/>
          <w:szCs w:val="24"/>
        </w:rPr>
        <w:t>(4)</w:t>
      </w:r>
      <w:r w:rsidRPr="001E23F0">
        <w:rPr>
          <w:rFonts w:ascii="Times New Roman" w:hAnsi="Times New Roman" w:cs="Times New Roman"/>
          <w:sz w:val="24"/>
          <w:szCs w:val="24"/>
        </w:rPr>
        <w:t xml:space="preserve"> </w:t>
      </w:r>
      <w:r>
        <w:rPr>
          <w:rFonts w:ascii="Times New Roman" w:hAnsi="Times New Roman" w:cs="Times New Roman"/>
          <w:sz w:val="24"/>
          <w:szCs w:val="24"/>
        </w:rPr>
        <w:t>S</w:t>
      </w:r>
      <w:r w:rsidRPr="001E23F0">
        <w:rPr>
          <w:rFonts w:ascii="Times New Roman" w:hAnsi="Times New Roman" w:cs="Times New Roman"/>
          <w:sz w:val="24"/>
          <w:szCs w:val="24"/>
        </w:rPr>
        <w:t>aatjata alaealine majutatakse täiskasvanutest eraldi.</w:t>
      </w:r>
    </w:p>
    <w:bookmarkEnd w:id="178"/>
    <w:p w14:paraId="06B52F32" w14:textId="77777777" w:rsidR="00130037" w:rsidRPr="001E23F0" w:rsidRDefault="00130037" w:rsidP="00130037">
      <w:pPr>
        <w:rPr>
          <w:rFonts w:ascii="Times New Roman" w:hAnsi="Times New Roman" w:cs="Times New Roman"/>
          <w:sz w:val="24"/>
          <w:szCs w:val="24"/>
        </w:rPr>
      </w:pPr>
    </w:p>
    <w:p w14:paraId="6FE046D0" w14:textId="21E083DD" w:rsidR="00130037" w:rsidRPr="001E23F0" w:rsidRDefault="00130037" w:rsidP="00130037">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4</w:t>
      </w:r>
      <w:r w:rsidR="00106058">
        <w:rPr>
          <w:rFonts w:ascii="Times New Roman" w:hAnsi="Times New Roman" w:cs="Times New Roman"/>
          <w:b/>
          <w:bCs/>
          <w:sz w:val="24"/>
          <w:szCs w:val="24"/>
        </w:rPr>
        <w:t>7</w:t>
      </w:r>
      <w:r w:rsidRPr="001E23F0">
        <w:rPr>
          <w:rFonts w:ascii="Times New Roman" w:hAnsi="Times New Roman" w:cs="Times New Roman"/>
          <w:b/>
          <w:bCs/>
          <w:sz w:val="24"/>
          <w:szCs w:val="24"/>
        </w:rPr>
        <w:t>. Rahaline toetus ja selle määrad</w:t>
      </w:r>
    </w:p>
    <w:p w14:paraId="0A098101" w14:textId="77777777" w:rsidR="00130037" w:rsidRPr="001E23F0" w:rsidRDefault="00130037" w:rsidP="00130037">
      <w:pPr>
        <w:jc w:val="both"/>
        <w:rPr>
          <w:rFonts w:ascii="Times New Roman" w:hAnsi="Times New Roman" w:cs="Times New Roman"/>
          <w:b/>
          <w:bCs/>
          <w:sz w:val="24"/>
          <w:szCs w:val="24"/>
        </w:rPr>
      </w:pPr>
    </w:p>
    <w:p w14:paraId="0E5201CE" w14:textId="3E87BF89" w:rsidR="00130037" w:rsidRPr="001E23F0" w:rsidRDefault="21F1A12B" w:rsidP="00130037">
      <w:pPr>
        <w:jc w:val="both"/>
        <w:rPr>
          <w:rFonts w:ascii="Times New Roman" w:hAnsi="Times New Roman" w:cs="Times New Roman"/>
          <w:sz w:val="24"/>
          <w:szCs w:val="24"/>
        </w:rPr>
      </w:pPr>
      <w:r w:rsidRPr="21F1A12B">
        <w:rPr>
          <w:rFonts w:ascii="Times New Roman" w:hAnsi="Times New Roman" w:cs="Times New Roman"/>
          <w:sz w:val="24"/>
          <w:szCs w:val="24"/>
        </w:rPr>
        <w:t>(1) Majutuskohas elava taotleja varustamise toiduainetega või toitlustamise ja varustamise esmavajalike riietus- ja muude tarbeesemete ning hügieenivahenditega, võib asendada rahalise toetusega.</w:t>
      </w:r>
      <w:r w:rsidR="00130037" w:rsidRPr="00BC16BD">
        <w:rPr>
          <w:rFonts w:ascii="Times New Roman" w:hAnsi="Times New Roman" w:cs="Times New Roman"/>
        </w:rPr>
        <w:br/>
      </w:r>
    </w:p>
    <w:p w14:paraId="7B1C0796" w14:textId="1FBFFE5C"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A31564">
        <w:rPr>
          <w:rFonts w:ascii="Times New Roman" w:hAnsi="Times New Roman" w:cs="Times New Roman"/>
          <w:sz w:val="24"/>
          <w:szCs w:val="24"/>
        </w:rPr>
        <w:t>2</w:t>
      </w:r>
      <w:r w:rsidRPr="001E23F0">
        <w:rPr>
          <w:rFonts w:ascii="Times New Roman" w:hAnsi="Times New Roman" w:cs="Times New Roman"/>
          <w:sz w:val="24"/>
          <w:szCs w:val="24"/>
        </w:rPr>
        <w:t>) Taotlejale makstav rahaline toetus on võrdne kehtiva minimaalsetest tarbimiskulutustest lähtuva toimetulekupiiriga.</w:t>
      </w:r>
    </w:p>
    <w:p w14:paraId="7D5BF7D4" w14:textId="77777777" w:rsidR="00130037" w:rsidRPr="001E23F0" w:rsidRDefault="00130037" w:rsidP="00130037">
      <w:pPr>
        <w:jc w:val="both"/>
        <w:rPr>
          <w:rFonts w:ascii="Times New Roman" w:hAnsi="Times New Roman" w:cs="Times New Roman"/>
          <w:sz w:val="24"/>
          <w:szCs w:val="24"/>
        </w:rPr>
      </w:pPr>
    </w:p>
    <w:p w14:paraId="21BDAF33" w14:textId="132124B5" w:rsidR="002E5166" w:rsidRDefault="00130037" w:rsidP="002E5166">
      <w:pPr>
        <w:jc w:val="both"/>
        <w:rPr>
          <w:rFonts w:ascii="Times New Roman" w:hAnsi="Times New Roman" w:cs="Times New Roman"/>
          <w:sz w:val="24"/>
          <w:szCs w:val="24"/>
        </w:rPr>
      </w:pPr>
      <w:r w:rsidRPr="001E23F0">
        <w:rPr>
          <w:rFonts w:ascii="Times New Roman" w:hAnsi="Times New Roman" w:cs="Times New Roman"/>
          <w:sz w:val="24"/>
          <w:szCs w:val="24"/>
        </w:rPr>
        <w:t>(</w:t>
      </w:r>
      <w:r w:rsidR="00A31564">
        <w:rPr>
          <w:rFonts w:ascii="Times New Roman" w:hAnsi="Times New Roman" w:cs="Times New Roman"/>
          <w:sz w:val="24"/>
          <w:szCs w:val="24"/>
        </w:rPr>
        <w:t>3</w:t>
      </w:r>
      <w:r w:rsidRPr="001E23F0">
        <w:rPr>
          <w:rFonts w:ascii="Times New Roman" w:hAnsi="Times New Roman" w:cs="Times New Roman"/>
          <w:sz w:val="24"/>
          <w:szCs w:val="24"/>
        </w:rPr>
        <w:t xml:space="preserve">) </w:t>
      </w:r>
      <w:r w:rsidR="002E5166" w:rsidRPr="002E5166">
        <w:rPr>
          <w:rFonts w:ascii="Times New Roman" w:hAnsi="Times New Roman" w:cs="Times New Roman"/>
          <w:sz w:val="24"/>
          <w:szCs w:val="24"/>
        </w:rPr>
        <w:t>Perekonna teise ja iga järgmise täisealise liikme toimetulekupiir on 80 protsenti perekonna esimese liikme toimetulekupiirist.</w:t>
      </w:r>
      <w:r w:rsidR="002E5166">
        <w:rPr>
          <w:rFonts w:ascii="Times New Roman" w:hAnsi="Times New Roman" w:cs="Times New Roman"/>
          <w:sz w:val="24"/>
          <w:szCs w:val="24"/>
        </w:rPr>
        <w:t xml:space="preserve"> </w:t>
      </w:r>
      <w:r w:rsidR="002E5166" w:rsidRPr="002E5166">
        <w:rPr>
          <w:rFonts w:ascii="Times New Roman" w:hAnsi="Times New Roman" w:cs="Times New Roman"/>
          <w:sz w:val="24"/>
          <w:szCs w:val="24"/>
        </w:rPr>
        <w:t>Perekonna iga lapse toimetulekupiir on 120 protsenti perekonna esimese liikme toimetulekupiirist</w:t>
      </w:r>
      <w:r w:rsidR="002E5166">
        <w:rPr>
          <w:rFonts w:ascii="Times New Roman" w:hAnsi="Times New Roman" w:cs="Times New Roman"/>
          <w:sz w:val="24"/>
          <w:szCs w:val="24"/>
        </w:rPr>
        <w:t xml:space="preserve">. </w:t>
      </w:r>
      <w:r w:rsidR="002E5166" w:rsidRPr="001E23F0">
        <w:rPr>
          <w:rFonts w:ascii="Times New Roman" w:hAnsi="Times New Roman" w:cs="Times New Roman"/>
          <w:sz w:val="24"/>
          <w:szCs w:val="24"/>
        </w:rPr>
        <w:t>Toetust makstakse üksnes taotlejast perekonnaliikmele.</w:t>
      </w:r>
    </w:p>
    <w:p w14:paraId="3E396FB6" w14:textId="77777777" w:rsidR="00A31564" w:rsidRDefault="00A31564" w:rsidP="002E5166">
      <w:pPr>
        <w:jc w:val="both"/>
        <w:rPr>
          <w:rFonts w:ascii="Times New Roman" w:hAnsi="Times New Roman" w:cs="Times New Roman"/>
          <w:sz w:val="24"/>
          <w:szCs w:val="24"/>
        </w:rPr>
      </w:pPr>
    </w:p>
    <w:p w14:paraId="32843986" w14:textId="3E21A9F2" w:rsidR="00A31564" w:rsidRPr="001E23F0" w:rsidRDefault="00A31564" w:rsidP="00A31564">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4</w:t>
      </w:r>
      <w:r w:rsidRPr="001E23F0">
        <w:rPr>
          <w:rFonts w:ascii="Times New Roman" w:hAnsi="Times New Roman" w:cs="Times New Roman"/>
          <w:sz w:val="24"/>
          <w:szCs w:val="24"/>
        </w:rPr>
        <w:t>) Väljaspool majutuskohta elavale taotlejale ei maksta rahalist toetust.</w:t>
      </w:r>
    </w:p>
    <w:p w14:paraId="159F9643" w14:textId="77777777" w:rsidR="00A31564" w:rsidRPr="001E23F0" w:rsidRDefault="00A31564" w:rsidP="00A31564">
      <w:pPr>
        <w:jc w:val="both"/>
        <w:rPr>
          <w:rFonts w:ascii="Times New Roman" w:hAnsi="Times New Roman" w:cs="Times New Roman"/>
          <w:sz w:val="24"/>
          <w:szCs w:val="24"/>
        </w:rPr>
      </w:pPr>
    </w:p>
    <w:p w14:paraId="26543962" w14:textId="7F53F9DA" w:rsidR="00A31564" w:rsidRPr="001E23F0" w:rsidRDefault="00A31564" w:rsidP="00A31564">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5</w:t>
      </w:r>
      <w:r w:rsidRPr="001E23F0">
        <w:rPr>
          <w:rFonts w:ascii="Times New Roman" w:hAnsi="Times New Roman" w:cs="Times New Roman"/>
          <w:sz w:val="24"/>
          <w:szCs w:val="24"/>
        </w:rPr>
        <w:t>) Majutuskohas elavale taotlejale, kes töötab, ei maksta rahalist toetust.</w:t>
      </w:r>
    </w:p>
    <w:p w14:paraId="4C3F8769" w14:textId="53A51528" w:rsidR="00130037" w:rsidRPr="001E23F0" w:rsidRDefault="00130037" w:rsidP="00130037">
      <w:pPr>
        <w:jc w:val="both"/>
        <w:rPr>
          <w:rFonts w:ascii="Times New Roman" w:hAnsi="Times New Roman" w:cs="Times New Roman"/>
          <w:sz w:val="24"/>
          <w:szCs w:val="24"/>
        </w:rPr>
      </w:pPr>
    </w:p>
    <w:p w14:paraId="3C3AA9AD" w14:textId="0016AAE4" w:rsidR="00130037" w:rsidRPr="001E23F0" w:rsidRDefault="00130037" w:rsidP="00130037">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4</w:t>
      </w:r>
      <w:r w:rsidR="00106058">
        <w:rPr>
          <w:rFonts w:ascii="Times New Roman" w:hAnsi="Times New Roman" w:cs="Times New Roman"/>
          <w:b/>
          <w:bCs/>
          <w:sz w:val="24"/>
          <w:szCs w:val="24"/>
        </w:rPr>
        <w:t>8</w:t>
      </w:r>
      <w:r w:rsidRPr="001E23F0">
        <w:rPr>
          <w:rFonts w:ascii="Times New Roman" w:hAnsi="Times New Roman" w:cs="Times New Roman"/>
          <w:b/>
          <w:bCs/>
          <w:sz w:val="24"/>
          <w:szCs w:val="24"/>
        </w:rPr>
        <w:t>. Materiaalsete vastuvõtutingimuste piiramine</w:t>
      </w:r>
    </w:p>
    <w:p w14:paraId="318C2638" w14:textId="77777777" w:rsidR="00130037" w:rsidRPr="001E23F0" w:rsidRDefault="00130037" w:rsidP="00130037">
      <w:pPr>
        <w:rPr>
          <w:rFonts w:ascii="Times New Roman" w:hAnsi="Times New Roman" w:cs="Times New Roman"/>
          <w:b/>
          <w:bCs/>
          <w:sz w:val="24"/>
          <w:szCs w:val="24"/>
        </w:rPr>
      </w:pPr>
    </w:p>
    <w:p w14:paraId="68A2FA0C"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Käesolevas seaduses sätestatud materiaalseid vastuvõtutingimusi võib piirata, kui taotleja:</w:t>
      </w:r>
    </w:p>
    <w:p w14:paraId="4F5F980B" w14:textId="00A69119"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r w:rsidR="001D09BA" w:rsidRPr="001E23F0">
        <w:rPr>
          <w:rFonts w:ascii="Times New Roman" w:hAnsi="Times New Roman" w:cs="Times New Roman"/>
          <w:sz w:val="24"/>
          <w:szCs w:val="24"/>
        </w:rPr>
        <w:t xml:space="preserve">on põgenenud, eelkõige kui ta on </w:t>
      </w:r>
      <w:r w:rsidRPr="001E23F0">
        <w:rPr>
          <w:rFonts w:ascii="Times New Roman" w:hAnsi="Times New Roman" w:cs="Times New Roman"/>
          <w:sz w:val="24"/>
          <w:szCs w:val="24"/>
        </w:rPr>
        <w:t>lahku</w:t>
      </w:r>
      <w:r w:rsidR="001D09BA" w:rsidRPr="001E23F0">
        <w:rPr>
          <w:rFonts w:ascii="Times New Roman" w:hAnsi="Times New Roman" w:cs="Times New Roman"/>
          <w:sz w:val="24"/>
          <w:szCs w:val="24"/>
        </w:rPr>
        <w:t>nud</w:t>
      </w:r>
      <w:r w:rsidRPr="001E23F0">
        <w:rPr>
          <w:rFonts w:ascii="Times New Roman" w:hAnsi="Times New Roman" w:cs="Times New Roman"/>
          <w:sz w:val="24"/>
          <w:szCs w:val="24"/>
        </w:rPr>
        <w:t xml:space="preserve"> loa</w:t>
      </w:r>
      <w:r w:rsidR="001D09BA" w:rsidRPr="001E23F0">
        <w:rPr>
          <w:rFonts w:ascii="Times New Roman" w:hAnsi="Times New Roman" w:cs="Times New Roman"/>
          <w:sz w:val="24"/>
          <w:szCs w:val="24"/>
        </w:rPr>
        <w:t xml:space="preserve"> või teavituseta</w:t>
      </w:r>
      <w:r w:rsidR="00D97842" w:rsidRPr="001E23F0">
        <w:rPr>
          <w:rFonts w:ascii="Times New Roman" w:hAnsi="Times New Roman" w:cs="Times New Roman"/>
          <w:sz w:val="24"/>
          <w:szCs w:val="24"/>
        </w:rPr>
        <w:t xml:space="preserve"> enda</w:t>
      </w:r>
      <w:r w:rsidRPr="001E23F0">
        <w:rPr>
          <w:rFonts w:ascii="Times New Roman" w:hAnsi="Times New Roman" w:cs="Times New Roman"/>
          <w:sz w:val="24"/>
          <w:szCs w:val="24"/>
        </w:rPr>
        <w:t xml:space="preserve"> majutuskoha </w:t>
      </w:r>
      <w:r w:rsidR="00C34762">
        <w:rPr>
          <w:rFonts w:ascii="Times New Roman" w:hAnsi="Times New Roman" w:cs="Times New Roman"/>
          <w:sz w:val="24"/>
          <w:szCs w:val="24"/>
        </w:rPr>
        <w:t>maakonna</w:t>
      </w:r>
      <w:r w:rsidRPr="001E23F0">
        <w:rPr>
          <w:rFonts w:ascii="Times New Roman" w:hAnsi="Times New Roman" w:cs="Times New Roman"/>
          <w:sz w:val="24"/>
          <w:szCs w:val="24"/>
        </w:rPr>
        <w:t xml:space="preserve"> territooriumilt või talle </w:t>
      </w:r>
      <w:r w:rsidR="00D97842" w:rsidRPr="001E23F0">
        <w:rPr>
          <w:rFonts w:ascii="Times New Roman" w:hAnsi="Times New Roman" w:cs="Times New Roman"/>
          <w:sz w:val="24"/>
          <w:szCs w:val="24"/>
        </w:rPr>
        <w:t xml:space="preserve">järelevalvemeetmena kindlaksmääratud </w:t>
      </w:r>
      <w:r w:rsidR="003938B9" w:rsidRPr="001E23F0">
        <w:rPr>
          <w:rFonts w:ascii="Times New Roman" w:hAnsi="Times New Roman" w:cs="Times New Roman"/>
          <w:sz w:val="24"/>
          <w:szCs w:val="24"/>
        </w:rPr>
        <w:t>asu</w:t>
      </w:r>
      <w:r w:rsidR="00D97842" w:rsidRPr="001E23F0">
        <w:rPr>
          <w:rFonts w:ascii="Times New Roman" w:hAnsi="Times New Roman" w:cs="Times New Roman"/>
          <w:sz w:val="24"/>
          <w:szCs w:val="24"/>
        </w:rPr>
        <w:t>kohast</w:t>
      </w:r>
      <w:r w:rsidR="001D09BA" w:rsidRPr="001E23F0">
        <w:rPr>
          <w:rFonts w:ascii="Times New Roman" w:hAnsi="Times New Roman" w:cs="Times New Roman"/>
          <w:sz w:val="24"/>
          <w:szCs w:val="24"/>
        </w:rPr>
        <w:t xml:space="preserve"> või on muutunud muul moel haldusorganile kättesaamatuks</w:t>
      </w:r>
      <w:r w:rsidRPr="001E23F0">
        <w:rPr>
          <w:rFonts w:ascii="Times New Roman" w:hAnsi="Times New Roman" w:cs="Times New Roman"/>
          <w:sz w:val="24"/>
          <w:szCs w:val="24"/>
        </w:rPr>
        <w:t>;</w:t>
      </w:r>
    </w:p>
    <w:p w14:paraId="2158B73D"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ei tee pädevate asutustega koostööd;</w:t>
      </w:r>
    </w:p>
    <w:p w14:paraId="637A5F72"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3) on esitanud korduva taotluse;</w:t>
      </w:r>
    </w:p>
    <w:p w14:paraId="68AC92C5"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4) on varjanud rahaliste vahendite olemasolu;</w:t>
      </w:r>
    </w:p>
    <w:p w14:paraId="3F878128" w14:textId="5783BACD"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5) on rikkunud </w:t>
      </w:r>
      <w:r w:rsidR="000C3B1C" w:rsidRPr="001E23F0">
        <w:rPr>
          <w:rFonts w:ascii="Times New Roman" w:hAnsi="Times New Roman" w:cs="Times New Roman"/>
          <w:sz w:val="24"/>
          <w:szCs w:val="24"/>
        </w:rPr>
        <w:t>rahvusvahelise kaitse taotlejate majutuskeskuse</w:t>
      </w:r>
      <w:r w:rsidRPr="001E23F0">
        <w:rPr>
          <w:rFonts w:ascii="Times New Roman" w:hAnsi="Times New Roman" w:cs="Times New Roman"/>
          <w:sz w:val="24"/>
          <w:szCs w:val="24"/>
        </w:rPr>
        <w:t xml:space="preserve"> sisekorda;</w:t>
      </w:r>
    </w:p>
    <w:p w14:paraId="32648433" w14:textId="28112189" w:rsidR="00E7397B"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6) ei osale </w:t>
      </w:r>
      <w:r w:rsidR="00311255">
        <w:rPr>
          <w:rFonts w:ascii="Times New Roman" w:hAnsi="Times New Roman" w:cs="Times New Roman"/>
          <w:sz w:val="24"/>
          <w:szCs w:val="24"/>
        </w:rPr>
        <w:t>kohanemisprogrammis</w:t>
      </w:r>
      <w:r w:rsidR="00405AD0">
        <w:rPr>
          <w:rFonts w:ascii="Times New Roman" w:hAnsi="Times New Roman" w:cs="Times New Roman"/>
          <w:sz w:val="24"/>
          <w:szCs w:val="24"/>
        </w:rPr>
        <w:t>;</w:t>
      </w:r>
    </w:p>
    <w:p w14:paraId="4C72C375" w14:textId="094CDF3D" w:rsidR="00130037" w:rsidRPr="001E23F0" w:rsidRDefault="00E7397B" w:rsidP="00130037">
      <w:pPr>
        <w:jc w:val="both"/>
        <w:rPr>
          <w:rFonts w:ascii="Times New Roman" w:hAnsi="Times New Roman" w:cs="Times New Roman"/>
          <w:sz w:val="24"/>
          <w:szCs w:val="24"/>
        </w:rPr>
      </w:pPr>
      <w:r>
        <w:rPr>
          <w:rFonts w:ascii="Times New Roman" w:hAnsi="Times New Roman" w:cs="Times New Roman"/>
          <w:sz w:val="24"/>
          <w:szCs w:val="24"/>
        </w:rPr>
        <w:t>7) on üleandmisotsuse kohaselt kohustatud viibima teises Euroopa Liidu liikmesriigis</w:t>
      </w:r>
      <w:r w:rsidR="00130037" w:rsidRPr="001E23F0">
        <w:rPr>
          <w:rFonts w:ascii="Times New Roman" w:hAnsi="Times New Roman" w:cs="Times New Roman"/>
          <w:sz w:val="24"/>
          <w:szCs w:val="24"/>
        </w:rPr>
        <w:t>.</w:t>
      </w:r>
    </w:p>
    <w:p w14:paraId="69C136DE" w14:textId="77777777" w:rsidR="00130037" w:rsidRPr="001E23F0" w:rsidRDefault="00130037" w:rsidP="00130037">
      <w:pPr>
        <w:jc w:val="both"/>
        <w:rPr>
          <w:rFonts w:ascii="Times New Roman" w:hAnsi="Times New Roman" w:cs="Times New Roman"/>
          <w:sz w:val="24"/>
          <w:szCs w:val="24"/>
        </w:rPr>
      </w:pPr>
    </w:p>
    <w:p w14:paraId="3462DAE9" w14:textId="77777777"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(2) Vastuvõtutingimuste piiramine otsustatakse iga juhtumi puhul eraldi, võttes arvesse isiku eriolukorda, eriti erivajadusega isiku puhul, ning lähtudes</w:t>
      </w:r>
      <w:commentRangeStart w:id="179"/>
      <w:r w:rsidRPr="3D45D796">
        <w:rPr>
          <w:rFonts w:ascii="Times New Roman" w:hAnsi="Times New Roman" w:cs="Times New Roman"/>
          <w:sz w:val="24"/>
          <w:szCs w:val="24"/>
        </w:rPr>
        <w:t xml:space="preserve"> proportsionaalsuse põhimõttest.</w:t>
      </w:r>
      <w:commentRangeEnd w:id="179"/>
      <w:r>
        <w:commentReference w:id="179"/>
      </w:r>
    </w:p>
    <w:p w14:paraId="4F74E493" w14:textId="77777777" w:rsidR="00130037" w:rsidRPr="001E23F0" w:rsidRDefault="00130037" w:rsidP="00130037">
      <w:pPr>
        <w:jc w:val="both"/>
        <w:rPr>
          <w:rFonts w:ascii="Times New Roman" w:hAnsi="Times New Roman" w:cs="Times New Roman"/>
          <w:sz w:val="24"/>
          <w:szCs w:val="24"/>
        </w:rPr>
      </w:pPr>
    </w:p>
    <w:p w14:paraId="5271C3A0" w14:textId="56496C6D" w:rsidR="00130037" w:rsidRPr="001E23F0" w:rsidRDefault="00130037" w:rsidP="00485484">
      <w:pPr>
        <w:jc w:val="both"/>
        <w:rPr>
          <w:rFonts w:ascii="Times New Roman" w:hAnsi="Times New Roman" w:cs="Times New Roman"/>
          <w:sz w:val="24"/>
          <w:szCs w:val="24"/>
        </w:rPr>
      </w:pPr>
      <w:r w:rsidRPr="001E23F0">
        <w:rPr>
          <w:rFonts w:ascii="Times New Roman" w:hAnsi="Times New Roman" w:cs="Times New Roman"/>
          <w:sz w:val="24"/>
          <w:szCs w:val="24"/>
        </w:rPr>
        <w:t xml:space="preserve">(3) </w:t>
      </w:r>
      <w:r w:rsidR="00AB55C1" w:rsidRPr="00AB55C1">
        <w:rPr>
          <w:rFonts w:ascii="Times New Roman" w:hAnsi="Times New Roman" w:cs="Times New Roman"/>
          <w:sz w:val="24"/>
          <w:szCs w:val="24"/>
        </w:rPr>
        <w:t xml:space="preserve">Vastuvõtutingimusi </w:t>
      </w:r>
      <w:r w:rsidR="00AB55C1">
        <w:rPr>
          <w:rFonts w:ascii="Times New Roman" w:hAnsi="Times New Roman" w:cs="Times New Roman"/>
          <w:sz w:val="24"/>
          <w:szCs w:val="24"/>
        </w:rPr>
        <w:t xml:space="preserve">võib </w:t>
      </w:r>
      <w:r w:rsidR="00AB55C1" w:rsidRPr="00AB55C1">
        <w:rPr>
          <w:rFonts w:ascii="Times New Roman" w:hAnsi="Times New Roman" w:cs="Times New Roman"/>
          <w:sz w:val="24"/>
          <w:szCs w:val="24"/>
        </w:rPr>
        <w:t>piirata ulatuseni, mis on võrdne kehtiva vältimatu sotsiaalabi põhimõtetega. Piirata ei saa tervishoiuteenuste osutamist</w:t>
      </w:r>
      <w:r w:rsidR="00AB55C1">
        <w:rPr>
          <w:rFonts w:ascii="Times New Roman" w:hAnsi="Times New Roman" w:cs="Times New Roman"/>
          <w:sz w:val="24"/>
          <w:szCs w:val="24"/>
        </w:rPr>
        <w:t>.</w:t>
      </w:r>
    </w:p>
    <w:p w14:paraId="716AC45D" w14:textId="77777777" w:rsidR="00130037" w:rsidRPr="001E23F0" w:rsidRDefault="00130037" w:rsidP="00130037">
      <w:pPr>
        <w:jc w:val="both"/>
        <w:rPr>
          <w:rFonts w:ascii="Times New Roman" w:hAnsi="Times New Roman" w:cs="Times New Roman"/>
          <w:sz w:val="24"/>
          <w:szCs w:val="24"/>
        </w:rPr>
      </w:pPr>
    </w:p>
    <w:p w14:paraId="27FC0B90" w14:textId="6A678A7A"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(4)</w:t>
      </w:r>
      <w:r w:rsidR="00C762F2">
        <w:rPr>
          <w:rFonts w:ascii="Times New Roman" w:hAnsi="Times New Roman" w:cs="Times New Roman"/>
          <w:sz w:val="24"/>
          <w:szCs w:val="24"/>
        </w:rPr>
        <w:t xml:space="preserve"> V</w:t>
      </w:r>
      <w:r w:rsidRPr="001E23F0">
        <w:rPr>
          <w:rFonts w:ascii="Times New Roman" w:hAnsi="Times New Roman" w:cs="Times New Roman"/>
          <w:sz w:val="24"/>
          <w:szCs w:val="24"/>
        </w:rPr>
        <w:t xml:space="preserve">astuvõtutingimuste piiramise otsustab </w:t>
      </w:r>
      <w:r w:rsidR="00405AD0" w:rsidRPr="001E23F0">
        <w:rPr>
          <w:rFonts w:ascii="Times New Roman" w:hAnsi="Times New Roman" w:cs="Times New Roman"/>
          <w:sz w:val="24"/>
          <w:szCs w:val="24"/>
        </w:rPr>
        <w:t xml:space="preserve">Politsei- ja Piirivalveamet </w:t>
      </w:r>
      <w:r w:rsidR="00405AD0">
        <w:rPr>
          <w:rFonts w:ascii="Times New Roman" w:hAnsi="Times New Roman" w:cs="Times New Roman"/>
          <w:sz w:val="24"/>
          <w:szCs w:val="24"/>
        </w:rPr>
        <w:t>kooskõlastatult Sotsiaalkindlustusametiga.</w:t>
      </w:r>
    </w:p>
    <w:p w14:paraId="0B545CD2" w14:textId="77777777" w:rsidR="00130037" w:rsidRPr="001E23F0" w:rsidRDefault="00130037" w:rsidP="00130037">
      <w:pPr>
        <w:jc w:val="both"/>
        <w:rPr>
          <w:rFonts w:ascii="Times New Roman" w:hAnsi="Times New Roman" w:cs="Times New Roman"/>
          <w:sz w:val="24"/>
          <w:szCs w:val="24"/>
        </w:rPr>
      </w:pPr>
    </w:p>
    <w:p w14:paraId="3E799F09" w14:textId="2108D8FF" w:rsidR="00130037" w:rsidRPr="001E23F0" w:rsidRDefault="00130037" w:rsidP="00130037">
      <w:pPr>
        <w:jc w:val="both"/>
        <w:rPr>
          <w:rFonts w:ascii="Times New Roman" w:hAnsi="Times New Roman" w:cs="Times New Roman"/>
          <w:sz w:val="24"/>
          <w:szCs w:val="24"/>
        </w:rPr>
      </w:pPr>
      <w:commentRangeStart w:id="180"/>
      <w:r w:rsidRPr="3D45D796">
        <w:rPr>
          <w:rFonts w:ascii="Times New Roman" w:hAnsi="Times New Roman" w:cs="Times New Roman"/>
          <w:sz w:val="24"/>
          <w:szCs w:val="24"/>
        </w:rPr>
        <w:t>(5) Vastuvõtutingimuste piiramise</w:t>
      </w:r>
      <w:r w:rsidR="004B6FF2" w:rsidRPr="3D45D796">
        <w:rPr>
          <w:rFonts w:ascii="Times New Roman" w:hAnsi="Times New Roman" w:cs="Times New Roman"/>
          <w:sz w:val="24"/>
          <w:szCs w:val="24"/>
        </w:rPr>
        <w:t xml:space="preserve"> üleandmise otsuse korral</w:t>
      </w:r>
      <w:r w:rsidRPr="3D45D796">
        <w:rPr>
          <w:rFonts w:ascii="Times New Roman" w:hAnsi="Times New Roman" w:cs="Times New Roman"/>
          <w:sz w:val="24"/>
          <w:szCs w:val="24"/>
        </w:rPr>
        <w:t xml:space="preserve"> võib otsu</w:t>
      </w:r>
      <w:r w:rsidR="00312F7B" w:rsidRPr="3D45D796">
        <w:rPr>
          <w:rFonts w:ascii="Times New Roman" w:hAnsi="Times New Roman" w:cs="Times New Roman"/>
          <w:sz w:val="24"/>
          <w:szCs w:val="24"/>
        </w:rPr>
        <w:t>s</w:t>
      </w:r>
      <w:r w:rsidRPr="3D45D796">
        <w:rPr>
          <w:rFonts w:ascii="Times New Roman" w:hAnsi="Times New Roman" w:cs="Times New Roman"/>
          <w:sz w:val="24"/>
          <w:szCs w:val="24"/>
        </w:rPr>
        <w:t xml:space="preserve">tada Politsei- ja Piirivalveamet </w:t>
      </w:r>
      <w:r w:rsidR="00B74300" w:rsidRPr="3D45D796">
        <w:rPr>
          <w:rFonts w:ascii="Times New Roman" w:hAnsi="Times New Roman" w:cs="Times New Roman"/>
          <w:sz w:val="24"/>
          <w:szCs w:val="24"/>
        </w:rPr>
        <w:t>üleandmise otsuses</w:t>
      </w:r>
      <w:r w:rsidR="00AB55C1" w:rsidRPr="3D45D796">
        <w:rPr>
          <w:rFonts w:ascii="Times New Roman" w:hAnsi="Times New Roman" w:cs="Times New Roman"/>
          <w:sz w:val="24"/>
          <w:szCs w:val="24"/>
        </w:rPr>
        <w:t xml:space="preserve"> kooskõlastatult Sotsiaalkindlustusametiga.</w:t>
      </w:r>
      <w:commentRangeEnd w:id="180"/>
      <w:r>
        <w:commentReference w:id="180"/>
      </w:r>
    </w:p>
    <w:p w14:paraId="5AD6DF54" w14:textId="77777777" w:rsidR="00130037" w:rsidRPr="001E23F0" w:rsidRDefault="00130037" w:rsidP="00130037">
      <w:pPr>
        <w:jc w:val="both"/>
        <w:rPr>
          <w:rFonts w:ascii="Times New Roman" w:hAnsi="Times New Roman" w:cs="Times New Roman"/>
          <w:sz w:val="24"/>
          <w:szCs w:val="24"/>
        </w:rPr>
      </w:pPr>
    </w:p>
    <w:p w14:paraId="0042892A" w14:textId="4013F35B" w:rsidR="00130037" w:rsidRPr="001E23F0" w:rsidRDefault="00130037" w:rsidP="00130037">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Pr>
          <w:rFonts w:ascii="Times New Roman" w:hAnsi="Times New Roman" w:cs="Times New Roman"/>
          <w:b/>
          <w:bCs/>
          <w:sz w:val="24"/>
          <w:szCs w:val="24"/>
        </w:rPr>
        <w:t>49</w:t>
      </w:r>
      <w:r w:rsidRPr="001E23F0">
        <w:rPr>
          <w:rFonts w:ascii="Times New Roman" w:hAnsi="Times New Roman" w:cs="Times New Roman"/>
          <w:b/>
          <w:bCs/>
          <w:sz w:val="24"/>
          <w:szCs w:val="24"/>
        </w:rPr>
        <w:t xml:space="preserve">. </w:t>
      </w:r>
      <w:r w:rsidR="004B6FF2" w:rsidRPr="001E23F0">
        <w:rPr>
          <w:rFonts w:ascii="Times New Roman" w:hAnsi="Times New Roman" w:cs="Times New Roman"/>
          <w:b/>
          <w:bCs/>
          <w:sz w:val="24"/>
          <w:szCs w:val="24"/>
        </w:rPr>
        <w:t>Taotleja õigused ja m</w:t>
      </w:r>
      <w:r w:rsidRPr="001E23F0">
        <w:rPr>
          <w:rFonts w:ascii="Times New Roman" w:hAnsi="Times New Roman" w:cs="Times New Roman"/>
          <w:b/>
          <w:bCs/>
          <w:sz w:val="24"/>
          <w:szCs w:val="24"/>
        </w:rPr>
        <w:t>ateriaalsed vastuvõtutingimused hädaolukorras</w:t>
      </w:r>
    </w:p>
    <w:p w14:paraId="1394B61A" w14:textId="77777777" w:rsidR="00130037" w:rsidRPr="001E23F0" w:rsidRDefault="00130037" w:rsidP="00130037">
      <w:pPr>
        <w:jc w:val="both"/>
        <w:rPr>
          <w:rFonts w:ascii="Times New Roman" w:hAnsi="Times New Roman" w:cs="Times New Roman"/>
          <w:b/>
          <w:bCs/>
          <w:sz w:val="24"/>
          <w:szCs w:val="24"/>
        </w:rPr>
      </w:pPr>
    </w:p>
    <w:p w14:paraId="5958CDC0" w14:textId="6D9487E8"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Rahvusvahelise kaitse taotlejale tagatakse tema Eestis viibimisel massilisest sisserändest</w:t>
      </w:r>
      <w:r w:rsidR="00123EE3"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põhjustatud hädaolukorras vähemalt järgmis</w:t>
      </w:r>
      <w:r w:rsidR="004B6FF2" w:rsidRPr="001E23F0">
        <w:rPr>
          <w:rFonts w:ascii="Times New Roman" w:hAnsi="Times New Roman" w:cs="Times New Roman"/>
          <w:sz w:val="24"/>
          <w:szCs w:val="24"/>
        </w:rPr>
        <w:t>ed õigused ja</w:t>
      </w:r>
      <w:r w:rsidRPr="001E23F0">
        <w:rPr>
          <w:rFonts w:ascii="Times New Roman" w:hAnsi="Times New Roman" w:cs="Times New Roman"/>
          <w:sz w:val="24"/>
          <w:szCs w:val="24"/>
        </w:rPr>
        <w:t xml:space="preserve"> teenus</w:t>
      </w:r>
      <w:r w:rsidR="004B6FF2" w:rsidRPr="001E23F0">
        <w:rPr>
          <w:rFonts w:ascii="Times New Roman" w:hAnsi="Times New Roman" w:cs="Times New Roman"/>
          <w:sz w:val="24"/>
          <w:szCs w:val="24"/>
        </w:rPr>
        <w:t>ed</w:t>
      </w:r>
      <w:r w:rsidRPr="001E23F0">
        <w:rPr>
          <w:rFonts w:ascii="Times New Roman" w:hAnsi="Times New Roman" w:cs="Times New Roman"/>
          <w:sz w:val="24"/>
          <w:szCs w:val="24"/>
        </w:rPr>
        <w:t>:</w:t>
      </w:r>
    </w:p>
    <w:p w14:paraId="3EDA1897"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majutamine;</w:t>
      </w:r>
    </w:p>
    <w:p w14:paraId="4FEE2A87" w14:textId="033F50DE"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2) vältimatu arstiabi andmine</w:t>
      </w:r>
      <w:r w:rsidR="00121E76" w:rsidRPr="3D45D796">
        <w:rPr>
          <w:rFonts w:ascii="Times New Roman" w:hAnsi="Times New Roman" w:cs="Times New Roman"/>
          <w:sz w:val="24"/>
          <w:szCs w:val="24"/>
        </w:rPr>
        <w:t xml:space="preserve"> koos selleks h</w:t>
      </w:r>
      <w:commentRangeStart w:id="181"/>
      <w:r w:rsidR="00121E76" w:rsidRPr="3D45D796">
        <w:rPr>
          <w:rFonts w:ascii="Times New Roman" w:hAnsi="Times New Roman" w:cs="Times New Roman"/>
          <w:sz w:val="24"/>
          <w:szCs w:val="24"/>
        </w:rPr>
        <w:t>ädavajaliku</w:t>
      </w:r>
      <w:commentRangeEnd w:id="181"/>
      <w:r>
        <w:commentReference w:id="181"/>
      </w:r>
      <w:r w:rsidR="00121E76" w:rsidRPr="3D45D796">
        <w:rPr>
          <w:rFonts w:ascii="Times New Roman" w:hAnsi="Times New Roman" w:cs="Times New Roman"/>
          <w:sz w:val="24"/>
          <w:szCs w:val="24"/>
        </w:rPr>
        <w:t xml:space="preserve"> tõlketeenusega</w:t>
      </w:r>
      <w:r w:rsidRPr="3D45D796">
        <w:rPr>
          <w:rFonts w:ascii="Times New Roman" w:hAnsi="Times New Roman" w:cs="Times New Roman"/>
          <w:sz w:val="24"/>
          <w:szCs w:val="24"/>
        </w:rPr>
        <w:t>;</w:t>
      </w:r>
    </w:p>
    <w:p w14:paraId="7EE2566E"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3) toitlustamine;</w:t>
      </w:r>
    </w:p>
    <w:p w14:paraId="36A722FA" w14:textId="41C795C1"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4) informeerimine tema õigustest ja kohustustest;</w:t>
      </w:r>
    </w:p>
    <w:p w14:paraId="44F59CCC" w14:textId="280BFAAE" w:rsidR="00130037" w:rsidRPr="001E23F0" w:rsidRDefault="00121E76" w:rsidP="00130037">
      <w:pPr>
        <w:jc w:val="both"/>
        <w:rPr>
          <w:rFonts w:ascii="Times New Roman" w:hAnsi="Times New Roman" w:cs="Times New Roman"/>
          <w:sz w:val="24"/>
          <w:szCs w:val="24"/>
        </w:rPr>
      </w:pPr>
      <w:r>
        <w:rPr>
          <w:rFonts w:ascii="Times New Roman" w:hAnsi="Times New Roman" w:cs="Times New Roman"/>
          <w:sz w:val="24"/>
          <w:szCs w:val="24"/>
        </w:rPr>
        <w:t>5</w:t>
      </w:r>
      <w:r w:rsidR="00130037" w:rsidRPr="001E23F0">
        <w:rPr>
          <w:rFonts w:ascii="Times New Roman" w:hAnsi="Times New Roman" w:cs="Times New Roman"/>
          <w:sz w:val="24"/>
          <w:szCs w:val="24"/>
        </w:rPr>
        <w:t xml:space="preserve">) vajaduse korral varustamine esmavajalike riietus- ja tarbeesemete ning isikliku hügieeni </w:t>
      </w:r>
    </w:p>
    <w:p w14:paraId="1D8D1EFE"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vahenditega;</w:t>
      </w:r>
    </w:p>
    <w:p w14:paraId="49EACACB" w14:textId="6E9CABF1" w:rsidR="00130037" w:rsidRPr="001E23F0" w:rsidRDefault="00121E76" w:rsidP="00130037">
      <w:pPr>
        <w:jc w:val="both"/>
        <w:rPr>
          <w:rFonts w:ascii="Times New Roman" w:hAnsi="Times New Roman" w:cs="Times New Roman"/>
          <w:sz w:val="24"/>
          <w:szCs w:val="24"/>
        </w:rPr>
      </w:pPr>
      <w:r>
        <w:rPr>
          <w:rFonts w:ascii="Times New Roman" w:hAnsi="Times New Roman" w:cs="Times New Roman"/>
          <w:sz w:val="24"/>
          <w:szCs w:val="24"/>
        </w:rPr>
        <w:t>6</w:t>
      </w:r>
      <w:r w:rsidR="00130037" w:rsidRPr="001E23F0">
        <w:rPr>
          <w:rFonts w:ascii="Times New Roman" w:hAnsi="Times New Roman" w:cs="Times New Roman"/>
          <w:sz w:val="24"/>
          <w:szCs w:val="24"/>
        </w:rPr>
        <w:t>) rahvusvahelise kaitse taotleja soovi korral suhtlemise ja kokkusaamiste võimaldamine ulatuses, mis on hädaolukorras võimalik;</w:t>
      </w:r>
    </w:p>
    <w:p w14:paraId="3474A4E2" w14:textId="0B7D2860" w:rsidR="00EA051A" w:rsidRDefault="00121E76" w:rsidP="00130037">
      <w:pPr>
        <w:jc w:val="both"/>
        <w:rPr>
          <w:rFonts w:ascii="Times New Roman" w:hAnsi="Times New Roman" w:cs="Times New Roman"/>
          <w:sz w:val="24"/>
          <w:szCs w:val="24"/>
        </w:rPr>
      </w:pPr>
      <w:r>
        <w:rPr>
          <w:rFonts w:ascii="Times New Roman" w:hAnsi="Times New Roman" w:cs="Times New Roman"/>
          <w:sz w:val="24"/>
          <w:szCs w:val="24"/>
        </w:rPr>
        <w:t>7</w:t>
      </w:r>
      <w:r w:rsidR="00130037" w:rsidRPr="001E23F0">
        <w:rPr>
          <w:rFonts w:ascii="Times New Roman" w:hAnsi="Times New Roman" w:cs="Times New Roman"/>
          <w:sz w:val="24"/>
          <w:szCs w:val="24"/>
        </w:rPr>
        <w:t xml:space="preserve">) </w:t>
      </w:r>
      <w:r w:rsidR="00FF0DB8" w:rsidRPr="001E23F0">
        <w:rPr>
          <w:rFonts w:ascii="Times New Roman" w:hAnsi="Times New Roman" w:cs="Times New Roman"/>
          <w:sz w:val="24"/>
          <w:szCs w:val="24"/>
        </w:rPr>
        <w:t>riigi õigusabi</w:t>
      </w:r>
      <w:r w:rsidR="00EA051A">
        <w:rPr>
          <w:rFonts w:ascii="Times New Roman" w:hAnsi="Times New Roman" w:cs="Times New Roman"/>
          <w:sz w:val="24"/>
          <w:szCs w:val="24"/>
        </w:rPr>
        <w:t>;</w:t>
      </w:r>
    </w:p>
    <w:p w14:paraId="4F72A363" w14:textId="1DF8E300" w:rsidR="00130037" w:rsidRPr="001E23F0" w:rsidRDefault="00EA051A" w:rsidP="00130037">
      <w:pPr>
        <w:jc w:val="both"/>
        <w:rPr>
          <w:rFonts w:ascii="Times New Roman" w:hAnsi="Times New Roman" w:cs="Times New Roman"/>
          <w:sz w:val="24"/>
          <w:szCs w:val="24"/>
        </w:rPr>
      </w:pPr>
      <w:r>
        <w:rPr>
          <w:rFonts w:ascii="Times New Roman" w:hAnsi="Times New Roman" w:cs="Times New Roman"/>
          <w:sz w:val="24"/>
          <w:szCs w:val="24"/>
        </w:rPr>
        <w:t xml:space="preserve">8) alaealisel rahvusvahelise kaitse taotlejal </w:t>
      </w:r>
      <w:r w:rsidRPr="001E23F0">
        <w:rPr>
          <w:rFonts w:ascii="Times New Roman" w:hAnsi="Times New Roman" w:cs="Times New Roman"/>
          <w:sz w:val="24"/>
          <w:szCs w:val="24"/>
        </w:rPr>
        <w:t>saada juurdepääs haridusele vastavalt</w:t>
      </w:r>
      <w:r>
        <w:rPr>
          <w:rFonts w:ascii="Times New Roman" w:hAnsi="Times New Roman" w:cs="Times New Roman"/>
          <w:sz w:val="24"/>
          <w:szCs w:val="24"/>
        </w:rPr>
        <w:t xml:space="preserve"> käesolevas seaduses sätestatule</w:t>
      </w:r>
      <w:r w:rsidR="00130037" w:rsidRPr="001E23F0">
        <w:rPr>
          <w:rFonts w:ascii="Times New Roman" w:hAnsi="Times New Roman" w:cs="Times New Roman"/>
          <w:sz w:val="24"/>
          <w:szCs w:val="24"/>
        </w:rPr>
        <w:t xml:space="preserve">. </w:t>
      </w:r>
    </w:p>
    <w:p w14:paraId="3416B5C5" w14:textId="0F1E155C" w:rsidR="00130037" w:rsidRPr="001E23F0" w:rsidRDefault="00130037" w:rsidP="00130037">
      <w:pPr>
        <w:jc w:val="both"/>
        <w:rPr>
          <w:rFonts w:ascii="Times New Roman" w:hAnsi="Times New Roman" w:cs="Times New Roman"/>
          <w:sz w:val="24"/>
          <w:szCs w:val="24"/>
        </w:rPr>
      </w:pPr>
    </w:p>
    <w:p w14:paraId="6648263F" w14:textId="77777777" w:rsidR="00130037" w:rsidRPr="001E23F0" w:rsidRDefault="00130037" w:rsidP="00130037">
      <w:pPr>
        <w:jc w:val="center"/>
        <w:rPr>
          <w:rFonts w:ascii="Times New Roman" w:hAnsi="Times New Roman" w:cs="Times New Roman"/>
          <w:b/>
          <w:bCs/>
          <w:sz w:val="24"/>
          <w:szCs w:val="24"/>
        </w:rPr>
      </w:pPr>
      <w:r w:rsidRPr="001E23F0">
        <w:rPr>
          <w:rFonts w:ascii="Times New Roman" w:hAnsi="Times New Roman" w:cs="Times New Roman"/>
          <w:b/>
          <w:bCs/>
          <w:sz w:val="24"/>
          <w:szCs w:val="24"/>
        </w:rPr>
        <w:t>4. peatükk</w:t>
      </w:r>
    </w:p>
    <w:p w14:paraId="78F03D5D" w14:textId="77777777" w:rsidR="00130037" w:rsidRPr="001E23F0" w:rsidRDefault="00130037" w:rsidP="00130037">
      <w:pPr>
        <w:jc w:val="center"/>
        <w:rPr>
          <w:rFonts w:ascii="Times New Roman" w:hAnsi="Times New Roman" w:cs="Times New Roman"/>
          <w:b/>
          <w:bCs/>
          <w:sz w:val="24"/>
          <w:szCs w:val="24"/>
        </w:rPr>
      </w:pPr>
      <w:r w:rsidRPr="001E23F0">
        <w:rPr>
          <w:rFonts w:ascii="Times New Roman" w:hAnsi="Times New Roman" w:cs="Times New Roman"/>
          <w:b/>
          <w:bCs/>
          <w:sz w:val="24"/>
          <w:szCs w:val="24"/>
        </w:rPr>
        <w:t>JÄRELEVALVEMEETMED JA KINNIPIDAMINE</w:t>
      </w:r>
    </w:p>
    <w:p w14:paraId="336F0A01" w14:textId="77777777" w:rsidR="00130037" w:rsidRPr="001E23F0" w:rsidRDefault="00130037" w:rsidP="00130037">
      <w:pPr>
        <w:jc w:val="center"/>
        <w:rPr>
          <w:rFonts w:ascii="Times New Roman" w:hAnsi="Times New Roman" w:cs="Times New Roman"/>
          <w:b/>
          <w:bCs/>
          <w:sz w:val="24"/>
          <w:szCs w:val="24"/>
        </w:rPr>
      </w:pPr>
    </w:p>
    <w:p w14:paraId="45DF8D86" w14:textId="77777777" w:rsidR="00130037" w:rsidRPr="001E23F0" w:rsidRDefault="00130037" w:rsidP="00130037">
      <w:pPr>
        <w:jc w:val="center"/>
        <w:rPr>
          <w:rFonts w:ascii="Times New Roman" w:hAnsi="Times New Roman" w:cs="Times New Roman"/>
          <w:b/>
          <w:bCs/>
          <w:sz w:val="24"/>
          <w:szCs w:val="24"/>
        </w:rPr>
      </w:pPr>
      <w:r w:rsidRPr="001E23F0">
        <w:rPr>
          <w:rFonts w:ascii="Times New Roman" w:hAnsi="Times New Roman" w:cs="Times New Roman"/>
          <w:b/>
          <w:bCs/>
          <w:sz w:val="24"/>
          <w:szCs w:val="24"/>
        </w:rPr>
        <w:t>1. jagu</w:t>
      </w:r>
    </w:p>
    <w:p w14:paraId="2C451A42" w14:textId="77777777" w:rsidR="00130037" w:rsidRPr="001E23F0" w:rsidRDefault="00130037" w:rsidP="00130037">
      <w:pPr>
        <w:jc w:val="center"/>
        <w:rPr>
          <w:rFonts w:ascii="Times New Roman" w:hAnsi="Times New Roman" w:cs="Times New Roman"/>
          <w:b/>
          <w:bCs/>
          <w:sz w:val="24"/>
          <w:szCs w:val="24"/>
        </w:rPr>
      </w:pPr>
      <w:r w:rsidRPr="001E23F0">
        <w:rPr>
          <w:rFonts w:ascii="Times New Roman" w:hAnsi="Times New Roman" w:cs="Times New Roman"/>
          <w:b/>
          <w:bCs/>
          <w:sz w:val="24"/>
          <w:szCs w:val="24"/>
        </w:rPr>
        <w:t>Järelevalvemeetmed ja kinnipidamine</w:t>
      </w:r>
    </w:p>
    <w:p w14:paraId="720D21E0" w14:textId="77777777" w:rsidR="00130037" w:rsidRPr="001E23F0" w:rsidRDefault="00130037" w:rsidP="00130037">
      <w:pPr>
        <w:rPr>
          <w:rFonts w:ascii="Times New Roman" w:hAnsi="Times New Roman" w:cs="Times New Roman"/>
          <w:sz w:val="24"/>
          <w:szCs w:val="24"/>
        </w:rPr>
      </w:pPr>
    </w:p>
    <w:p w14:paraId="7CD98EA6" w14:textId="4216EF37" w:rsidR="00130037" w:rsidRPr="001E23F0" w:rsidRDefault="00130037" w:rsidP="00130037">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5</w:t>
      </w:r>
      <w:r w:rsidR="00106058">
        <w:rPr>
          <w:rFonts w:ascii="Times New Roman" w:hAnsi="Times New Roman" w:cs="Times New Roman"/>
          <w:b/>
          <w:bCs/>
          <w:sz w:val="24"/>
          <w:szCs w:val="24"/>
        </w:rPr>
        <w:t>0</w:t>
      </w:r>
      <w:r w:rsidRPr="001E23F0">
        <w:rPr>
          <w:rFonts w:ascii="Times New Roman" w:hAnsi="Times New Roman" w:cs="Times New Roman"/>
          <w:b/>
          <w:bCs/>
          <w:sz w:val="24"/>
          <w:szCs w:val="24"/>
        </w:rPr>
        <w:t>. Järelevalvemeetmed</w:t>
      </w:r>
    </w:p>
    <w:p w14:paraId="4142754F" w14:textId="77777777" w:rsidR="00130037" w:rsidRPr="001E23F0" w:rsidRDefault="00130037" w:rsidP="00130037">
      <w:pPr>
        <w:rPr>
          <w:rFonts w:ascii="Times New Roman" w:hAnsi="Times New Roman" w:cs="Times New Roman"/>
          <w:b/>
          <w:bCs/>
          <w:sz w:val="24"/>
          <w:szCs w:val="24"/>
        </w:rPr>
      </w:pPr>
    </w:p>
    <w:p w14:paraId="7917B69F" w14:textId="66308B89" w:rsidR="008D01AF"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(1) Politsei- ja Piirivalveamet võib rahvusvahelise kaitse menetluse eesmärgipäraseks, efektiivseks, lihtsaks ja kiireks läbiviimiseks</w:t>
      </w:r>
      <w:r w:rsidR="008D01AF" w:rsidRPr="3D45D796">
        <w:rPr>
          <w:rFonts w:ascii="Times New Roman" w:hAnsi="Times New Roman" w:cs="Times New Roman"/>
          <w:sz w:val="24"/>
          <w:szCs w:val="24"/>
        </w:rPr>
        <w:t xml:space="preserve"> </w:t>
      </w:r>
      <w:r w:rsidRPr="3D45D796">
        <w:rPr>
          <w:rFonts w:ascii="Times New Roman" w:hAnsi="Times New Roman" w:cs="Times New Roman"/>
          <w:sz w:val="24"/>
          <w:szCs w:val="24"/>
        </w:rPr>
        <w:t xml:space="preserve">kohaldada taotleja suhtes </w:t>
      </w:r>
      <w:commentRangeStart w:id="182"/>
      <w:r w:rsidRPr="3D45D796">
        <w:rPr>
          <w:rFonts w:ascii="Times New Roman" w:hAnsi="Times New Roman" w:cs="Times New Roman"/>
          <w:sz w:val="24"/>
          <w:szCs w:val="24"/>
        </w:rPr>
        <w:t>järgmisi järelevalvemeetmeid:</w:t>
      </w:r>
      <w:commentRangeEnd w:id="182"/>
      <w:r>
        <w:commentReference w:id="182"/>
      </w:r>
    </w:p>
    <w:p w14:paraId="2D9B2D0B" w14:textId="107050B5"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elamine kindlaksmääratud kohas, arvestades käesoleva paragrahvi lõikes 2 sätestatut;</w:t>
      </w:r>
    </w:p>
    <w:p w14:paraId="659F4672" w14:textId="77777777" w:rsidR="005C6E49" w:rsidRDefault="00130037" w:rsidP="00130037">
      <w:pPr>
        <w:jc w:val="both"/>
        <w:rPr>
          <w:rFonts w:ascii="Times New Roman" w:hAnsi="Times New Roman" w:cs="Times New Roman"/>
          <w:sz w:val="24"/>
          <w:szCs w:val="24"/>
        </w:rPr>
      </w:pPr>
      <w:r w:rsidRPr="001E23F0">
        <w:rPr>
          <w:rStyle w:val="Kommentaariviide"/>
          <w:rFonts w:ascii="Times New Roman" w:hAnsi="Times New Roman" w:cs="Times New Roman"/>
          <w:sz w:val="24"/>
          <w:szCs w:val="24"/>
        </w:rPr>
        <w:t>2</w:t>
      </w:r>
      <w:r w:rsidRPr="001E23F0">
        <w:rPr>
          <w:rFonts w:ascii="Times New Roman" w:hAnsi="Times New Roman" w:cs="Times New Roman"/>
          <w:sz w:val="24"/>
          <w:szCs w:val="24"/>
        </w:rPr>
        <w:t>) ilmumine määratud ajavahemike järel Politsei- ja Piirivalveametisse registreerimisele</w:t>
      </w:r>
      <w:r w:rsidR="005C6E49">
        <w:rPr>
          <w:rFonts w:ascii="Times New Roman" w:hAnsi="Times New Roman" w:cs="Times New Roman"/>
          <w:sz w:val="24"/>
          <w:szCs w:val="24"/>
        </w:rPr>
        <w:t>, arvestades käesoleva paragrahvi lõikes 3 sätestatut</w:t>
      </w:r>
      <w:r w:rsidRPr="001E23F0">
        <w:rPr>
          <w:rFonts w:ascii="Times New Roman" w:hAnsi="Times New Roman" w:cs="Times New Roman"/>
          <w:sz w:val="24"/>
          <w:szCs w:val="24"/>
        </w:rPr>
        <w:t>;</w:t>
      </w:r>
    </w:p>
    <w:p w14:paraId="351BD491" w14:textId="514A8C93" w:rsidR="00130037" w:rsidRPr="001E23F0" w:rsidRDefault="008D01AF" w:rsidP="00130037">
      <w:pPr>
        <w:jc w:val="both"/>
        <w:rPr>
          <w:rFonts w:ascii="Times New Roman" w:hAnsi="Times New Roman" w:cs="Times New Roman"/>
          <w:sz w:val="24"/>
          <w:szCs w:val="24"/>
        </w:rPr>
      </w:pPr>
      <w:r w:rsidRPr="001E23F0">
        <w:rPr>
          <w:rFonts w:ascii="Times New Roman" w:hAnsi="Times New Roman" w:cs="Times New Roman"/>
          <w:sz w:val="24"/>
          <w:szCs w:val="24"/>
        </w:rPr>
        <w:t>3</w:t>
      </w:r>
      <w:r w:rsidR="00130037" w:rsidRPr="001E23F0">
        <w:rPr>
          <w:rFonts w:ascii="Times New Roman" w:hAnsi="Times New Roman" w:cs="Times New Roman"/>
          <w:sz w:val="24"/>
          <w:szCs w:val="24"/>
        </w:rPr>
        <w:t>) välisriigi reisidokumendi või muu isikut tõendava dokumendi Politsei- ja Piirivalveametile hoiule andmine;</w:t>
      </w:r>
    </w:p>
    <w:p w14:paraId="77E0EB07" w14:textId="2AF3E9D5" w:rsidR="004F011C" w:rsidRDefault="008D01AF" w:rsidP="00130037">
      <w:pPr>
        <w:jc w:val="both"/>
        <w:rPr>
          <w:rFonts w:ascii="Times New Roman" w:hAnsi="Times New Roman" w:cs="Times New Roman"/>
          <w:sz w:val="24"/>
          <w:szCs w:val="24"/>
        </w:rPr>
      </w:pPr>
      <w:r w:rsidRPr="001E23F0">
        <w:rPr>
          <w:rFonts w:ascii="Times New Roman" w:hAnsi="Times New Roman" w:cs="Times New Roman"/>
          <w:sz w:val="24"/>
          <w:szCs w:val="24"/>
        </w:rPr>
        <w:t>4</w:t>
      </w:r>
      <w:r w:rsidR="00130037" w:rsidRPr="001E23F0">
        <w:rPr>
          <w:rFonts w:ascii="Times New Roman" w:hAnsi="Times New Roman" w:cs="Times New Roman"/>
          <w:sz w:val="24"/>
          <w:szCs w:val="24"/>
        </w:rPr>
        <w:t xml:space="preserve">) </w:t>
      </w:r>
      <w:r w:rsidR="004F011C">
        <w:rPr>
          <w:rFonts w:ascii="Times New Roman" w:hAnsi="Times New Roman" w:cs="Times New Roman"/>
          <w:sz w:val="24"/>
          <w:szCs w:val="24"/>
        </w:rPr>
        <w:t>rahalise tagatise andmine</w:t>
      </w:r>
      <w:r w:rsidR="00767154">
        <w:rPr>
          <w:rFonts w:ascii="Times New Roman" w:hAnsi="Times New Roman" w:cs="Times New Roman"/>
          <w:sz w:val="24"/>
          <w:szCs w:val="24"/>
        </w:rPr>
        <w:t xml:space="preserve"> või</w:t>
      </w:r>
    </w:p>
    <w:p w14:paraId="07B682CA" w14:textId="17053E16" w:rsidR="00130037" w:rsidRPr="001E23F0" w:rsidRDefault="004F011C" w:rsidP="00130037">
      <w:pPr>
        <w:jc w:val="both"/>
        <w:rPr>
          <w:rFonts w:ascii="Times New Roman" w:hAnsi="Times New Roman" w:cs="Times New Roman"/>
          <w:sz w:val="24"/>
          <w:szCs w:val="24"/>
        </w:rPr>
      </w:pPr>
      <w:r>
        <w:rPr>
          <w:rFonts w:ascii="Times New Roman" w:hAnsi="Times New Roman" w:cs="Times New Roman"/>
          <w:sz w:val="24"/>
          <w:szCs w:val="24"/>
        </w:rPr>
        <w:t>5</w:t>
      </w:r>
      <w:r w:rsidR="00767154">
        <w:rPr>
          <w:rFonts w:ascii="Times New Roman" w:hAnsi="Times New Roman" w:cs="Times New Roman"/>
          <w:sz w:val="24"/>
          <w:szCs w:val="24"/>
        </w:rPr>
        <w:t>)</w:t>
      </w:r>
      <w:r>
        <w:rPr>
          <w:rFonts w:ascii="Times New Roman" w:hAnsi="Times New Roman" w:cs="Times New Roman"/>
          <w:sz w:val="24"/>
          <w:szCs w:val="24"/>
        </w:rPr>
        <w:t xml:space="preserve"> </w:t>
      </w:r>
      <w:r w:rsidR="008D01AF" w:rsidRPr="001E23F0">
        <w:rPr>
          <w:rFonts w:ascii="Times New Roman" w:hAnsi="Times New Roman" w:cs="Times New Roman"/>
          <w:sz w:val="24"/>
          <w:szCs w:val="24"/>
        </w:rPr>
        <w:t xml:space="preserve">muu </w:t>
      </w:r>
      <w:r w:rsidR="00767154">
        <w:rPr>
          <w:rFonts w:ascii="Times New Roman" w:hAnsi="Times New Roman" w:cs="Times New Roman"/>
          <w:sz w:val="24"/>
          <w:szCs w:val="24"/>
        </w:rPr>
        <w:t xml:space="preserve">proportsionaalne </w:t>
      </w:r>
      <w:r w:rsidR="008D01AF" w:rsidRPr="001E23F0">
        <w:rPr>
          <w:rFonts w:ascii="Times New Roman" w:hAnsi="Times New Roman" w:cs="Times New Roman"/>
          <w:sz w:val="24"/>
          <w:szCs w:val="24"/>
        </w:rPr>
        <w:t>järelevalvemeede, mis tagab, et taotleja on Politsei- ja Piirivalveametile menetluse läbiviimiseks kättesaadav.</w:t>
      </w:r>
    </w:p>
    <w:p w14:paraId="7FC43720" w14:textId="77777777" w:rsidR="00130037" w:rsidRPr="001E23F0" w:rsidRDefault="00130037" w:rsidP="00130037">
      <w:pPr>
        <w:rPr>
          <w:rFonts w:ascii="Times New Roman" w:hAnsi="Times New Roman" w:cs="Times New Roman"/>
          <w:sz w:val="24"/>
          <w:szCs w:val="24"/>
        </w:rPr>
      </w:pPr>
    </w:p>
    <w:p w14:paraId="2583CC39" w14:textId="04E3E760"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Politsei- ja Piirivalveamet võib kohustada</w:t>
      </w:r>
      <w:r w:rsidR="00341510">
        <w:rPr>
          <w:rFonts w:ascii="Times New Roman" w:hAnsi="Times New Roman" w:cs="Times New Roman"/>
          <w:sz w:val="24"/>
          <w:szCs w:val="24"/>
        </w:rPr>
        <w:t xml:space="preserve"> taotlejat</w:t>
      </w:r>
      <w:r w:rsidRPr="001E23F0">
        <w:rPr>
          <w:rFonts w:ascii="Times New Roman" w:hAnsi="Times New Roman" w:cs="Times New Roman"/>
          <w:sz w:val="24"/>
          <w:szCs w:val="24"/>
        </w:rPr>
        <w:t xml:space="preserve"> elama kindlaksmääratud kohas avaliku korra tagamiseks või kui on põgenemisoht, eelkõige juhul kui:</w:t>
      </w:r>
    </w:p>
    <w:p w14:paraId="4C3E7B73" w14:textId="7DD1D199"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1) taotleja on Euroopa Parlamendi ja nõukogu määruse</w:t>
      </w:r>
      <w:r w:rsidR="008F1086" w:rsidRPr="3D45D796">
        <w:rPr>
          <w:rFonts w:ascii="Times New Roman" w:hAnsi="Times New Roman" w:cs="Times New Roman"/>
          <w:sz w:val="24"/>
          <w:szCs w:val="24"/>
        </w:rPr>
        <w:t xml:space="preserve"> </w:t>
      </w:r>
      <w:r w:rsidRPr="3D45D796">
        <w:rPr>
          <w:rFonts w:ascii="Times New Roman" w:hAnsi="Times New Roman" w:cs="Times New Roman"/>
          <w:sz w:val="24"/>
          <w:szCs w:val="24"/>
        </w:rPr>
        <w:t>(EL) 2024/1351</w:t>
      </w:r>
      <w:del w:id="183" w:author="Autor">
        <w:r w:rsidRPr="3D45D796" w:rsidDel="00130037">
          <w:rPr>
            <w:rFonts w:ascii="Times New Roman" w:hAnsi="Times New Roman" w:cs="Times New Roman"/>
            <w:sz w:val="24"/>
            <w:szCs w:val="24"/>
          </w:rPr>
          <w:delText xml:space="preserve"> (rändehalduse kohta)</w:delText>
        </w:r>
      </w:del>
      <w:r w:rsidRPr="3D45D796">
        <w:rPr>
          <w:rFonts w:ascii="Times New Roman" w:hAnsi="Times New Roman" w:cs="Times New Roman"/>
          <w:sz w:val="24"/>
          <w:szCs w:val="24"/>
        </w:rPr>
        <w:t xml:space="preserve"> artikli 17 lõike 4 kohaselt kohustatud viibima teises liikmeriigis;</w:t>
      </w:r>
    </w:p>
    <w:p w14:paraId="1412D554" w14:textId="4F3E8D89" w:rsidR="00130037"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2) taotleja on Euroopa Parlamendi ja nõukogu määruse</w:t>
      </w:r>
      <w:r w:rsidR="008F1086" w:rsidRPr="3D45D796">
        <w:rPr>
          <w:rFonts w:ascii="Times New Roman" w:hAnsi="Times New Roman" w:cs="Times New Roman"/>
          <w:sz w:val="24"/>
          <w:szCs w:val="24"/>
        </w:rPr>
        <w:t xml:space="preserve"> </w:t>
      </w:r>
      <w:r w:rsidRPr="3D45D796">
        <w:rPr>
          <w:rFonts w:ascii="Times New Roman" w:hAnsi="Times New Roman" w:cs="Times New Roman"/>
          <w:sz w:val="24"/>
          <w:szCs w:val="24"/>
        </w:rPr>
        <w:t xml:space="preserve">(EL) 2024/1351 </w:t>
      </w:r>
      <w:del w:id="184" w:author="Autor">
        <w:r w:rsidRPr="3D45D796" w:rsidDel="00130037">
          <w:rPr>
            <w:rFonts w:ascii="Times New Roman" w:hAnsi="Times New Roman" w:cs="Times New Roman"/>
            <w:sz w:val="24"/>
            <w:szCs w:val="24"/>
          </w:rPr>
          <w:delText>(rändehalduse kohta)</w:delText>
        </w:r>
      </w:del>
      <w:r w:rsidRPr="3D45D796">
        <w:rPr>
          <w:rFonts w:ascii="Times New Roman" w:hAnsi="Times New Roman" w:cs="Times New Roman"/>
          <w:sz w:val="24"/>
          <w:szCs w:val="24"/>
        </w:rPr>
        <w:t xml:space="preserve"> artikli 17 lõike 4 kohaselt kohustatud Eestis viibima, ta on varasemalt Eestist põgenenud ja on üleandmisotsuse alusel Eestisse üle antud.</w:t>
      </w:r>
    </w:p>
    <w:p w14:paraId="6799404B" w14:textId="77777777" w:rsidR="005C6E49" w:rsidRDefault="005C6E49" w:rsidP="00130037">
      <w:pPr>
        <w:jc w:val="both"/>
        <w:rPr>
          <w:rFonts w:ascii="Times New Roman" w:hAnsi="Times New Roman" w:cs="Times New Roman"/>
          <w:sz w:val="24"/>
          <w:szCs w:val="24"/>
        </w:rPr>
      </w:pPr>
    </w:p>
    <w:p w14:paraId="456786B2" w14:textId="0AEE1A2F" w:rsidR="005C6E49" w:rsidRPr="001E23F0" w:rsidRDefault="005C6E49" w:rsidP="00130037">
      <w:pPr>
        <w:jc w:val="both"/>
        <w:rPr>
          <w:rFonts w:ascii="Times New Roman" w:hAnsi="Times New Roman" w:cs="Times New Roman"/>
          <w:sz w:val="24"/>
          <w:szCs w:val="24"/>
        </w:rPr>
      </w:pPr>
      <w:r>
        <w:rPr>
          <w:rFonts w:ascii="Times New Roman" w:hAnsi="Times New Roman" w:cs="Times New Roman"/>
          <w:sz w:val="24"/>
          <w:szCs w:val="24"/>
        </w:rPr>
        <w:t>(3) Politsei- ja Piirivalveamet võib kohustada</w:t>
      </w:r>
      <w:r w:rsidR="00341510">
        <w:rPr>
          <w:rFonts w:ascii="Times New Roman" w:hAnsi="Times New Roman" w:cs="Times New Roman"/>
          <w:sz w:val="24"/>
          <w:szCs w:val="24"/>
        </w:rPr>
        <w:t xml:space="preserve"> taotlejat</w:t>
      </w:r>
      <w:r>
        <w:rPr>
          <w:rFonts w:ascii="Times New Roman" w:hAnsi="Times New Roman" w:cs="Times New Roman"/>
          <w:sz w:val="24"/>
          <w:szCs w:val="24"/>
        </w:rPr>
        <w:t xml:space="preserve"> ilmuma registreerimisele käesoleva paragrahvi lõike 1 punktis 1 sätestatu</w:t>
      </w:r>
      <w:r w:rsidR="00341510">
        <w:rPr>
          <w:rFonts w:ascii="Times New Roman" w:hAnsi="Times New Roman" w:cs="Times New Roman"/>
          <w:sz w:val="24"/>
          <w:szCs w:val="24"/>
        </w:rPr>
        <w:t>d järelevalvemeetme täitmise tagamiseks või kui on põgenemisoht.</w:t>
      </w:r>
    </w:p>
    <w:p w14:paraId="318EB63B" w14:textId="77777777" w:rsidR="00130037" w:rsidRPr="001E23F0" w:rsidRDefault="00130037" w:rsidP="00130037">
      <w:pPr>
        <w:jc w:val="both"/>
        <w:rPr>
          <w:rFonts w:ascii="Times New Roman" w:hAnsi="Times New Roman" w:cs="Times New Roman"/>
          <w:sz w:val="24"/>
          <w:szCs w:val="24"/>
        </w:rPr>
      </w:pPr>
    </w:p>
    <w:p w14:paraId="12D461B4" w14:textId="386B0376" w:rsidR="001D09BA" w:rsidRPr="001E23F0" w:rsidRDefault="001D09BA" w:rsidP="001D09BA">
      <w:pPr>
        <w:jc w:val="both"/>
        <w:rPr>
          <w:rFonts w:ascii="Times New Roman" w:hAnsi="Times New Roman" w:cs="Times New Roman"/>
          <w:sz w:val="24"/>
          <w:szCs w:val="24"/>
        </w:rPr>
      </w:pPr>
      <w:r w:rsidRPr="3D45D796">
        <w:rPr>
          <w:rFonts w:ascii="Times New Roman" w:hAnsi="Times New Roman" w:cs="Times New Roman"/>
          <w:sz w:val="24"/>
          <w:szCs w:val="24"/>
        </w:rPr>
        <w:t>(</w:t>
      </w:r>
      <w:r w:rsidR="00341510" w:rsidRPr="3D45D796">
        <w:rPr>
          <w:rFonts w:ascii="Times New Roman" w:hAnsi="Times New Roman" w:cs="Times New Roman"/>
          <w:sz w:val="24"/>
          <w:szCs w:val="24"/>
        </w:rPr>
        <w:t>4</w:t>
      </w:r>
      <w:r w:rsidRPr="3D45D796">
        <w:rPr>
          <w:rFonts w:ascii="Times New Roman" w:hAnsi="Times New Roman" w:cs="Times New Roman"/>
          <w:sz w:val="24"/>
          <w:szCs w:val="24"/>
        </w:rPr>
        <w:t xml:space="preserve">) Erisusena käesoleva paragrahvi lõike 1 punktis 1 ja lõikes 2 sätestatust, </w:t>
      </w:r>
      <w:r w:rsidR="007E5D75" w:rsidRPr="3D45D796">
        <w:rPr>
          <w:rFonts w:ascii="Times New Roman" w:hAnsi="Times New Roman" w:cs="Times New Roman"/>
          <w:sz w:val="24"/>
          <w:szCs w:val="24"/>
        </w:rPr>
        <w:t>on</w:t>
      </w:r>
      <w:r w:rsidRPr="3D45D796">
        <w:rPr>
          <w:rFonts w:ascii="Times New Roman" w:hAnsi="Times New Roman" w:cs="Times New Roman"/>
          <w:sz w:val="24"/>
          <w:szCs w:val="24"/>
        </w:rPr>
        <w:t xml:space="preserve"> taotleja, kelle suhtes teostatakse Euroopa Parlamendi ja nõukogu määruses (EL) 2024/1356 </w:t>
      </w:r>
      <w:del w:id="185" w:author="Autor">
        <w:r w:rsidRPr="3D45D796" w:rsidDel="001D09BA">
          <w:rPr>
            <w:rFonts w:ascii="Times New Roman" w:hAnsi="Times New Roman" w:cs="Times New Roman"/>
            <w:sz w:val="24"/>
            <w:szCs w:val="24"/>
          </w:rPr>
          <w:delText>(</w:delText>
        </w:r>
        <w:r w:rsidRPr="3D45D796" w:rsidDel="00C2551C">
          <w:rPr>
            <w:rFonts w:ascii="Times New Roman" w:hAnsi="Times New Roman" w:cs="Times New Roman"/>
            <w:sz w:val="24"/>
            <w:szCs w:val="24"/>
          </w:rPr>
          <w:delText>taustakontrolli kohta</w:delText>
        </w:r>
        <w:r w:rsidRPr="3D45D796" w:rsidDel="001D09BA">
          <w:rPr>
            <w:rFonts w:ascii="Times New Roman" w:hAnsi="Times New Roman" w:cs="Times New Roman"/>
            <w:sz w:val="24"/>
            <w:szCs w:val="24"/>
          </w:rPr>
          <w:delText>)</w:delText>
        </w:r>
      </w:del>
      <w:r w:rsidRPr="3D45D796">
        <w:rPr>
          <w:rFonts w:ascii="Times New Roman" w:hAnsi="Times New Roman" w:cs="Times New Roman"/>
          <w:sz w:val="24"/>
          <w:szCs w:val="24"/>
        </w:rPr>
        <w:t xml:space="preserve"> sätestatud taustakontrolli või Euroopa Parlamendi ja nõukogu määruses (EL) 2024/1348 </w:t>
      </w:r>
      <w:r w:rsidRPr="3D45D796">
        <w:rPr>
          <w:rFonts w:ascii="Times New Roman" w:hAnsi="Times New Roman" w:cs="Times New Roman"/>
          <w:sz w:val="24"/>
          <w:szCs w:val="24"/>
        </w:rPr>
        <w:lastRenderedPageBreak/>
        <w:t>(menetluse kohta) sätestatud piirimenetlust,</w:t>
      </w:r>
      <w:r w:rsidR="007E5D75" w:rsidRPr="3D45D796">
        <w:rPr>
          <w:rFonts w:ascii="Times New Roman" w:hAnsi="Times New Roman" w:cs="Times New Roman"/>
          <w:sz w:val="24"/>
          <w:szCs w:val="24"/>
        </w:rPr>
        <w:t xml:space="preserve"> kohustatud</w:t>
      </w:r>
      <w:r w:rsidRPr="3D45D796">
        <w:rPr>
          <w:rFonts w:ascii="Times New Roman" w:hAnsi="Times New Roman" w:cs="Times New Roman"/>
          <w:sz w:val="24"/>
          <w:szCs w:val="24"/>
        </w:rPr>
        <w:t xml:space="preserve"> elama Politsei- ja Piirivalveameti määratud asukohas.</w:t>
      </w:r>
    </w:p>
    <w:p w14:paraId="249F7583" w14:textId="77777777" w:rsidR="00DD0F18" w:rsidRPr="001E23F0" w:rsidRDefault="00DD0F18" w:rsidP="001D09BA">
      <w:pPr>
        <w:jc w:val="both"/>
        <w:rPr>
          <w:rFonts w:ascii="Times New Roman" w:hAnsi="Times New Roman" w:cs="Times New Roman"/>
          <w:sz w:val="24"/>
          <w:szCs w:val="24"/>
        </w:rPr>
      </w:pPr>
    </w:p>
    <w:p w14:paraId="182CFC1B" w14:textId="595239D1" w:rsidR="00DD0F18" w:rsidRPr="001E23F0" w:rsidRDefault="00DD0F18" w:rsidP="001D09BA">
      <w:pPr>
        <w:jc w:val="both"/>
        <w:rPr>
          <w:rFonts w:ascii="Times New Roman" w:hAnsi="Times New Roman" w:cs="Times New Roman"/>
          <w:sz w:val="24"/>
          <w:szCs w:val="24"/>
        </w:rPr>
      </w:pPr>
      <w:r w:rsidRPr="001E23F0">
        <w:rPr>
          <w:rFonts w:ascii="Times New Roman" w:hAnsi="Times New Roman" w:cs="Times New Roman"/>
          <w:sz w:val="24"/>
          <w:szCs w:val="24"/>
        </w:rPr>
        <w:t>(</w:t>
      </w:r>
      <w:r w:rsidR="00341510">
        <w:rPr>
          <w:rFonts w:ascii="Times New Roman" w:hAnsi="Times New Roman" w:cs="Times New Roman"/>
          <w:sz w:val="24"/>
          <w:szCs w:val="24"/>
        </w:rPr>
        <w:t>5</w:t>
      </w:r>
      <w:r w:rsidRPr="001E23F0">
        <w:rPr>
          <w:rFonts w:ascii="Times New Roman" w:hAnsi="Times New Roman" w:cs="Times New Roman"/>
          <w:sz w:val="24"/>
          <w:szCs w:val="24"/>
        </w:rPr>
        <w:t>) Kui taotlejat on kohustatud elama kindlaksmääratud kohas, võib sealt perekondlikel või tervislikel</w:t>
      </w:r>
      <w:r w:rsidR="00341510">
        <w:rPr>
          <w:rFonts w:ascii="Times New Roman" w:hAnsi="Times New Roman" w:cs="Times New Roman"/>
          <w:sz w:val="24"/>
          <w:szCs w:val="24"/>
        </w:rPr>
        <w:t xml:space="preserve"> või muu</w:t>
      </w:r>
      <w:r w:rsidR="009B5B3E">
        <w:rPr>
          <w:rFonts w:ascii="Times New Roman" w:hAnsi="Times New Roman" w:cs="Times New Roman"/>
          <w:sz w:val="24"/>
          <w:szCs w:val="24"/>
        </w:rPr>
        <w:t>del</w:t>
      </w:r>
      <w:r w:rsidR="00341510">
        <w:rPr>
          <w:rFonts w:ascii="Times New Roman" w:hAnsi="Times New Roman" w:cs="Times New Roman"/>
          <w:sz w:val="24"/>
          <w:szCs w:val="24"/>
        </w:rPr>
        <w:t xml:space="preserve"> mõjuva</w:t>
      </w:r>
      <w:r w:rsidR="009B5B3E">
        <w:rPr>
          <w:rFonts w:ascii="Times New Roman" w:hAnsi="Times New Roman" w:cs="Times New Roman"/>
          <w:sz w:val="24"/>
          <w:szCs w:val="24"/>
        </w:rPr>
        <w:t>te</w:t>
      </w:r>
      <w:r w:rsidR="00341510">
        <w:rPr>
          <w:rFonts w:ascii="Times New Roman" w:hAnsi="Times New Roman" w:cs="Times New Roman"/>
          <w:sz w:val="24"/>
          <w:szCs w:val="24"/>
        </w:rPr>
        <w:t>l</w:t>
      </w:r>
      <w:r w:rsidRPr="001E23F0">
        <w:rPr>
          <w:rFonts w:ascii="Times New Roman" w:hAnsi="Times New Roman" w:cs="Times New Roman"/>
          <w:sz w:val="24"/>
          <w:szCs w:val="24"/>
        </w:rPr>
        <w:t xml:space="preserve"> põhjustel lahkuda Politsei- ja Piirivalveameti loal. Kui lahkumine on vajalik ilmumiseks haldusorganisse või kohtusse, tuleb sellest Politsei- ja Piirivalveametit teavitada.</w:t>
      </w:r>
    </w:p>
    <w:p w14:paraId="7B837773" w14:textId="77777777" w:rsidR="00DD0F18" w:rsidRPr="001E23F0" w:rsidRDefault="00DD0F18" w:rsidP="001D09BA">
      <w:pPr>
        <w:jc w:val="both"/>
        <w:rPr>
          <w:rFonts w:ascii="Times New Roman" w:hAnsi="Times New Roman" w:cs="Times New Roman"/>
          <w:sz w:val="24"/>
          <w:szCs w:val="24"/>
        </w:rPr>
      </w:pPr>
    </w:p>
    <w:p w14:paraId="263FB059" w14:textId="4882E52A" w:rsidR="00DD0F18" w:rsidRDefault="00DD0F18" w:rsidP="001D09BA">
      <w:pPr>
        <w:jc w:val="both"/>
        <w:rPr>
          <w:rFonts w:ascii="Times New Roman" w:hAnsi="Times New Roman" w:cs="Times New Roman"/>
          <w:sz w:val="24"/>
          <w:szCs w:val="24"/>
        </w:rPr>
      </w:pPr>
      <w:r w:rsidRPr="001E23F0">
        <w:rPr>
          <w:rFonts w:ascii="Times New Roman" w:hAnsi="Times New Roman" w:cs="Times New Roman"/>
          <w:sz w:val="24"/>
          <w:szCs w:val="24"/>
        </w:rPr>
        <w:t>(</w:t>
      </w:r>
      <w:r w:rsidR="00341510">
        <w:rPr>
          <w:rFonts w:ascii="Times New Roman" w:hAnsi="Times New Roman" w:cs="Times New Roman"/>
          <w:sz w:val="24"/>
          <w:szCs w:val="24"/>
        </w:rPr>
        <w:t>6</w:t>
      </w:r>
      <w:r w:rsidRPr="001E23F0">
        <w:rPr>
          <w:rFonts w:ascii="Times New Roman" w:hAnsi="Times New Roman" w:cs="Times New Roman"/>
          <w:sz w:val="24"/>
          <w:szCs w:val="24"/>
        </w:rPr>
        <w:t xml:space="preserve">) Käesoleva paragrahvi lõikes </w:t>
      </w:r>
      <w:r w:rsidR="00611D94">
        <w:rPr>
          <w:rFonts w:ascii="Times New Roman" w:hAnsi="Times New Roman" w:cs="Times New Roman"/>
          <w:sz w:val="24"/>
          <w:szCs w:val="24"/>
        </w:rPr>
        <w:t>5</w:t>
      </w:r>
      <w:r w:rsidRPr="001E23F0">
        <w:rPr>
          <w:rFonts w:ascii="Times New Roman" w:hAnsi="Times New Roman" w:cs="Times New Roman"/>
          <w:sz w:val="24"/>
          <w:szCs w:val="24"/>
        </w:rPr>
        <w:t xml:space="preserve"> sätestatud juhul ja kui</w:t>
      </w:r>
      <w:r w:rsidR="0066039D" w:rsidRPr="001E23F0">
        <w:rPr>
          <w:rFonts w:ascii="Times New Roman" w:hAnsi="Times New Roman" w:cs="Times New Roman"/>
          <w:sz w:val="24"/>
          <w:szCs w:val="24"/>
        </w:rPr>
        <w:t xml:space="preserve"> elamiseks</w:t>
      </w:r>
      <w:r w:rsidRPr="001E23F0">
        <w:rPr>
          <w:rFonts w:ascii="Times New Roman" w:hAnsi="Times New Roman" w:cs="Times New Roman"/>
          <w:sz w:val="24"/>
          <w:szCs w:val="24"/>
        </w:rPr>
        <w:t xml:space="preserve"> kindlaksmääratud koht on rahvusvahelise kaitse taotlejate majutuskeskus või muu taotlejate majutamiseks kohandatud asukoh</w:t>
      </w:r>
      <w:r w:rsidR="008373D9" w:rsidRPr="001E23F0">
        <w:rPr>
          <w:rFonts w:ascii="Times New Roman" w:hAnsi="Times New Roman" w:cs="Times New Roman"/>
          <w:sz w:val="24"/>
          <w:szCs w:val="24"/>
        </w:rPr>
        <w:t>t</w:t>
      </w:r>
      <w:r w:rsidRPr="001E23F0">
        <w:rPr>
          <w:rFonts w:ascii="Times New Roman" w:hAnsi="Times New Roman" w:cs="Times New Roman"/>
          <w:sz w:val="24"/>
          <w:szCs w:val="24"/>
        </w:rPr>
        <w:t>, teavitab Politsei- ja Piirivalveamet taotleja lahkumisest materiaalsete vastuvõtutingimuste osutajat.</w:t>
      </w:r>
    </w:p>
    <w:p w14:paraId="3722C7F1" w14:textId="77777777" w:rsidR="006634A1" w:rsidRDefault="006634A1" w:rsidP="001D09BA">
      <w:pPr>
        <w:jc w:val="both"/>
        <w:rPr>
          <w:rFonts w:ascii="Times New Roman" w:hAnsi="Times New Roman" w:cs="Times New Roman"/>
          <w:sz w:val="24"/>
          <w:szCs w:val="24"/>
        </w:rPr>
      </w:pPr>
    </w:p>
    <w:p w14:paraId="2C3FD427" w14:textId="4A993F05" w:rsidR="006634A1" w:rsidRPr="001E23F0" w:rsidRDefault="006634A1" w:rsidP="001D09BA">
      <w:pPr>
        <w:jc w:val="both"/>
        <w:rPr>
          <w:rFonts w:ascii="Times New Roman" w:hAnsi="Times New Roman" w:cs="Times New Roman"/>
          <w:sz w:val="24"/>
          <w:szCs w:val="24"/>
        </w:rPr>
      </w:pPr>
      <w:r>
        <w:rPr>
          <w:rFonts w:ascii="Times New Roman" w:hAnsi="Times New Roman" w:cs="Times New Roman"/>
          <w:sz w:val="24"/>
          <w:szCs w:val="24"/>
        </w:rPr>
        <w:t>(7) Politsei- ja Piirivalveamet hindab käesoleva paragrahvi lõike</w:t>
      </w:r>
      <w:r w:rsidR="005A7D68">
        <w:rPr>
          <w:rFonts w:ascii="Times New Roman" w:hAnsi="Times New Roman" w:cs="Times New Roman"/>
          <w:sz w:val="24"/>
          <w:szCs w:val="24"/>
        </w:rPr>
        <w:t xml:space="preserve"> 1 punktides 1 ja 2 </w:t>
      </w:r>
      <w:r>
        <w:rPr>
          <w:rFonts w:ascii="Times New Roman" w:hAnsi="Times New Roman" w:cs="Times New Roman"/>
          <w:sz w:val="24"/>
          <w:szCs w:val="24"/>
        </w:rPr>
        <w:t>sätestatud järelevalvemeetme</w:t>
      </w:r>
      <w:r w:rsidR="005A7D68">
        <w:rPr>
          <w:rFonts w:ascii="Times New Roman" w:hAnsi="Times New Roman" w:cs="Times New Roman"/>
          <w:sz w:val="24"/>
          <w:szCs w:val="24"/>
        </w:rPr>
        <w:t xml:space="preserve"> jätkuva</w:t>
      </w:r>
      <w:r>
        <w:rPr>
          <w:rFonts w:ascii="Times New Roman" w:hAnsi="Times New Roman" w:cs="Times New Roman"/>
          <w:sz w:val="24"/>
          <w:szCs w:val="24"/>
        </w:rPr>
        <w:t xml:space="preserve"> kohaldamise vajalikkust, kui järelevalvemeetme kohaldamisest on möödunud kaks kuud.</w:t>
      </w:r>
    </w:p>
    <w:p w14:paraId="7E703E7F" w14:textId="77777777" w:rsidR="001D09BA" w:rsidRPr="001E23F0" w:rsidRDefault="001D09BA" w:rsidP="00130037">
      <w:pPr>
        <w:jc w:val="both"/>
        <w:rPr>
          <w:rFonts w:ascii="Times New Roman" w:hAnsi="Times New Roman" w:cs="Times New Roman"/>
          <w:sz w:val="24"/>
          <w:szCs w:val="24"/>
        </w:rPr>
      </w:pPr>
    </w:p>
    <w:p w14:paraId="4AF1D08C" w14:textId="5EB5DE4C"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5A7D68">
        <w:rPr>
          <w:rFonts w:ascii="Times New Roman" w:hAnsi="Times New Roman" w:cs="Times New Roman"/>
          <w:sz w:val="24"/>
          <w:szCs w:val="24"/>
        </w:rPr>
        <w:t>8</w:t>
      </w:r>
      <w:r w:rsidRPr="001E23F0">
        <w:rPr>
          <w:rFonts w:ascii="Times New Roman" w:hAnsi="Times New Roman" w:cs="Times New Roman"/>
          <w:sz w:val="24"/>
          <w:szCs w:val="24"/>
        </w:rPr>
        <w:t xml:space="preserve">) Politsei- ja Piirivalveametil ning Kaitsepolitseiametil on õigus igal ajal kontrollida järelevalvemeetmete järgimist. </w:t>
      </w:r>
    </w:p>
    <w:p w14:paraId="39DA5FE7" w14:textId="77777777" w:rsidR="00130037" w:rsidRPr="001E23F0" w:rsidRDefault="00130037" w:rsidP="00130037">
      <w:pPr>
        <w:jc w:val="both"/>
        <w:rPr>
          <w:rFonts w:ascii="Times New Roman" w:hAnsi="Times New Roman" w:cs="Times New Roman"/>
          <w:sz w:val="24"/>
          <w:szCs w:val="24"/>
        </w:rPr>
      </w:pPr>
    </w:p>
    <w:p w14:paraId="099E00FB" w14:textId="7E48E12A" w:rsidR="00130037"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5A7D68">
        <w:rPr>
          <w:rFonts w:ascii="Times New Roman" w:hAnsi="Times New Roman" w:cs="Times New Roman"/>
          <w:sz w:val="24"/>
          <w:szCs w:val="24"/>
        </w:rPr>
        <w:t>9</w:t>
      </w:r>
      <w:r w:rsidRPr="001E23F0">
        <w:rPr>
          <w:rFonts w:ascii="Times New Roman" w:hAnsi="Times New Roman" w:cs="Times New Roman"/>
          <w:sz w:val="24"/>
          <w:szCs w:val="24"/>
        </w:rPr>
        <w:t>) Järelevalvemeetmete kohaldamine</w:t>
      </w:r>
      <w:r w:rsidR="001C386A">
        <w:rPr>
          <w:rFonts w:ascii="Times New Roman" w:hAnsi="Times New Roman" w:cs="Times New Roman"/>
          <w:sz w:val="24"/>
          <w:szCs w:val="24"/>
        </w:rPr>
        <w:t xml:space="preserve"> ning käesoleva paragrahvi lõikes 4 sätestatud kohustus elada Politsei- ja Piirivalveameti määratud asukohas,</w:t>
      </w:r>
      <w:r w:rsidRPr="001E23F0">
        <w:rPr>
          <w:rFonts w:ascii="Times New Roman" w:hAnsi="Times New Roman" w:cs="Times New Roman"/>
          <w:sz w:val="24"/>
          <w:szCs w:val="24"/>
        </w:rPr>
        <w:t xml:space="preserve"> tehakse taotlejale teatavaks kirjalikult</w:t>
      </w:r>
      <w:r w:rsidR="005A7D68">
        <w:rPr>
          <w:rFonts w:ascii="Times New Roman" w:hAnsi="Times New Roman" w:cs="Times New Roman"/>
          <w:sz w:val="24"/>
          <w:szCs w:val="24"/>
        </w:rPr>
        <w:t xml:space="preserve"> koos teabega järelevalvemeetme täitmata jätmise tagajärgedest.</w:t>
      </w:r>
    </w:p>
    <w:p w14:paraId="64F54CA5" w14:textId="77777777" w:rsidR="001A368F" w:rsidRDefault="001A368F" w:rsidP="00130037">
      <w:pPr>
        <w:jc w:val="both"/>
        <w:rPr>
          <w:rFonts w:ascii="Times New Roman" w:hAnsi="Times New Roman" w:cs="Times New Roman"/>
          <w:sz w:val="24"/>
          <w:szCs w:val="24"/>
        </w:rPr>
      </w:pPr>
    </w:p>
    <w:p w14:paraId="35D5BA6A" w14:textId="058529BA" w:rsidR="001A368F" w:rsidRDefault="001A368F" w:rsidP="00130037">
      <w:pPr>
        <w:jc w:val="both"/>
        <w:rPr>
          <w:rFonts w:ascii="Times New Roman" w:hAnsi="Times New Roman" w:cs="Times New Roman"/>
          <w:sz w:val="24"/>
          <w:szCs w:val="24"/>
        </w:rPr>
      </w:pPr>
      <w:r>
        <w:rPr>
          <w:rFonts w:ascii="Times New Roman" w:hAnsi="Times New Roman" w:cs="Times New Roman"/>
          <w:sz w:val="24"/>
          <w:szCs w:val="24"/>
        </w:rPr>
        <w:t xml:space="preserve">(10) Järelevalvemeetme kohaldamise </w:t>
      </w:r>
      <w:r w:rsidR="0053137F">
        <w:rPr>
          <w:rFonts w:ascii="Times New Roman" w:hAnsi="Times New Roman" w:cs="Times New Roman"/>
          <w:sz w:val="24"/>
          <w:szCs w:val="24"/>
        </w:rPr>
        <w:t xml:space="preserve">peale </w:t>
      </w:r>
      <w:r w:rsidR="00DA25B1">
        <w:rPr>
          <w:rFonts w:ascii="Times New Roman" w:hAnsi="Times New Roman" w:cs="Times New Roman"/>
          <w:sz w:val="24"/>
          <w:szCs w:val="24"/>
        </w:rPr>
        <w:t xml:space="preserve">võib taotleja </w:t>
      </w:r>
      <w:r w:rsidRPr="001E23F0">
        <w:rPr>
          <w:rFonts w:ascii="Times New Roman" w:hAnsi="Times New Roman" w:cs="Times New Roman"/>
          <w:sz w:val="24"/>
          <w:szCs w:val="24"/>
        </w:rPr>
        <w:t xml:space="preserve">halduskohtumenetluse seadustikus sätestatud korras esitada halduskohtule kaebuse 14 päeva jooksul </w:t>
      </w:r>
      <w:r w:rsidR="0053137F">
        <w:rPr>
          <w:rFonts w:ascii="Times New Roman" w:hAnsi="Times New Roman" w:cs="Times New Roman"/>
          <w:sz w:val="24"/>
          <w:szCs w:val="24"/>
        </w:rPr>
        <w:t>järelevalvemeetmete kohaldamise</w:t>
      </w:r>
      <w:r w:rsidRPr="001E23F0">
        <w:rPr>
          <w:rFonts w:ascii="Times New Roman" w:hAnsi="Times New Roman" w:cs="Times New Roman"/>
          <w:sz w:val="24"/>
          <w:szCs w:val="24"/>
        </w:rPr>
        <w:t xml:space="preserve"> teatavakstegemise päevast arvates.</w:t>
      </w:r>
    </w:p>
    <w:p w14:paraId="49CEB238" w14:textId="77777777" w:rsidR="00130037" w:rsidRPr="001E23F0" w:rsidRDefault="00130037" w:rsidP="00130037">
      <w:pPr>
        <w:jc w:val="both"/>
        <w:rPr>
          <w:rFonts w:ascii="Times New Roman" w:hAnsi="Times New Roman" w:cs="Times New Roman"/>
          <w:b/>
          <w:bCs/>
          <w:sz w:val="24"/>
          <w:szCs w:val="24"/>
        </w:rPr>
      </w:pPr>
    </w:p>
    <w:p w14:paraId="1997E8B6" w14:textId="2B459D35" w:rsidR="00130037" w:rsidRPr="001E23F0" w:rsidRDefault="00130037" w:rsidP="00130037">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5</w:t>
      </w:r>
      <w:r w:rsidR="00106058">
        <w:rPr>
          <w:rFonts w:ascii="Times New Roman" w:hAnsi="Times New Roman" w:cs="Times New Roman"/>
          <w:b/>
          <w:bCs/>
          <w:sz w:val="24"/>
          <w:szCs w:val="24"/>
        </w:rPr>
        <w:t>1</w:t>
      </w:r>
      <w:r w:rsidRPr="001E23F0">
        <w:rPr>
          <w:rFonts w:ascii="Times New Roman" w:hAnsi="Times New Roman" w:cs="Times New Roman"/>
          <w:b/>
          <w:bCs/>
          <w:sz w:val="24"/>
          <w:szCs w:val="24"/>
        </w:rPr>
        <w:t>. Kinnipidamise alused</w:t>
      </w:r>
    </w:p>
    <w:p w14:paraId="73C743D7" w14:textId="77777777" w:rsidR="00130037" w:rsidRPr="001E23F0" w:rsidRDefault="00130037" w:rsidP="00130037">
      <w:pPr>
        <w:jc w:val="both"/>
        <w:rPr>
          <w:rFonts w:ascii="Times New Roman" w:hAnsi="Times New Roman" w:cs="Times New Roman"/>
          <w:b/>
          <w:bCs/>
        </w:rPr>
      </w:pPr>
    </w:p>
    <w:p w14:paraId="3E827203" w14:textId="77777777"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 xml:space="preserve">(1) Rahvusvahelise kaitse taotlejat võib kinni pidada käesoleva paragrahvi lõikes 2 sätestatud alusel, kui käesolevas seaduses sätestatud järelevalvemeetmeid ei ole võimalik </w:t>
      </w:r>
      <w:commentRangeStart w:id="186"/>
      <w:r w:rsidRPr="3D45D796">
        <w:rPr>
          <w:rFonts w:ascii="Times New Roman" w:hAnsi="Times New Roman" w:cs="Times New Roman"/>
          <w:sz w:val="24"/>
          <w:szCs w:val="24"/>
        </w:rPr>
        <w:t>tõhusalt kohaldada</w:t>
      </w:r>
      <w:commentRangeEnd w:id="186"/>
      <w:r w:rsidR="00F9169E">
        <w:rPr>
          <w:rStyle w:val="Kommentaariviide"/>
        </w:rPr>
        <w:commentReference w:id="186"/>
      </w:r>
      <w:r w:rsidRPr="3D45D796">
        <w:rPr>
          <w:rFonts w:ascii="Times New Roman" w:hAnsi="Times New Roman" w:cs="Times New Roman"/>
          <w:sz w:val="24"/>
          <w:szCs w:val="24"/>
        </w:rPr>
        <w:t xml:space="preserve">. Kinnipidamine peab olema kooskõlas </w:t>
      </w:r>
      <w:commentRangeStart w:id="187"/>
      <w:r w:rsidRPr="3D45D796">
        <w:rPr>
          <w:rFonts w:ascii="Times New Roman" w:hAnsi="Times New Roman" w:cs="Times New Roman"/>
          <w:sz w:val="24"/>
          <w:szCs w:val="24"/>
        </w:rPr>
        <w:t>proportsionaalsuse põhimõttega</w:t>
      </w:r>
      <w:commentRangeEnd w:id="187"/>
      <w:r>
        <w:commentReference w:id="187"/>
      </w:r>
      <w:r w:rsidRPr="3D45D796">
        <w:rPr>
          <w:rFonts w:ascii="Times New Roman" w:hAnsi="Times New Roman" w:cs="Times New Roman"/>
          <w:sz w:val="24"/>
          <w:szCs w:val="24"/>
        </w:rPr>
        <w:t xml:space="preserve"> ning kinnipidamisel peab arvestama igal üksikjuhtumil rahvusvahelise kaitse taotlejaga seotud olulisi asjaolusid.</w:t>
      </w:r>
    </w:p>
    <w:p w14:paraId="2D5CADF0" w14:textId="77777777" w:rsidR="00130037" w:rsidRPr="001E23F0" w:rsidRDefault="00130037" w:rsidP="00130037">
      <w:pPr>
        <w:jc w:val="both"/>
        <w:rPr>
          <w:rFonts w:ascii="Times New Roman" w:hAnsi="Times New Roman" w:cs="Times New Roman"/>
          <w:sz w:val="24"/>
          <w:szCs w:val="24"/>
        </w:rPr>
      </w:pPr>
    </w:p>
    <w:p w14:paraId="5789A9A7"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(2) Rahvusvahelise kaitse taotlejat võib kinni pidada järgmistel alustel: </w:t>
      </w:r>
    </w:p>
    <w:p w14:paraId="573E40DC"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isiku või tema kodakondsuse tuvastamine või kontrollimine;</w:t>
      </w:r>
    </w:p>
    <w:p w14:paraId="0A4B25EC"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rahvusvahelise kaitse taotluse aluseks olevate asjaolude väljaselgitamine, eelkõige juhul, kui on olemas põgenemise oht;</w:t>
      </w:r>
    </w:p>
    <w:p w14:paraId="7FFA74B8"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3) kui ta ei ole täitnud kindlaksmääratud kohas elamise kohustust ja endiselt on olemas põgenemise oht;</w:t>
      </w:r>
    </w:p>
    <w:p w14:paraId="465CBA91" w14:textId="1109DFBF"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 xml:space="preserve">4) selleks, et otsustada piirimenetluse raames kooskõlas Euroopa Parlamendi ja nõukogu määruse (EL) 2024/1348 </w:t>
      </w:r>
      <w:del w:id="188" w:author="Autor">
        <w:r w:rsidRPr="3D45D796" w:rsidDel="00130037">
          <w:rPr>
            <w:rFonts w:ascii="Times New Roman" w:hAnsi="Times New Roman" w:cs="Times New Roman"/>
            <w:sz w:val="24"/>
            <w:szCs w:val="24"/>
          </w:rPr>
          <w:delText>(</w:delText>
        </w:r>
        <w:r w:rsidRPr="3D45D796" w:rsidDel="00654A4F">
          <w:rPr>
            <w:rFonts w:ascii="Times New Roman" w:hAnsi="Times New Roman" w:cs="Times New Roman"/>
            <w:sz w:val="24"/>
            <w:szCs w:val="24"/>
          </w:rPr>
          <w:delText>menetluse</w:delText>
        </w:r>
        <w:r w:rsidRPr="3D45D796" w:rsidDel="00130037">
          <w:rPr>
            <w:rFonts w:ascii="Times New Roman" w:hAnsi="Times New Roman" w:cs="Times New Roman"/>
            <w:sz w:val="24"/>
            <w:szCs w:val="24"/>
          </w:rPr>
          <w:delText xml:space="preserve"> kohta)</w:delText>
        </w:r>
      </w:del>
      <w:r w:rsidRPr="3D45D796">
        <w:rPr>
          <w:rFonts w:ascii="Times New Roman" w:hAnsi="Times New Roman" w:cs="Times New Roman"/>
          <w:sz w:val="24"/>
          <w:szCs w:val="24"/>
        </w:rPr>
        <w:t xml:space="preserve"> artikliga 43 taotleja õiguse üle siseneda Eesti territooriumile</w:t>
      </w:r>
      <w:r w:rsidR="00807B25" w:rsidRPr="3D45D796">
        <w:rPr>
          <w:rFonts w:ascii="Times New Roman" w:hAnsi="Times New Roman" w:cs="Times New Roman"/>
          <w:sz w:val="24"/>
          <w:szCs w:val="24"/>
        </w:rPr>
        <w:t>;</w:t>
      </w:r>
    </w:p>
    <w:p w14:paraId="6E6E331A" w14:textId="561B6B18"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5) kui välismaalane on väljasõidukohustuse menetluses kinni peetud ja on põhjendatud alus arvata, et isik on esitanud rahvusvahelise kaitse taotluse</w:t>
      </w:r>
      <w:r w:rsidR="0066039D" w:rsidRPr="001E23F0">
        <w:rPr>
          <w:rFonts w:ascii="Times New Roman" w:hAnsi="Times New Roman" w:cs="Times New Roman"/>
          <w:sz w:val="24"/>
          <w:szCs w:val="24"/>
        </w:rPr>
        <w:t xml:space="preserve"> üksnes</w:t>
      </w:r>
      <w:r w:rsidRPr="001E23F0">
        <w:rPr>
          <w:rFonts w:ascii="Times New Roman" w:hAnsi="Times New Roman" w:cs="Times New Roman"/>
          <w:sz w:val="24"/>
          <w:szCs w:val="24"/>
        </w:rPr>
        <w:t xml:space="preserve"> väljasõidukohustuse edasilükkamiseks või täideviimise</w:t>
      </w:r>
      <w:r w:rsidR="00EA665B" w:rsidRPr="001E23F0">
        <w:rPr>
          <w:rFonts w:ascii="Times New Roman" w:hAnsi="Times New Roman" w:cs="Times New Roman"/>
          <w:sz w:val="24"/>
          <w:szCs w:val="24"/>
        </w:rPr>
        <w:t xml:space="preserve"> takistamiseks</w:t>
      </w:r>
      <w:r w:rsidRPr="001E23F0">
        <w:rPr>
          <w:rFonts w:ascii="Times New Roman" w:hAnsi="Times New Roman" w:cs="Times New Roman"/>
          <w:sz w:val="24"/>
          <w:szCs w:val="24"/>
        </w:rPr>
        <w:t>;</w:t>
      </w:r>
    </w:p>
    <w:p w14:paraId="14AB51E7"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6) avaliku korra või riigi julgeoleku tagamine;</w:t>
      </w:r>
    </w:p>
    <w:p w14:paraId="0B71BC4D" w14:textId="77777777"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 xml:space="preserve">7) isiku üleandmine Euroopa Parlamendi ja nõukogu määruse(EL) 2024/1351 </w:t>
      </w:r>
      <w:del w:id="189" w:author="Autor">
        <w:r w:rsidRPr="3D45D796" w:rsidDel="00130037">
          <w:rPr>
            <w:rFonts w:ascii="Times New Roman" w:hAnsi="Times New Roman" w:cs="Times New Roman"/>
            <w:sz w:val="24"/>
            <w:szCs w:val="24"/>
          </w:rPr>
          <w:delText>(rändehalduse kohta)</w:delText>
        </w:r>
      </w:del>
      <w:r w:rsidRPr="3D45D796">
        <w:rPr>
          <w:rFonts w:ascii="Times New Roman" w:hAnsi="Times New Roman" w:cs="Times New Roman"/>
          <w:sz w:val="24"/>
          <w:szCs w:val="24"/>
        </w:rPr>
        <w:t xml:space="preserve"> artiklis 44 sätestatud korras.</w:t>
      </w:r>
    </w:p>
    <w:p w14:paraId="25517DFC" w14:textId="77777777" w:rsidR="00130037" w:rsidRPr="001E23F0" w:rsidRDefault="00130037" w:rsidP="00130037">
      <w:pPr>
        <w:pStyle w:val="Loendilik"/>
        <w:ind w:left="785"/>
        <w:jc w:val="both"/>
        <w:rPr>
          <w:rFonts w:ascii="Times New Roman" w:hAnsi="Times New Roman" w:cs="Times New Roman"/>
        </w:rPr>
      </w:pPr>
    </w:p>
    <w:p w14:paraId="23D1AD17" w14:textId="63AFA91B" w:rsidR="00EC744F"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lastRenderedPageBreak/>
        <w:t>(3) Käesolevas paragrahvis nimetatud põgenemise ohuna käsitatakse</w:t>
      </w:r>
      <w:r w:rsidR="003D51D5" w:rsidRPr="001E23F0">
        <w:rPr>
          <w:rFonts w:ascii="Times New Roman" w:hAnsi="Times New Roman" w:cs="Times New Roman"/>
          <w:sz w:val="24"/>
          <w:szCs w:val="24"/>
        </w:rPr>
        <w:t xml:space="preserve"> seda, kui</w:t>
      </w:r>
      <w:r w:rsidR="00EC744F" w:rsidRPr="001E23F0">
        <w:rPr>
          <w:rFonts w:ascii="Times New Roman" w:hAnsi="Times New Roman" w:cs="Times New Roman"/>
          <w:sz w:val="24"/>
          <w:szCs w:val="24"/>
        </w:rPr>
        <w:t>:</w:t>
      </w:r>
    </w:p>
    <w:p w14:paraId="44944F70" w14:textId="364D6248" w:rsidR="00EC744F" w:rsidRPr="001E23F0" w:rsidRDefault="00EC744F" w:rsidP="00130037">
      <w:pPr>
        <w:jc w:val="both"/>
        <w:rPr>
          <w:rFonts w:ascii="Times New Roman" w:hAnsi="Times New Roman" w:cs="Times New Roman"/>
          <w:sz w:val="24"/>
          <w:szCs w:val="24"/>
        </w:rPr>
      </w:pPr>
      <w:r w:rsidRPr="001E23F0">
        <w:rPr>
          <w:rFonts w:ascii="Times New Roman" w:hAnsi="Times New Roman" w:cs="Times New Roman"/>
          <w:sz w:val="24"/>
          <w:szCs w:val="24"/>
        </w:rPr>
        <w:t>1)</w:t>
      </w:r>
      <w:r w:rsidR="00130037" w:rsidRPr="001E23F0">
        <w:rPr>
          <w:rFonts w:ascii="Times New Roman" w:hAnsi="Times New Roman" w:cs="Times New Roman"/>
          <w:sz w:val="24"/>
          <w:szCs w:val="24"/>
        </w:rPr>
        <w:t xml:space="preserve"> esineb väljasõidukohustuse ja sissesõidukeelu seaduse §-s 6</w:t>
      </w:r>
      <w:r w:rsidR="00130037" w:rsidRPr="001E23F0">
        <w:rPr>
          <w:rFonts w:ascii="Times New Roman" w:hAnsi="Times New Roman" w:cs="Times New Roman"/>
          <w:sz w:val="24"/>
          <w:szCs w:val="24"/>
          <w:vertAlign w:val="superscript"/>
        </w:rPr>
        <w:t>8</w:t>
      </w:r>
      <w:r w:rsidR="00130037" w:rsidRPr="001E23F0">
        <w:rPr>
          <w:rFonts w:ascii="Times New Roman" w:hAnsi="Times New Roman" w:cs="Times New Roman"/>
          <w:sz w:val="24"/>
          <w:szCs w:val="24"/>
        </w:rPr>
        <w:t xml:space="preserve"> nimetatud asjaolu</w:t>
      </w:r>
      <w:r w:rsidRPr="001E23F0">
        <w:rPr>
          <w:rFonts w:ascii="Times New Roman" w:hAnsi="Times New Roman" w:cs="Times New Roman"/>
          <w:sz w:val="24"/>
          <w:szCs w:val="24"/>
        </w:rPr>
        <w:t>;</w:t>
      </w:r>
    </w:p>
    <w:p w14:paraId="080F44D6" w14:textId="77777777" w:rsidR="00EC744F" w:rsidRPr="001E23F0" w:rsidRDefault="00EC744F" w:rsidP="00130037">
      <w:pPr>
        <w:jc w:val="both"/>
        <w:rPr>
          <w:rFonts w:ascii="Times New Roman" w:hAnsi="Times New Roman" w:cs="Times New Roman"/>
          <w:sz w:val="24"/>
          <w:szCs w:val="24"/>
        </w:rPr>
      </w:pPr>
      <w:r w:rsidRPr="001E23F0">
        <w:rPr>
          <w:rFonts w:ascii="Times New Roman" w:hAnsi="Times New Roman" w:cs="Times New Roman"/>
          <w:sz w:val="24"/>
          <w:szCs w:val="24"/>
        </w:rPr>
        <w:t>2) isik ei ole järginud käesoleva seaduse alusel temale kohaldatud järelevalvemeetmeid;</w:t>
      </w:r>
    </w:p>
    <w:p w14:paraId="425B063C" w14:textId="4DDFB5C4" w:rsidR="00130037" w:rsidRPr="001E23F0" w:rsidRDefault="00EC744F" w:rsidP="00130037">
      <w:pPr>
        <w:jc w:val="both"/>
        <w:rPr>
          <w:rFonts w:ascii="Times New Roman" w:hAnsi="Times New Roman" w:cs="Times New Roman"/>
          <w:sz w:val="24"/>
          <w:szCs w:val="24"/>
        </w:rPr>
      </w:pPr>
      <w:r w:rsidRPr="001E23F0">
        <w:rPr>
          <w:rFonts w:ascii="Times New Roman" w:hAnsi="Times New Roman" w:cs="Times New Roman"/>
          <w:sz w:val="24"/>
          <w:szCs w:val="24"/>
        </w:rPr>
        <w:t>3)</w:t>
      </w:r>
      <w:r w:rsidR="003D51D5" w:rsidRPr="001E23F0">
        <w:rPr>
          <w:rFonts w:ascii="Times New Roman" w:hAnsi="Times New Roman" w:cs="Times New Roman"/>
          <w:sz w:val="24"/>
          <w:szCs w:val="24"/>
        </w:rPr>
        <w:t xml:space="preserve"> </w:t>
      </w:r>
      <w:r w:rsidRPr="001E23F0">
        <w:rPr>
          <w:rFonts w:ascii="Times New Roman" w:hAnsi="Times New Roman" w:cs="Times New Roman"/>
          <w:sz w:val="24"/>
          <w:szCs w:val="24"/>
        </w:rPr>
        <w:t xml:space="preserve">isik on loata või teavitamata lahkunud </w:t>
      </w:r>
      <w:r w:rsidR="00C34762">
        <w:rPr>
          <w:rFonts w:ascii="Times New Roman" w:hAnsi="Times New Roman" w:cs="Times New Roman"/>
          <w:sz w:val="24"/>
          <w:szCs w:val="24"/>
        </w:rPr>
        <w:t>maakonna</w:t>
      </w:r>
      <w:r w:rsidRPr="001E23F0">
        <w:rPr>
          <w:rFonts w:ascii="Times New Roman" w:hAnsi="Times New Roman" w:cs="Times New Roman"/>
          <w:sz w:val="24"/>
          <w:szCs w:val="24"/>
        </w:rPr>
        <w:t xml:space="preserve"> territooriumilt, kus asub tema majutuskoht</w:t>
      </w:r>
      <w:r w:rsidR="00485484">
        <w:rPr>
          <w:rFonts w:ascii="Times New Roman" w:hAnsi="Times New Roman" w:cs="Times New Roman"/>
          <w:sz w:val="24"/>
          <w:szCs w:val="24"/>
        </w:rPr>
        <w:t xml:space="preserve"> </w:t>
      </w:r>
      <w:r w:rsidR="003D51D5" w:rsidRPr="001E23F0">
        <w:rPr>
          <w:rFonts w:ascii="Times New Roman" w:hAnsi="Times New Roman" w:cs="Times New Roman"/>
          <w:sz w:val="24"/>
          <w:szCs w:val="24"/>
        </w:rPr>
        <w:t>või</w:t>
      </w:r>
    </w:p>
    <w:p w14:paraId="3ABB57D9" w14:textId="773CEE6F" w:rsidR="00EC744F" w:rsidRPr="001E23F0" w:rsidRDefault="00EC744F" w:rsidP="00130037">
      <w:pPr>
        <w:jc w:val="both"/>
        <w:rPr>
          <w:rFonts w:ascii="Times New Roman" w:hAnsi="Times New Roman" w:cs="Times New Roman"/>
          <w:sz w:val="24"/>
          <w:szCs w:val="24"/>
        </w:rPr>
      </w:pPr>
      <w:r w:rsidRPr="001E23F0">
        <w:rPr>
          <w:rFonts w:ascii="Times New Roman" w:hAnsi="Times New Roman" w:cs="Times New Roman"/>
          <w:sz w:val="24"/>
          <w:szCs w:val="24"/>
        </w:rPr>
        <w:t>4) isik ei ole ilmunud menetlustoiminguteks Politsei- ja Piirivalveametisse</w:t>
      </w:r>
      <w:r w:rsidR="00E62ACE" w:rsidRPr="001E23F0">
        <w:rPr>
          <w:rFonts w:ascii="Times New Roman" w:hAnsi="Times New Roman" w:cs="Times New Roman"/>
          <w:sz w:val="24"/>
          <w:szCs w:val="24"/>
        </w:rPr>
        <w:t>.</w:t>
      </w:r>
    </w:p>
    <w:p w14:paraId="1FF21321" w14:textId="77777777" w:rsidR="00130037" w:rsidRPr="001E23F0" w:rsidRDefault="00130037" w:rsidP="00130037">
      <w:pPr>
        <w:jc w:val="both"/>
        <w:rPr>
          <w:rFonts w:ascii="Times New Roman" w:hAnsi="Times New Roman" w:cs="Times New Roman"/>
          <w:sz w:val="24"/>
          <w:szCs w:val="24"/>
        </w:rPr>
      </w:pPr>
    </w:p>
    <w:p w14:paraId="24D4ABF0" w14:textId="51B8A53B"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E62ACE" w:rsidRPr="001E23F0">
        <w:rPr>
          <w:rFonts w:ascii="Times New Roman" w:hAnsi="Times New Roman" w:cs="Times New Roman"/>
          <w:sz w:val="24"/>
          <w:szCs w:val="24"/>
        </w:rPr>
        <w:t>4</w:t>
      </w:r>
      <w:r w:rsidRPr="001E23F0">
        <w:rPr>
          <w:rFonts w:ascii="Times New Roman" w:hAnsi="Times New Roman" w:cs="Times New Roman"/>
          <w:sz w:val="24"/>
          <w:szCs w:val="24"/>
        </w:rPr>
        <w:t>) Käesoleva paragrahvi lõikes 2 sätestatud kinnipidamise alused ei piira isiku kinnipidamist muudes seadustes sätestatud alustel</w:t>
      </w:r>
      <w:r w:rsidR="00001396">
        <w:rPr>
          <w:rFonts w:ascii="Times New Roman" w:hAnsi="Times New Roman" w:cs="Times New Roman"/>
          <w:sz w:val="24"/>
          <w:szCs w:val="24"/>
        </w:rPr>
        <w:t>.</w:t>
      </w:r>
    </w:p>
    <w:p w14:paraId="0DD4CC97" w14:textId="77777777" w:rsidR="00130037" w:rsidRPr="001E23F0" w:rsidRDefault="00130037" w:rsidP="00130037">
      <w:pPr>
        <w:jc w:val="both"/>
        <w:rPr>
          <w:rFonts w:ascii="Times New Roman" w:hAnsi="Times New Roman" w:cs="Times New Roman"/>
          <w:sz w:val="24"/>
          <w:szCs w:val="24"/>
        </w:rPr>
      </w:pPr>
    </w:p>
    <w:p w14:paraId="37B96B63" w14:textId="3AE87C10" w:rsidR="00130037"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w:t>
      </w:r>
      <w:r w:rsidR="00E62ACE" w:rsidRPr="3D45D796">
        <w:rPr>
          <w:rFonts w:ascii="Times New Roman" w:hAnsi="Times New Roman" w:cs="Times New Roman"/>
          <w:sz w:val="24"/>
          <w:szCs w:val="24"/>
        </w:rPr>
        <w:t>5</w:t>
      </w:r>
      <w:r w:rsidRPr="3D45D796">
        <w:rPr>
          <w:rFonts w:ascii="Times New Roman" w:hAnsi="Times New Roman" w:cs="Times New Roman"/>
          <w:sz w:val="24"/>
          <w:szCs w:val="24"/>
        </w:rPr>
        <w:t xml:space="preserve">) </w:t>
      </w:r>
      <w:commentRangeStart w:id="190"/>
      <w:r w:rsidRPr="3D45D796">
        <w:rPr>
          <w:rFonts w:ascii="Times New Roman" w:hAnsi="Times New Roman" w:cs="Times New Roman"/>
          <w:sz w:val="24"/>
          <w:szCs w:val="24"/>
        </w:rPr>
        <w:t>Vastuvõtu erivajadusega taotleja</w:t>
      </w:r>
      <w:commentRangeEnd w:id="190"/>
      <w:r>
        <w:commentReference w:id="190"/>
      </w:r>
      <w:r w:rsidRPr="3D45D796">
        <w:rPr>
          <w:rFonts w:ascii="Times New Roman" w:hAnsi="Times New Roman" w:cs="Times New Roman"/>
          <w:sz w:val="24"/>
          <w:szCs w:val="24"/>
        </w:rPr>
        <w:t xml:space="preserve"> kinnipidamisel tuleb arvestada taotleja vaimset ja füüsilist tervist ning teda ei peeta kinni, kui see võib tema vaimset ja füüsilist tervist tõsiselt ohustada.</w:t>
      </w:r>
    </w:p>
    <w:p w14:paraId="1A7DF4D1" w14:textId="77777777" w:rsidR="0024472D" w:rsidRDefault="0024472D" w:rsidP="00130037">
      <w:pPr>
        <w:jc w:val="both"/>
        <w:rPr>
          <w:rFonts w:ascii="Times New Roman" w:hAnsi="Times New Roman" w:cs="Times New Roman"/>
          <w:sz w:val="24"/>
          <w:szCs w:val="24"/>
        </w:rPr>
      </w:pPr>
    </w:p>
    <w:p w14:paraId="5E30B37D" w14:textId="0A33DA59" w:rsidR="0024472D" w:rsidRDefault="0024472D" w:rsidP="0024472D">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6</w:t>
      </w:r>
      <w:r w:rsidRPr="001E23F0">
        <w:rPr>
          <w:rFonts w:ascii="Times New Roman" w:hAnsi="Times New Roman" w:cs="Times New Roman"/>
          <w:sz w:val="24"/>
          <w:szCs w:val="24"/>
        </w:rPr>
        <w:t xml:space="preserve">) Rahvusvahelise kaitse taotleja </w:t>
      </w:r>
      <w:r w:rsidR="0035348D">
        <w:rPr>
          <w:rFonts w:ascii="Times New Roman" w:hAnsi="Times New Roman" w:cs="Times New Roman"/>
          <w:sz w:val="24"/>
          <w:szCs w:val="24"/>
        </w:rPr>
        <w:t>kinnipidamine protokollitakse.</w:t>
      </w:r>
    </w:p>
    <w:p w14:paraId="3EA6F73A" w14:textId="77777777" w:rsidR="00633034" w:rsidRDefault="00633034" w:rsidP="0024472D">
      <w:pPr>
        <w:jc w:val="both"/>
        <w:rPr>
          <w:rFonts w:ascii="Times New Roman" w:hAnsi="Times New Roman" w:cs="Times New Roman"/>
          <w:sz w:val="24"/>
          <w:szCs w:val="24"/>
        </w:rPr>
      </w:pPr>
    </w:p>
    <w:p w14:paraId="432B81D7" w14:textId="4BE2E317" w:rsidR="00C01702" w:rsidRDefault="00C01702" w:rsidP="00130037">
      <w:pPr>
        <w:jc w:val="both"/>
        <w:rPr>
          <w:rFonts w:ascii="Times New Roman" w:hAnsi="Times New Roman" w:cs="Times New Roman"/>
          <w:sz w:val="24"/>
          <w:szCs w:val="24"/>
        </w:rPr>
      </w:pPr>
      <w:r>
        <w:rPr>
          <w:rFonts w:ascii="Times New Roman" w:hAnsi="Times New Roman" w:cs="Times New Roman"/>
          <w:sz w:val="24"/>
          <w:szCs w:val="24"/>
        </w:rPr>
        <w:t xml:space="preserve">(7) Rahvusvahelise kaitse taotleja kinnipidamisel teatatakse </w:t>
      </w:r>
      <w:r w:rsidR="00F562C8">
        <w:rPr>
          <w:rFonts w:ascii="Times New Roman" w:hAnsi="Times New Roman" w:cs="Times New Roman"/>
          <w:sz w:val="24"/>
          <w:szCs w:val="24"/>
        </w:rPr>
        <w:t xml:space="preserve">talle viivitamata </w:t>
      </w:r>
      <w:r w:rsidR="0035348D">
        <w:rPr>
          <w:rFonts w:ascii="Times New Roman" w:hAnsi="Times New Roman" w:cs="Times New Roman"/>
          <w:sz w:val="24"/>
          <w:szCs w:val="24"/>
        </w:rPr>
        <w:t xml:space="preserve">kirjalikult </w:t>
      </w:r>
      <w:r w:rsidR="00204926">
        <w:rPr>
          <w:rFonts w:ascii="Times New Roman" w:hAnsi="Times New Roman" w:cs="Times New Roman"/>
          <w:sz w:val="24"/>
          <w:szCs w:val="24"/>
        </w:rPr>
        <w:t>t</w:t>
      </w:r>
      <w:r w:rsidR="00F562C8">
        <w:rPr>
          <w:rFonts w:ascii="Times New Roman" w:hAnsi="Times New Roman" w:cs="Times New Roman"/>
          <w:sz w:val="24"/>
          <w:szCs w:val="24"/>
        </w:rPr>
        <w:t>emale</w:t>
      </w:r>
      <w:r w:rsidR="00204926">
        <w:rPr>
          <w:rFonts w:ascii="Times New Roman" w:hAnsi="Times New Roman" w:cs="Times New Roman"/>
          <w:sz w:val="24"/>
          <w:szCs w:val="24"/>
        </w:rPr>
        <w:t xml:space="preserve"> arusaadavas keeles </w:t>
      </w:r>
      <w:r w:rsidR="00204926" w:rsidRPr="00204926">
        <w:rPr>
          <w:rFonts w:ascii="Times New Roman" w:hAnsi="Times New Roman" w:cs="Times New Roman"/>
          <w:sz w:val="24"/>
          <w:szCs w:val="24"/>
        </w:rPr>
        <w:t>tema kinnipidamise põhjus</w:t>
      </w:r>
      <w:r w:rsidR="003801E7">
        <w:rPr>
          <w:rFonts w:ascii="Times New Roman" w:hAnsi="Times New Roman" w:cs="Times New Roman"/>
          <w:sz w:val="24"/>
          <w:szCs w:val="24"/>
        </w:rPr>
        <w:t xml:space="preserve"> ning </w:t>
      </w:r>
      <w:r w:rsidR="0035348D">
        <w:rPr>
          <w:rFonts w:ascii="Times New Roman" w:hAnsi="Times New Roman" w:cs="Times New Roman"/>
          <w:sz w:val="24"/>
          <w:szCs w:val="24"/>
        </w:rPr>
        <w:t>õigusest kinnipidamine vaidlustada</w:t>
      </w:r>
      <w:r w:rsidR="00F041F0">
        <w:rPr>
          <w:rFonts w:ascii="Times New Roman" w:hAnsi="Times New Roman" w:cs="Times New Roman"/>
          <w:sz w:val="24"/>
          <w:szCs w:val="24"/>
        </w:rPr>
        <w:t xml:space="preserve"> ja </w:t>
      </w:r>
      <w:r w:rsidR="003801E7">
        <w:rPr>
          <w:rFonts w:ascii="Times New Roman" w:hAnsi="Times New Roman" w:cs="Times New Roman"/>
          <w:sz w:val="24"/>
          <w:szCs w:val="24"/>
        </w:rPr>
        <w:t>saada selleks riigi õigusabi.</w:t>
      </w:r>
    </w:p>
    <w:p w14:paraId="5F598716" w14:textId="77777777" w:rsidR="00130037" w:rsidRPr="001E23F0" w:rsidRDefault="00130037" w:rsidP="00130037">
      <w:pPr>
        <w:jc w:val="both"/>
        <w:rPr>
          <w:rFonts w:ascii="Times New Roman" w:hAnsi="Times New Roman" w:cs="Times New Roman"/>
          <w:b/>
          <w:bCs/>
        </w:rPr>
      </w:pPr>
    </w:p>
    <w:p w14:paraId="08A033D5" w14:textId="736A5700" w:rsidR="00130037" w:rsidRPr="001E23F0" w:rsidRDefault="00130037" w:rsidP="00130037">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5</w:t>
      </w:r>
      <w:r w:rsidR="00106058">
        <w:rPr>
          <w:rFonts w:ascii="Times New Roman" w:hAnsi="Times New Roman" w:cs="Times New Roman"/>
          <w:b/>
          <w:bCs/>
          <w:sz w:val="24"/>
          <w:szCs w:val="24"/>
        </w:rPr>
        <w:t>2</w:t>
      </w:r>
      <w:r w:rsidRPr="001E23F0">
        <w:rPr>
          <w:rFonts w:ascii="Times New Roman" w:hAnsi="Times New Roman" w:cs="Times New Roman"/>
          <w:b/>
          <w:bCs/>
          <w:sz w:val="24"/>
          <w:szCs w:val="24"/>
        </w:rPr>
        <w:t>. Rahvusvahelise kaitse taotleja kinnipidamise otsustamine ja pikendamine</w:t>
      </w:r>
    </w:p>
    <w:p w14:paraId="04F127E2" w14:textId="77777777" w:rsidR="00130037" w:rsidRPr="001E23F0" w:rsidRDefault="00130037" w:rsidP="00130037">
      <w:pPr>
        <w:jc w:val="both"/>
        <w:rPr>
          <w:rFonts w:ascii="Times New Roman" w:hAnsi="Times New Roman" w:cs="Times New Roman"/>
          <w:sz w:val="24"/>
          <w:szCs w:val="24"/>
        </w:rPr>
      </w:pPr>
    </w:p>
    <w:p w14:paraId="3293B0BD" w14:textId="3F41BDCD"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(1) Politsei- ja Piirivalveamet või Kaitsepolitseiamet võib rahvusvahelise kaitse taotlejat käesoleva seaduse § </w:t>
      </w:r>
      <w:r w:rsidR="0069594E" w:rsidRPr="001E23F0">
        <w:rPr>
          <w:rFonts w:ascii="Times New Roman" w:hAnsi="Times New Roman" w:cs="Times New Roman"/>
          <w:sz w:val="24"/>
          <w:szCs w:val="24"/>
        </w:rPr>
        <w:t>5</w:t>
      </w:r>
      <w:r w:rsidR="00485484">
        <w:rPr>
          <w:rFonts w:ascii="Times New Roman" w:hAnsi="Times New Roman" w:cs="Times New Roman"/>
          <w:sz w:val="24"/>
          <w:szCs w:val="24"/>
        </w:rPr>
        <w:t>1</w:t>
      </w:r>
      <w:r w:rsidRPr="001E23F0">
        <w:rPr>
          <w:rFonts w:ascii="Times New Roman" w:hAnsi="Times New Roman" w:cs="Times New Roman"/>
          <w:sz w:val="24"/>
          <w:szCs w:val="24"/>
        </w:rPr>
        <w:t xml:space="preserve"> lõike</w:t>
      </w:r>
      <w:r w:rsidR="00EC7C74">
        <w:rPr>
          <w:rFonts w:ascii="Times New Roman" w:hAnsi="Times New Roman" w:cs="Times New Roman"/>
          <w:sz w:val="24"/>
          <w:szCs w:val="24"/>
        </w:rPr>
        <w:t>s</w:t>
      </w:r>
      <w:r w:rsidRPr="001E23F0">
        <w:rPr>
          <w:rFonts w:ascii="Times New Roman" w:hAnsi="Times New Roman" w:cs="Times New Roman"/>
          <w:sz w:val="24"/>
          <w:szCs w:val="24"/>
        </w:rPr>
        <w:t xml:space="preserve"> 2 sätestatud alusel ja lõikes 1 nimetatud põhimõtteid arvestades ilma halduskohtu loata kinni pidada kuni </w:t>
      </w:r>
      <w:r w:rsidR="00E62ACE" w:rsidRPr="001E23F0">
        <w:rPr>
          <w:rFonts w:ascii="Times New Roman" w:hAnsi="Times New Roman" w:cs="Times New Roman"/>
          <w:sz w:val="24"/>
          <w:szCs w:val="24"/>
        </w:rPr>
        <w:t>48</w:t>
      </w:r>
      <w:r w:rsidRPr="001E23F0">
        <w:rPr>
          <w:rFonts w:ascii="Times New Roman" w:hAnsi="Times New Roman" w:cs="Times New Roman"/>
          <w:sz w:val="24"/>
          <w:szCs w:val="24"/>
        </w:rPr>
        <w:t xml:space="preserve"> tundi.</w:t>
      </w:r>
    </w:p>
    <w:p w14:paraId="13460A75" w14:textId="77777777" w:rsidR="00130037" w:rsidRPr="001E23F0" w:rsidRDefault="00130037" w:rsidP="00130037">
      <w:pPr>
        <w:jc w:val="both"/>
        <w:rPr>
          <w:rFonts w:ascii="Times New Roman" w:hAnsi="Times New Roman" w:cs="Times New Roman"/>
          <w:sz w:val="24"/>
          <w:szCs w:val="24"/>
        </w:rPr>
      </w:pPr>
    </w:p>
    <w:p w14:paraId="010BE33B" w14:textId="0A08ED8A"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2</w:t>
      </w:r>
      <w:r w:rsidRPr="001E23F0">
        <w:rPr>
          <w:rFonts w:ascii="Times New Roman" w:hAnsi="Times New Roman" w:cs="Times New Roman"/>
          <w:sz w:val="24"/>
          <w:szCs w:val="24"/>
        </w:rPr>
        <w:t xml:space="preserve">) Kui rahvusvahelise kaitse taotlejat on vaja käesoleva seaduse § </w:t>
      </w:r>
      <w:r w:rsidR="00C527F9" w:rsidRPr="001E23F0">
        <w:rPr>
          <w:rFonts w:ascii="Times New Roman" w:hAnsi="Times New Roman" w:cs="Times New Roman"/>
          <w:sz w:val="24"/>
          <w:szCs w:val="24"/>
        </w:rPr>
        <w:t>5</w:t>
      </w:r>
      <w:r w:rsidR="00485484">
        <w:rPr>
          <w:rFonts w:ascii="Times New Roman" w:hAnsi="Times New Roman" w:cs="Times New Roman"/>
          <w:sz w:val="24"/>
          <w:szCs w:val="24"/>
        </w:rPr>
        <w:t>1</w:t>
      </w:r>
      <w:r w:rsidRPr="001E23F0">
        <w:rPr>
          <w:rFonts w:ascii="Times New Roman" w:hAnsi="Times New Roman" w:cs="Times New Roman"/>
          <w:sz w:val="24"/>
          <w:szCs w:val="24"/>
        </w:rPr>
        <w:t xml:space="preserve"> lõike</w:t>
      </w:r>
      <w:r w:rsidR="00542F7F" w:rsidRPr="001E23F0">
        <w:rPr>
          <w:rFonts w:ascii="Times New Roman" w:hAnsi="Times New Roman" w:cs="Times New Roman"/>
          <w:sz w:val="24"/>
          <w:szCs w:val="24"/>
        </w:rPr>
        <w:t>s</w:t>
      </w:r>
      <w:r w:rsidRPr="001E23F0">
        <w:rPr>
          <w:rFonts w:ascii="Times New Roman" w:hAnsi="Times New Roman" w:cs="Times New Roman"/>
          <w:sz w:val="24"/>
          <w:szCs w:val="24"/>
        </w:rPr>
        <w:t xml:space="preserve"> 2 sätestatud alusel ja lõikes 1 nimetatud põhimõtteid arvestades kinni pidada kauem kui </w:t>
      </w:r>
      <w:r w:rsidR="006D152D">
        <w:rPr>
          <w:rFonts w:ascii="Times New Roman" w:hAnsi="Times New Roman" w:cs="Times New Roman"/>
          <w:sz w:val="24"/>
          <w:szCs w:val="24"/>
        </w:rPr>
        <w:t>48 tundi</w:t>
      </w:r>
      <w:r w:rsidRPr="001E23F0">
        <w:rPr>
          <w:rFonts w:ascii="Times New Roman" w:hAnsi="Times New Roman" w:cs="Times New Roman"/>
          <w:sz w:val="24"/>
          <w:szCs w:val="24"/>
        </w:rPr>
        <w:t xml:space="preserve">, taotleb Politsei- ja Piirivalveamet või Kaitsepolitseiamet halduskohtult loa rahvusvahelise kaitse taotleja kinnipidamiseks kuni neljaks kuuks. </w:t>
      </w:r>
    </w:p>
    <w:p w14:paraId="4018EECE" w14:textId="77777777" w:rsidR="00130037" w:rsidRPr="001E23F0" w:rsidRDefault="00130037" w:rsidP="00130037">
      <w:pPr>
        <w:jc w:val="both"/>
        <w:rPr>
          <w:rFonts w:ascii="Times New Roman" w:hAnsi="Times New Roman" w:cs="Times New Roman"/>
          <w:sz w:val="24"/>
          <w:szCs w:val="24"/>
        </w:rPr>
      </w:pPr>
    </w:p>
    <w:p w14:paraId="57E735A8" w14:textId="138D79CA" w:rsidR="00130037" w:rsidRPr="001E23F0" w:rsidRDefault="00130037" w:rsidP="00C42AAE">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3</w:t>
      </w:r>
      <w:r w:rsidRPr="001E23F0">
        <w:rPr>
          <w:rFonts w:ascii="Times New Roman" w:hAnsi="Times New Roman" w:cs="Times New Roman"/>
          <w:sz w:val="24"/>
          <w:szCs w:val="24"/>
        </w:rPr>
        <w:t xml:space="preserve">) Kui välismaalane esitab väljasõidukohustuse menetluse käigus rahvusvahelise kaitse taotluse, </w:t>
      </w:r>
      <w:r w:rsidR="00C42AAE" w:rsidRPr="001E23F0">
        <w:rPr>
          <w:rFonts w:ascii="Times New Roman" w:hAnsi="Times New Roman" w:cs="Times New Roman"/>
          <w:sz w:val="24"/>
          <w:szCs w:val="24"/>
        </w:rPr>
        <w:t xml:space="preserve">peatub </w:t>
      </w:r>
      <w:r w:rsidRPr="001E23F0">
        <w:rPr>
          <w:rFonts w:ascii="Times New Roman" w:hAnsi="Times New Roman" w:cs="Times New Roman"/>
          <w:sz w:val="24"/>
          <w:szCs w:val="24"/>
        </w:rPr>
        <w:t>välismaalase kinnipidamine väljasaatmise eesmärgil</w:t>
      </w:r>
      <w:r w:rsidR="00516CF2" w:rsidRPr="001E23F0">
        <w:rPr>
          <w:rFonts w:ascii="Times New Roman" w:hAnsi="Times New Roman" w:cs="Times New Roman"/>
          <w:sz w:val="24"/>
          <w:szCs w:val="24"/>
        </w:rPr>
        <w:t>,</w:t>
      </w:r>
      <w:r w:rsidRPr="001E23F0">
        <w:rPr>
          <w:rFonts w:ascii="Times New Roman" w:hAnsi="Times New Roman" w:cs="Times New Roman"/>
          <w:sz w:val="24"/>
          <w:szCs w:val="24"/>
        </w:rPr>
        <w:t xml:space="preserve"> kuni välismaalase riigis viibimise õigus on lõppenud.</w:t>
      </w:r>
    </w:p>
    <w:p w14:paraId="5C025F19" w14:textId="77777777" w:rsidR="00130037" w:rsidRPr="001E23F0" w:rsidRDefault="00130037" w:rsidP="00130037">
      <w:pPr>
        <w:jc w:val="both"/>
        <w:rPr>
          <w:rFonts w:ascii="Times New Roman" w:hAnsi="Times New Roman" w:cs="Times New Roman"/>
          <w:sz w:val="24"/>
          <w:szCs w:val="24"/>
        </w:rPr>
      </w:pPr>
    </w:p>
    <w:p w14:paraId="62071F97" w14:textId="6CCC708F"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4</w:t>
      </w:r>
      <w:r w:rsidRPr="001E23F0">
        <w:rPr>
          <w:rFonts w:ascii="Times New Roman" w:hAnsi="Times New Roman" w:cs="Times New Roman"/>
          <w:sz w:val="24"/>
          <w:szCs w:val="24"/>
        </w:rPr>
        <w:t xml:space="preserve">) Halduskohus pikendab käesoleva paragrahvi lõikes </w:t>
      </w:r>
      <w:r w:rsidR="006D152D">
        <w:rPr>
          <w:rFonts w:ascii="Times New Roman" w:hAnsi="Times New Roman" w:cs="Times New Roman"/>
          <w:sz w:val="24"/>
          <w:szCs w:val="24"/>
        </w:rPr>
        <w:t>2</w:t>
      </w:r>
      <w:r w:rsidRPr="001E23F0">
        <w:rPr>
          <w:rFonts w:ascii="Times New Roman" w:hAnsi="Times New Roman" w:cs="Times New Roman"/>
          <w:sz w:val="24"/>
          <w:szCs w:val="24"/>
        </w:rPr>
        <w:t xml:space="preserve"> sätestatud tähtaega kuni nelja kuu kaupa juhul, kui esinevad käesoleva seaduse § </w:t>
      </w:r>
      <w:r w:rsidR="0069594E" w:rsidRPr="001E23F0">
        <w:rPr>
          <w:rFonts w:ascii="Times New Roman" w:hAnsi="Times New Roman" w:cs="Times New Roman"/>
          <w:sz w:val="24"/>
          <w:szCs w:val="24"/>
        </w:rPr>
        <w:t>5</w:t>
      </w:r>
      <w:r w:rsidR="00485484">
        <w:rPr>
          <w:rFonts w:ascii="Times New Roman" w:hAnsi="Times New Roman" w:cs="Times New Roman"/>
          <w:sz w:val="24"/>
          <w:szCs w:val="24"/>
        </w:rPr>
        <w:t>1</w:t>
      </w:r>
      <w:r w:rsidRPr="001E23F0">
        <w:rPr>
          <w:rFonts w:ascii="Times New Roman" w:hAnsi="Times New Roman" w:cs="Times New Roman"/>
          <w:sz w:val="24"/>
          <w:szCs w:val="24"/>
        </w:rPr>
        <w:t xml:space="preserve"> lõikes 2 sätestatud alus ja lõikes 1 nimetatud põhimõtted.</w:t>
      </w:r>
    </w:p>
    <w:p w14:paraId="03408126" w14:textId="77777777" w:rsidR="00130037" w:rsidRPr="001E23F0" w:rsidRDefault="00130037" w:rsidP="00E31989">
      <w:pPr>
        <w:rPr>
          <w:rFonts w:ascii="Times New Roman" w:hAnsi="Times New Roman" w:cs="Times New Roman"/>
          <w:sz w:val="24"/>
          <w:szCs w:val="24"/>
        </w:rPr>
      </w:pPr>
    </w:p>
    <w:p w14:paraId="5CA74773" w14:textId="7A070E6A"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5</w:t>
      </w:r>
      <w:r w:rsidRPr="001E23F0">
        <w:rPr>
          <w:rFonts w:ascii="Times New Roman" w:hAnsi="Times New Roman" w:cs="Times New Roman"/>
          <w:sz w:val="24"/>
          <w:szCs w:val="24"/>
        </w:rPr>
        <w:t>) Kui halduskohus on andnud väljasõidukohustuse ja sissesõidukeelu seaduse alusel loa välismaalase kinnipidamiseks ja välismaalane on esitanud korduva rahvusvahelise kaitse taotluse, võib Politsei- ja Piirivalveamet või Kaitsepolitseiamet jätkata välismaalase kinnipidamist halduskohtu loas määratud kinnipidamise tähtaja lõpuni.</w:t>
      </w:r>
    </w:p>
    <w:p w14:paraId="186CECE9" w14:textId="77777777" w:rsidR="00130037" w:rsidRPr="00D12FA6" w:rsidRDefault="00130037" w:rsidP="00D12FA6">
      <w:pPr>
        <w:rPr>
          <w:rFonts w:ascii="Times New Roman" w:hAnsi="Times New Roman" w:cs="Times New Roman"/>
          <w:sz w:val="24"/>
          <w:szCs w:val="24"/>
        </w:rPr>
      </w:pPr>
    </w:p>
    <w:p w14:paraId="25C960DE" w14:textId="383C5B9A"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w:t>
      </w:r>
      <w:r w:rsidR="006D152D" w:rsidRPr="3D45D796">
        <w:rPr>
          <w:rFonts w:ascii="Times New Roman" w:hAnsi="Times New Roman" w:cs="Times New Roman"/>
          <w:sz w:val="24"/>
          <w:szCs w:val="24"/>
        </w:rPr>
        <w:t>6</w:t>
      </w:r>
      <w:r w:rsidRPr="3D45D796">
        <w:rPr>
          <w:rFonts w:ascii="Times New Roman" w:hAnsi="Times New Roman" w:cs="Times New Roman"/>
          <w:sz w:val="24"/>
          <w:szCs w:val="24"/>
        </w:rPr>
        <w:t>)</w:t>
      </w:r>
      <w:r w:rsidR="0044526A" w:rsidRPr="3D45D796">
        <w:rPr>
          <w:rFonts w:ascii="Times New Roman" w:hAnsi="Times New Roman" w:cs="Times New Roman"/>
          <w:sz w:val="24"/>
          <w:szCs w:val="24"/>
        </w:rPr>
        <w:t xml:space="preserve"> Käesoleva paragrahvi</w:t>
      </w:r>
      <w:r w:rsidRPr="3D45D796">
        <w:rPr>
          <w:rFonts w:ascii="Times New Roman" w:hAnsi="Times New Roman" w:cs="Times New Roman"/>
          <w:sz w:val="24"/>
          <w:szCs w:val="24"/>
        </w:rPr>
        <w:t xml:space="preserve"> </w:t>
      </w:r>
      <w:r w:rsidR="0044526A" w:rsidRPr="3D45D796">
        <w:rPr>
          <w:rFonts w:ascii="Times New Roman" w:hAnsi="Times New Roman" w:cs="Times New Roman"/>
          <w:sz w:val="24"/>
          <w:szCs w:val="24"/>
        </w:rPr>
        <w:t>l</w:t>
      </w:r>
      <w:r w:rsidRPr="3D45D796">
        <w:rPr>
          <w:rFonts w:ascii="Times New Roman" w:hAnsi="Times New Roman" w:cs="Times New Roman"/>
          <w:sz w:val="24"/>
          <w:szCs w:val="24"/>
        </w:rPr>
        <w:t xml:space="preserve">õiget </w:t>
      </w:r>
      <w:r w:rsidR="006D152D" w:rsidRPr="3D45D796">
        <w:rPr>
          <w:rFonts w:ascii="Times New Roman" w:hAnsi="Times New Roman" w:cs="Times New Roman"/>
          <w:sz w:val="24"/>
          <w:szCs w:val="24"/>
        </w:rPr>
        <w:t xml:space="preserve">5 </w:t>
      </w:r>
      <w:r w:rsidRPr="3D45D796">
        <w:rPr>
          <w:rFonts w:ascii="Times New Roman" w:hAnsi="Times New Roman" w:cs="Times New Roman"/>
          <w:sz w:val="24"/>
          <w:szCs w:val="24"/>
        </w:rPr>
        <w:t xml:space="preserve">kohaldatakse </w:t>
      </w:r>
      <w:commentRangeStart w:id="191"/>
      <w:r w:rsidRPr="3D45D796">
        <w:rPr>
          <w:rFonts w:ascii="Times New Roman" w:hAnsi="Times New Roman" w:cs="Times New Roman"/>
          <w:sz w:val="24"/>
          <w:szCs w:val="24"/>
        </w:rPr>
        <w:t>esimese korduva</w:t>
      </w:r>
      <w:commentRangeEnd w:id="191"/>
      <w:r>
        <w:commentReference w:id="191"/>
      </w:r>
      <w:r w:rsidRPr="3D45D796">
        <w:rPr>
          <w:rFonts w:ascii="Times New Roman" w:hAnsi="Times New Roman" w:cs="Times New Roman"/>
          <w:sz w:val="24"/>
          <w:szCs w:val="24"/>
        </w:rPr>
        <w:t xml:space="preserve"> rahvusvahelise kaitse taotluse esitanud välismaalase kinnipidamisel tingimusel, et Politsei- ja Piirivalveamet teeb taotluse suhtes</w:t>
      </w:r>
      <w:r w:rsidR="005A74F2" w:rsidRPr="3D45D796">
        <w:rPr>
          <w:rFonts w:ascii="Times New Roman" w:hAnsi="Times New Roman" w:cs="Times New Roman"/>
          <w:sz w:val="24"/>
          <w:szCs w:val="24"/>
        </w:rPr>
        <w:t xml:space="preserve"> 48 tunni jooksul arvates taotluse esitamisest</w:t>
      </w:r>
      <w:r w:rsidRPr="3D45D796">
        <w:rPr>
          <w:rFonts w:ascii="Times New Roman" w:hAnsi="Times New Roman" w:cs="Times New Roman"/>
          <w:sz w:val="24"/>
          <w:szCs w:val="24"/>
        </w:rPr>
        <w:t xml:space="preserve"> keelduva otsuse</w:t>
      </w:r>
      <w:r w:rsidR="005A74F2" w:rsidRPr="3D45D796">
        <w:rPr>
          <w:rFonts w:ascii="Times New Roman" w:hAnsi="Times New Roman" w:cs="Times New Roman"/>
          <w:sz w:val="24"/>
          <w:szCs w:val="24"/>
        </w:rPr>
        <w:t xml:space="preserve"> ning otsustab </w:t>
      </w:r>
      <w:bookmarkStart w:id="192" w:name="_Hlk200008338"/>
      <w:r w:rsidR="005A74F2" w:rsidRPr="3D45D796">
        <w:rPr>
          <w:rFonts w:ascii="Times New Roman" w:hAnsi="Times New Roman" w:cs="Times New Roman"/>
          <w:sz w:val="24"/>
          <w:szCs w:val="24"/>
        </w:rPr>
        <w:t>täiendavalt, et taotlus esitati üksnes väljasõidukohustuse edasilükkamiseks või täideviimise takistamiseks</w:t>
      </w:r>
      <w:r w:rsidRPr="3D45D796">
        <w:rPr>
          <w:rFonts w:ascii="Times New Roman" w:hAnsi="Times New Roman" w:cs="Times New Roman"/>
          <w:sz w:val="24"/>
          <w:szCs w:val="24"/>
        </w:rPr>
        <w:t>.</w:t>
      </w:r>
      <w:bookmarkEnd w:id="192"/>
    </w:p>
    <w:p w14:paraId="3995DD4C" w14:textId="77777777" w:rsidR="00130037" w:rsidRPr="001E23F0" w:rsidRDefault="00130037" w:rsidP="00130037">
      <w:pPr>
        <w:jc w:val="both"/>
        <w:rPr>
          <w:rFonts w:ascii="Times New Roman" w:hAnsi="Times New Roman" w:cs="Times New Roman"/>
          <w:strike/>
          <w:sz w:val="24"/>
          <w:szCs w:val="24"/>
        </w:rPr>
      </w:pPr>
    </w:p>
    <w:p w14:paraId="45576C60" w14:textId="1F4A8C04"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7</w:t>
      </w:r>
      <w:r w:rsidRPr="001E23F0">
        <w:rPr>
          <w:rFonts w:ascii="Times New Roman" w:hAnsi="Times New Roman" w:cs="Times New Roman"/>
          <w:sz w:val="24"/>
          <w:szCs w:val="24"/>
        </w:rPr>
        <w:t>) Rahvusvahelise kaitse taotleja kinnipidamise ja kinnipidamise tähtaja pikendamise otsustab halduskohus halduskohtumenetluse seadustiku haldustoiminguks loa andmise sätete järgi.</w:t>
      </w:r>
    </w:p>
    <w:p w14:paraId="45E56874" w14:textId="77777777" w:rsidR="00130037" w:rsidRPr="001E23F0" w:rsidRDefault="00130037" w:rsidP="00130037">
      <w:pPr>
        <w:jc w:val="both"/>
        <w:rPr>
          <w:rFonts w:ascii="Times New Roman" w:hAnsi="Times New Roman" w:cs="Times New Roman"/>
          <w:sz w:val="24"/>
          <w:szCs w:val="24"/>
        </w:rPr>
      </w:pPr>
    </w:p>
    <w:p w14:paraId="0CE51238" w14:textId="1B0B3FD7" w:rsidR="00130037" w:rsidRPr="001E23F0" w:rsidRDefault="00130037" w:rsidP="00130037">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5</w:t>
      </w:r>
      <w:r w:rsidR="00106058">
        <w:rPr>
          <w:rFonts w:ascii="Times New Roman" w:hAnsi="Times New Roman" w:cs="Times New Roman"/>
          <w:b/>
          <w:bCs/>
          <w:sz w:val="24"/>
          <w:szCs w:val="24"/>
        </w:rPr>
        <w:t>3</w:t>
      </w:r>
      <w:r w:rsidRPr="001E23F0">
        <w:rPr>
          <w:rFonts w:ascii="Times New Roman" w:hAnsi="Times New Roman" w:cs="Times New Roman"/>
          <w:b/>
          <w:bCs/>
          <w:sz w:val="24"/>
          <w:szCs w:val="24"/>
        </w:rPr>
        <w:t>. Rahvusvahelise kaitse taotleja kinnipidamise korraldamine</w:t>
      </w:r>
    </w:p>
    <w:p w14:paraId="4AF8AD48" w14:textId="77777777" w:rsidR="00130037" w:rsidRPr="001E23F0" w:rsidRDefault="00130037" w:rsidP="00130037">
      <w:pPr>
        <w:rPr>
          <w:rFonts w:ascii="Times New Roman" w:hAnsi="Times New Roman" w:cs="Times New Roman"/>
          <w:b/>
          <w:bCs/>
          <w:sz w:val="24"/>
          <w:szCs w:val="24"/>
        </w:rPr>
      </w:pPr>
    </w:p>
    <w:p w14:paraId="411C932D" w14:textId="1E833C70"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(1) Rahvusvahelise kaitse taotleja kinnipidamisele kohaldatakse väljasõidukohustuse ja sissesõidukeelu seaduses </w:t>
      </w:r>
      <w:r w:rsidR="00F562C8" w:rsidRPr="00F562C8">
        <w:rPr>
          <w:rFonts w:ascii="Times New Roman" w:hAnsi="Times New Roman" w:cs="Times New Roman"/>
          <w:sz w:val="24"/>
          <w:szCs w:val="24"/>
        </w:rPr>
        <w:t>Eestis viibimisaluseta viibiva välismaalase</w:t>
      </w:r>
      <w:r w:rsidRPr="001E23F0">
        <w:rPr>
          <w:rFonts w:ascii="Times New Roman" w:hAnsi="Times New Roman" w:cs="Times New Roman"/>
          <w:sz w:val="24"/>
          <w:szCs w:val="24"/>
        </w:rPr>
        <w:t xml:space="preserve"> kinnipidamise kohta sätestatut, arvestades käesolevas seaduses sätestatud erisusi.</w:t>
      </w:r>
    </w:p>
    <w:p w14:paraId="7387C9AB" w14:textId="77777777" w:rsidR="00E31989" w:rsidRPr="001E23F0" w:rsidRDefault="00E31989" w:rsidP="00130037">
      <w:pPr>
        <w:jc w:val="both"/>
        <w:rPr>
          <w:rFonts w:ascii="Times New Roman" w:hAnsi="Times New Roman" w:cs="Times New Roman"/>
          <w:sz w:val="24"/>
          <w:szCs w:val="24"/>
        </w:rPr>
      </w:pPr>
    </w:p>
    <w:p w14:paraId="618DEEE8" w14:textId="2BB24E75" w:rsidR="006A428D" w:rsidRDefault="006A428D" w:rsidP="006A428D">
      <w:pPr>
        <w:jc w:val="both"/>
        <w:rPr>
          <w:rFonts w:ascii="Times New Roman" w:hAnsi="Times New Roman" w:cs="Times New Roman"/>
          <w:sz w:val="24"/>
          <w:szCs w:val="24"/>
        </w:rPr>
      </w:pPr>
      <w:r w:rsidRPr="001E23F0">
        <w:rPr>
          <w:rFonts w:ascii="Times New Roman" w:hAnsi="Times New Roman" w:cs="Times New Roman"/>
          <w:sz w:val="24"/>
          <w:szCs w:val="24"/>
        </w:rPr>
        <w:t xml:space="preserve">(2) Rahvusvahelise kaitse taotleja kinnipidamisel </w:t>
      </w:r>
      <w:r w:rsidR="006A3E79" w:rsidRPr="001E23F0">
        <w:rPr>
          <w:rFonts w:ascii="Times New Roman" w:hAnsi="Times New Roman" w:cs="Times New Roman"/>
          <w:sz w:val="24"/>
          <w:szCs w:val="24"/>
        </w:rPr>
        <w:t xml:space="preserve">võib kohaldada </w:t>
      </w:r>
      <w:r w:rsidRPr="001E23F0">
        <w:rPr>
          <w:rFonts w:ascii="Times New Roman" w:hAnsi="Times New Roman" w:cs="Times New Roman"/>
          <w:sz w:val="24"/>
          <w:szCs w:val="24"/>
        </w:rPr>
        <w:t>väljasõidukohustuse ja sissesõidukeelu seaduses</w:t>
      </w:r>
      <w:r w:rsidR="00B31D40" w:rsidRPr="001E23F0">
        <w:rPr>
          <w:rFonts w:ascii="Times New Roman" w:hAnsi="Times New Roman" w:cs="Times New Roman"/>
          <w:sz w:val="24"/>
          <w:szCs w:val="24"/>
        </w:rPr>
        <w:t xml:space="preserve"> </w:t>
      </w:r>
      <w:r w:rsidR="00F562C8" w:rsidRPr="00F562C8">
        <w:rPr>
          <w:rFonts w:ascii="Times New Roman" w:hAnsi="Times New Roman" w:cs="Times New Roman"/>
          <w:sz w:val="24"/>
          <w:szCs w:val="24"/>
        </w:rPr>
        <w:t xml:space="preserve">Eestis viibimisaluseta viibiva välismaalase </w:t>
      </w:r>
      <w:r w:rsidR="00B31D40" w:rsidRPr="001E23F0">
        <w:rPr>
          <w:rFonts w:ascii="Times New Roman" w:hAnsi="Times New Roman" w:cs="Times New Roman"/>
          <w:sz w:val="24"/>
          <w:szCs w:val="24"/>
        </w:rPr>
        <w:t xml:space="preserve">kinnipidamise kohta </w:t>
      </w:r>
      <w:r w:rsidRPr="001E23F0">
        <w:rPr>
          <w:rFonts w:ascii="Times New Roman" w:hAnsi="Times New Roman" w:cs="Times New Roman"/>
          <w:sz w:val="24"/>
          <w:szCs w:val="24"/>
        </w:rPr>
        <w:t>sätestatud riikliku järelevalve erimeetmeid</w:t>
      </w:r>
      <w:r w:rsidR="00B31D40" w:rsidRPr="001E23F0">
        <w:rPr>
          <w:rFonts w:ascii="Times New Roman" w:hAnsi="Times New Roman" w:cs="Times New Roman"/>
          <w:sz w:val="24"/>
          <w:szCs w:val="24"/>
        </w:rPr>
        <w:t xml:space="preserve"> ning vahetut sundi, erivahendit ja relva korrakaitseseaduses sätestatud alustel ja korras.</w:t>
      </w:r>
    </w:p>
    <w:p w14:paraId="6EE8D480" w14:textId="77777777" w:rsidR="008940E7" w:rsidRDefault="008940E7" w:rsidP="006A428D">
      <w:pPr>
        <w:jc w:val="both"/>
        <w:rPr>
          <w:rFonts w:ascii="Times New Roman" w:hAnsi="Times New Roman" w:cs="Times New Roman"/>
          <w:sz w:val="24"/>
          <w:szCs w:val="24"/>
        </w:rPr>
      </w:pPr>
    </w:p>
    <w:p w14:paraId="697F79E6" w14:textId="580AEFAB" w:rsidR="008940E7" w:rsidRPr="001E23F0" w:rsidRDefault="008940E7" w:rsidP="006A428D">
      <w:pPr>
        <w:jc w:val="both"/>
        <w:rPr>
          <w:rFonts w:ascii="Times New Roman" w:hAnsi="Times New Roman" w:cs="Times New Roman"/>
          <w:sz w:val="24"/>
          <w:szCs w:val="24"/>
        </w:rPr>
      </w:pPr>
      <w:r>
        <w:rPr>
          <w:rFonts w:ascii="Times New Roman" w:hAnsi="Times New Roman" w:cs="Times New Roman"/>
          <w:sz w:val="24"/>
          <w:szCs w:val="24"/>
        </w:rPr>
        <w:t>(3) Rahvusvahelise kaitse taotlejad paigutatakse kinnipidamiskeskuses võimalusel eraldi Eestis viibimisaluseta viibivatest välismaalastest.</w:t>
      </w:r>
    </w:p>
    <w:p w14:paraId="0046EE08" w14:textId="77777777" w:rsidR="00130037" w:rsidRPr="001E23F0" w:rsidRDefault="00130037" w:rsidP="00130037">
      <w:pPr>
        <w:jc w:val="both"/>
        <w:rPr>
          <w:rFonts w:ascii="Times New Roman" w:hAnsi="Times New Roman" w:cs="Times New Roman"/>
          <w:sz w:val="24"/>
          <w:szCs w:val="24"/>
        </w:rPr>
      </w:pPr>
    </w:p>
    <w:p w14:paraId="3C2663BA" w14:textId="2F5DC768"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8940E7">
        <w:rPr>
          <w:rFonts w:ascii="Times New Roman" w:hAnsi="Times New Roman" w:cs="Times New Roman"/>
          <w:sz w:val="24"/>
          <w:szCs w:val="24"/>
        </w:rPr>
        <w:t>4</w:t>
      </w:r>
      <w:r w:rsidRPr="001E23F0">
        <w:rPr>
          <w:rFonts w:ascii="Times New Roman" w:hAnsi="Times New Roman" w:cs="Times New Roman"/>
          <w:sz w:val="24"/>
          <w:szCs w:val="24"/>
        </w:rPr>
        <w:t>) Kui rahvusvahelise kaitse taotleja kinnipidamine kinnipidamiskeskuses turvalisuse või muul</w:t>
      </w:r>
      <w:r w:rsidR="006703BB">
        <w:rPr>
          <w:rFonts w:ascii="Times New Roman" w:hAnsi="Times New Roman" w:cs="Times New Roman"/>
          <w:sz w:val="24"/>
          <w:szCs w:val="24"/>
        </w:rPr>
        <w:t xml:space="preserve"> mõjuval</w:t>
      </w:r>
      <w:r w:rsidRPr="001E23F0">
        <w:rPr>
          <w:rFonts w:ascii="Times New Roman" w:hAnsi="Times New Roman" w:cs="Times New Roman"/>
          <w:sz w:val="24"/>
          <w:szCs w:val="24"/>
        </w:rPr>
        <w:t xml:space="preserve"> põhjusel ei ole võimalik või on oluliselt raskendatud, võib rahvusvahelise kaitse taotlejat kinnipidamiskeskuse juhataja otsusel majutada politsei arestimajas või järelevalve all väljaspool kinnipidamiskeskust.</w:t>
      </w:r>
    </w:p>
    <w:p w14:paraId="27CCA09A" w14:textId="77777777" w:rsidR="00130037" w:rsidRPr="001E23F0" w:rsidRDefault="00130037" w:rsidP="00130037">
      <w:pPr>
        <w:jc w:val="both"/>
        <w:rPr>
          <w:rFonts w:ascii="Times New Roman" w:hAnsi="Times New Roman" w:cs="Times New Roman"/>
          <w:sz w:val="24"/>
          <w:szCs w:val="24"/>
        </w:rPr>
      </w:pPr>
    </w:p>
    <w:p w14:paraId="703A077D" w14:textId="3FB2605D"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8940E7">
        <w:rPr>
          <w:rFonts w:ascii="Times New Roman" w:hAnsi="Times New Roman" w:cs="Times New Roman"/>
          <w:sz w:val="24"/>
          <w:szCs w:val="24"/>
        </w:rPr>
        <w:t>5</w:t>
      </w:r>
      <w:r w:rsidRPr="001E23F0">
        <w:rPr>
          <w:rFonts w:ascii="Times New Roman" w:hAnsi="Times New Roman" w:cs="Times New Roman"/>
          <w:sz w:val="24"/>
          <w:szCs w:val="24"/>
        </w:rPr>
        <w:t xml:space="preserve">) </w:t>
      </w:r>
      <w:r w:rsidR="00437262">
        <w:rPr>
          <w:rFonts w:ascii="Times New Roman" w:hAnsi="Times New Roman" w:cs="Times New Roman"/>
          <w:sz w:val="24"/>
          <w:szCs w:val="24"/>
        </w:rPr>
        <w:t xml:space="preserve">Vastuvõtu erivajadusega taotleja kinnipidamisel tagab </w:t>
      </w:r>
      <w:r w:rsidRPr="001E23F0">
        <w:rPr>
          <w:rFonts w:ascii="Times New Roman" w:hAnsi="Times New Roman" w:cs="Times New Roman"/>
          <w:sz w:val="24"/>
          <w:szCs w:val="24"/>
        </w:rPr>
        <w:t xml:space="preserve">Politsei- ja Piirivalveamet </w:t>
      </w:r>
      <w:r w:rsidR="00437262">
        <w:rPr>
          <w:rFonts w:ascii="Times New Roman" w:hAnsi="Times New Roman" w:cs="Times New Roman"/>
          <w:sz w:val="24"/>
          <w:szCs w:val="24"/>
        </w:rPr>
        <w:t>tema</w:t>
      </w:r>
      <w:r w:rsidR="00437262" w:rsidRPr="001E23F0">
        <w:rPr>
          <w:rFonts w:ascii="Times New Roman" w:hAnsi="Times New Roman" w:cs="Times New Roman"/>
          <w:sz w:val="24"/>
          <w:szCs w:val="24"/>
        </w:rPr>
        <w:t xml:space="preserve"> </w:t>
      </w:r>
      <w:r w:rsidRPr="001E23F0">
        <w:rPr>
          <w:rFonts w:ascii="Times New Roman" w:hAnsi="Times New Roman" w:cs="Times New Roman"/>
          <w:sz w:val="24"/>
          <w:szCs w:val="24"/>
        </w:rPr>
        <w:t>regulaarse vaatlemise</w:t>
      </w:r>
      <w:r w:rsidR="00552E34">
        <w:rPr>
          <w:rFonts w:ascii="Times New Roman" w:hAnsi="Times New Roman" w:cs="Times New Roman"/>
          <w:sz w:val="24"/>
          <w:szCs w:val="24"/>
        </w:rPr>
        <w:t xml:space="preserve"> ning õigeaegse ja piisava toe</w:t>
      </w:r>
      <w:r w:rsidRPr="001E23F0">
        <w:rPr>
          <w:rFonts w:ascii="Times New Roman" w:hAnsi="Times New Roman" w:cs="Times New Roman"/>
          <w:sz w:val="24"/>
          <w:szCs w:val="24"/>
        </w:rPr>
        <w:t>.</w:t>
      </w:r>
    </w:p>
    <w:p w14:paraId="62047BD6" w14:textId="1E8E4A5D" w:rsidR="006A428D" w:rsidRPr="001E23F0" w:rsidRDefault="00130037" w:rsidP="21F1A12B">
      <w:pPr>
        <w:jc w:val="both"/>
        <w:rPr>
          <w:rFonts w:ascii="Times New Roman" w:hAnsi="Times New Roman" w:cs="Times New Roman"/>
          <w:sz w:val="24"/>
          <w:szCs w:val="24"/>
        </w:rPr>
      </w:pPr>
      <w:r w:rsidRPr="00BC16BD">
        <w:rPr>
          <w:rFonts w:ascii="Times New Roman" w:hAnsi="Times New Roman" w:cs="Times New Roman"/>
        </w:rPr>
        <w:br/>
      </w:r>
      <w:r w:rsidR="21F1A12B" w:rsidRPr="21F1A12B">
        <w:rPr>
          <w:rFonts w:ascii="Times New Roman" w:hAnsi="Times New Roman" w:cs="Times New Roman"/>
          <w:sz w:val="24"/>
          <w:szCs w:val="24"/>
        </w:rPr>
        <w:t xml:space="preserve">(6) Rahvusvahelise kaitse taotleja kinnipidamisel on tal õigus suhelda perekonnaliikmete, esindaja, asjaomaste pädevate riigiasutuste, rahvusvaheliste või valitsusväliste organisatsioonide esindajatega ning ÜRO Pagulaste Ülemvoliniku Ametiga väljasõidukohustuse ja sissesõidukeelu seaduses sätestatud korras. </w:t>
      </w:r>
    </w:p>
    <w:p w14:paraId="528B2BBF" w14:textId="77777777" w:rsidR="006A3E79" w:rsidRPr="001E23F0" w:rsidRDefault="006A3E79" w:rsidP="006A428D">
      <w:pPr>
        <w:jc w:val="both"/>
        <w:rPr>
          <w:rFonts w:ascii="Times New Roman" w:hAnsi="Times New Roman" w:cs="Times New Roman"/>
          <w:sz w:val="24"/>
          <w:szCs w:val="24"/>
        </w:rPr>
      </w:pPr>
    </w:p>
    <w:p w14:paraId="56730606" w14:textId="0886D15F" w:rsidR="00130037" w:rsidRPr="001E23F0" w:rsidRDefault="00130037" w:rsidP="006A428D">
      <w:pPr>
        <w:jc w:val="both"/>
        <w:rPr>
          <w:rFonts w:ascii="Times New Roman" w:hAnsi="Times New Roman" w:cs="Times New Roman"/>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5</w:t>
      </w:r>
      <w:r w:rsidR="00106058">
        <w:rPr>
          <w:rFonts w:ascii="Times New Roman" w:hAnsi="Times New Roman" w:cs="Times New Roman"/>
          <w:b/>
          <w:bCs/>
          <w:sz w:val="24"/>
          <w:szCs w:val="24"/>
        </w:rPr>
        <w:t>4</w:t>
      </w:r>
      <w:r w:rsidRPr="001E23F0">
        <w:rPr>
          <w:rFonts w:ascii="Times New Roman" w:hAnsi="Times New Roman" w:cs="Times New Roman"/>
          <w:b/>
          <w:bCs/>
          <w:sz w:val="24"/>
          <w:szCs w:val="24"/>
        </w:rPr>
        <w:t>. Alaealise ja saatjata alaealise taotleja kinnipidamine</w:t>
      </w:r>
    </w:p>
    <w:p w14:paraId="15BAF750" w14:textId="77777777" w:rsidR="00130037" w:rsidRPr="001E23F0" w:rsidRDefault="00130037" w:rsidP="00130037">
      <w:pPr>
        <w:rPr>
          <w:rFonts w:ascii="Times New Roman" w:hAnsi="Times New Roman" w:cs="Times New Roman"/>
          <w:sz w:val="24"/>
          <w:szCs w:val="24"/>
        </w:rPr>
      </w:pPr>
    </w:p>
    <w:p w14:paraId="6F6B4AD6" w14:textId="77777777" w:rsidR="003529B5"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Alaealist võib kinni pidada erandjuhtudel, äärmusliku abinõuna ja alles pärast seda, kui on kindlaks tehtud, et alternatiivseid leebemaid sunnimeetmeid ei saa tulemuslikult kohaldada ning kui on leitud, et kinnipidamine on alaealise parimates huvides</w:t>
      </w:r>
      <w:r w:rsidR="003529B5">
        <w:rPr>
          <w:rFonts w:ascii="Times New Roman" w:hAnsi="Times New Roman" w:cs="Times New Roman"/>
          <w:sz w:val="24"/>
          <w:szCs w:val="24"/>
        </w:rPr>
        <w:t>:</w:t>
      </w:r>
    </w:p>
    <w:p w14:paraId="598614D9" w14:textId="107CEE25" w:rsidR="003529B5" w:rsidRPr="001E23F0" w:rsidRDefault="003529B5" w:rsidP="003529B5">
      <w:pPr>
        <w:jc w:val="both"/>
        <w:rPr>
          <w:rFonts w:ascii="Times New Roman" w:hAnsi="Times New Roman" w:cs="Times New Roman"/>
          <w:sz w:val="24"/>
          <w:szCs w:val="24"/>
        </w:rPr>
      </w:pPr>
      <w:r w:rsidRPr="282B2B20">
        <w:rPr>
          <w:rFonts w:ascii="Times New Roman" w:hAnsi="Times New Roman" w:cs="Times New Roman"/>
          <w:sz w:val="24"/>
          <w:szCs w:val="24"/>
        </w:rPr>
        <w:t>1) saatjaga alaealise puhul siis, kui alaealise vanem või peamine hooldaja on kinni peetud;</w:t>
      </w:r>
    </w:p>
    <w:p w14:paraId="07DA9CD5" w14:textId="71625930" w:rsidR="003529B5" w:rsidRPr="001E23F0" w:rsidRDefault="003529B5" w:rsidP="003529B5">
      <w:pPr>
        <w:jc w:val="both"/>
        <w:rPr>
          <w:rFonts w:ascii="Times New Roman" w:hAnsi="Times New Roman" w:cs="Times New Roman"/>
          <w:sz w:val="24"/>
          <w:szCs w:val="24"/>
        </w:rPr>
      </w:pPr>
      <w:r w:rsidRPr="282B2B20">
        <w:rPr>
          <w:rFonts w:ascii="Times New Roman" w:hAnsi="Times New Roman" w:cs="Times New Roman"/>
          <w:sz w:val="24"/>
          <w:szCs w:val="24"/>
        </w:rPr>
        <w:t xml:space="preserve">2) saatjata alaealise puhul siis, kui kinnipidamine tagab </w:t>
      </w:r>
      <w:r>
        <w:rPr>
          <w:rFonts w:ascii="Times New Roman" w:hAnsi="Times New Roman" w:cs="Times New Roman"/>
          <w:sz w:val="24"/>
          <w:szCs w:val="24"/>
        </w:rPr>
        <w:t>tema</w:t>
      </w:r>
      <w:r w:rsidRPr="282B2B20">
        <w:rPr>
          <w:rFonts w:ascii="Times New Roman" w:hAnsi="Times New Roman" w:cs="Times New Roman"/>
          <w:sz w:val="24"/>
          <w:szCs w:val="24"/>
        </w:rPr>
        <w:t xml:space="preserve"> turvalisuse.</w:t>
      </w:r>
    </w:p>
    <w:p w14:paraId="04BCF58A" w14:textId="77777777" w:rsidR="00130037" w:rsidRPr="001E23F0" w:rsidRDefault="00130037" w:rsidP="00130037">
      <w:pPr>
        <w:jc w:val="both"/>
        <w:rPr>
          <w:rFonts w:ascii="Times New Roman" w:hAnsi="Times New Roman" w:cs="Times New Roman"/>
          <w:sz w:val="24"/>
          <w:szCs w:val="24"/>
        </w:rPr>
      </w:pPr>
    </w:p>
    <w:p w14:paraId="6024726B" w14:textId="6FF4C60C"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w:t>
      </w:r>
      <w:r w:rsidR="003529B5" w:rsidRPr="3D45D796">
        <w:rPr>
          <w:rFonts w:ascii="Times New Roman" w:hAnsi="Times New Roman" w:cs="Times New Roman"/>
          <w:sz w:val="24"/>
          <w:szCs w:val="24"/>
        </w:rPr>
        <w:t>2</w:t>
      </w:r>
      <w:r w:rsidRPr="3D45D796">
        <w:rPr>
          <w:rFonts w:ascii="Times New Roman" w:hAnsi="Times New Roman" w:cs="Times New Roman"/>
          <w:sz w:val="24"/>
          <w:szCs w:val="24"/>
        </w:rPr>
        <w:t>) Alaealist peetakse kinni võimaliku</w:t>
      </w:r>
      <w:commentRangeStart w:id="193"/>
      <w:r w:rsidRPr="3D45D796">
        <w:rPr>
          <w:rFonts w:ascii="Times New Roman" w:hAnsi="Times New Roman" w:cs="Times New Roman"/>
          <w:sz w:val="24"/>
          <w:szCs w:val="24"/>
        </w:rPr>
        <w:t>lt lühiajaliselt.</w:t>
      </w:r>
      <w:commentRangeEnd w:id="193"/>
      <w:r>
        <w:commentReference w:id="193"/>
      </w:r>
      <w:r w:rsidRPr="3D45D796">
        <w:rPr>
          <w:rFonts w:ascii="Times New Roman" w:hAnsi="Times New Roman" w:cs="Times New Roman"/>
          <w:sz w:val="24"/>
          <w:szCs w:val="24"/>
        </w:rPr>
        <w:t xml:space="preserve"> Alaealist välismaalast ei paigutata </w:t>
      </w:r>
      <w:r w:rsidR="00B00246" w:rsidRPr="3D45D796">
        <w:rPr>
          <w:rFonts w:ascii="Times New Roman" w:hAnsi="Times New Roman" w:cs="Times New Roman"/>
          <w:sz w:val="24"/>
          <w:szCs w:val="24"/>
        </w:rPr>
        <w:t xml:space="preserve">vanglasse ega </w:t>
      </w:r>
      <w:r w:rsidRPr="3D45D796">
        <w:rPr>
          <w:rFonts w:ascii="Times New Roman" w:hAnsi="Times New Roman" w:cs="Times New Roman"/>
          <w:sz w:val="24"/>
          <w:szCs w:val="24"/>
        </w:rPr>
        <w:t>arestimajja.</w:t>
      </w:r>
    </w:p>
    <w:p w14:paraId="7146510E" w14:textId="77777777" w:rsidR="00130037" w:rsidRPr="001E23F0" w:rsidRDefault="00130037" w:rsidP="00130037">
      <w:pPr>
        <w:jc w:val="both"/>
        <w:rPr>
          <w:rFonts w:ascii="Times New Roman" w:hAnsi="Times New Roman" w:cs="Times New Roman"/>
          <w:sz w:val="24"/>
          <w:szCs w:val="24"/>
        </w:rPr>
      </w:pPr>
    </w:p>
    <w:p w14:paraId="31A06C4A" w14:textId="1C5E9C98"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3529B5">
        <w:rPr>
          <w:rFonts w:ascii="Times New Roman" w:hAnsi="Times New Roman" w:cs="Times New Roman"/>
          <w:sz w:val="24"/>
          <w:szCs w:val="24"/>
        </w:rPr>
        <w:t>3</w:t>
      </w:r>
      <w:r w:rsidRPr="001E23F0">
        <w:rPr>
          <w:rFonts w:ascii="Times New Roman" w:hAnsi="Times New Roman" w:cs="Times New Roman"/>
          <w:sz w:val="24"/>
          <w:szCs w:val="24"/>
        </w:rPr>
        <w:t>) Kui alaealine välismaalane paigutatakse kinnipidamiskeskusesse, tagatakse talle võimalus vaba aja tegevuseks, sealhulgas eakohasteks mängudeks ja huvitegevuseks ning tegevuseks vabas õhus.</w:t>
      </w:r>
    </w:p>
    <w:p w14:paraId="7267236E" w14:textId="77777777" w:rsidR="00130037" w:rsidRPr="001E23F0" w:rsidRDefault="00130037" w:rsidP="00130037">
      <w:pPr>
        <w:jc w:val="both"/>
        <w:rPr>
          <w:rFonts w:ascii="Times New Roman" w:hAnsi="Times New Roman" w:cs="Times New Roman"/>
          <w:sz w:val="24"/>
          <w:szCs w:val="24"/>
        </w:rPr>
      </w:pPr>
    </w:p>
    <w:p w14:paraId="79C716E9" w14:textId="74AA2BC9"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3529B5">
        <w:rPr>
          <w:rFonts w:ascii="Times New Roman" w:hAnsi="Times New Roman" w:cs="Times New Roman"/>
          <w:sz w:val="24"/>
          <w:szCs w:val="24"/>
        </w:rPr>
        <w:t>4</w:t>
      </w:r>
      <w:r w:rsidRPr="001E23F0">
        <w:rPr>
          <w:rFonts w:ascii="Times New Roman" w:hAnsi="Times New Roman" w:cs="Times New Roman"/>
          <w:sz w:val="24"/>
          <w:szCs w:val="24"/>
        </w:rPr>
        <w:t>) Kui saatjata alaealine paigutatakse kinnipidamiskeskusesse, majutatakse ta täiskasvanutest eraldi.</w:t>
      </w:r>
    </w:p>
    <w:p w14:paraId="65C6F4D5" w14:textId="77777777" w:rsidR="00130037" w:rsidRPr="001E23F0" w:rsidRDefault="00130037" w:rsidP="00130037">
      <w:pPr>
        <w:jc w:val="both"/>
        <w:rPr>
          <w:rFonts w:ascii="Times New Roman" w:hAnsi="Times New Roman" w:cs="Times New Roman"/>
          <w:sz w:val="24"/>
          <w:szCs w:val="24"/>
        </w:rPr>
      </w:pPr>
    </w:p>
    <w:p w14:paraId="1CAB89E4" w14:textId="10D0A954" w:rsidR="00130037" w:rsidRPr="001E23F0" w:rsidRDefault="00130037" w:rsidP="00130037">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5</w:t>
      </w:r>
      <w:r w:rsidR="00106058">
        <w:rPr>
          <w:rFonts w:ascii="Times New Roman" w:hAnsi="Times New Roman" w:cs="Times New Roman"/>
          <w:b/>
          <w:bCs/>
          <w:sz w:val="24"/>
          <w:szCs w:val="24"/>
        </w:rPr>
        <w:t>5</w:t>
      </w:r>
      <w:r w:rsidRPr="001E23F0">
        <w:rPr>
          <w:rFonts w:ascii="Times New Roman" w:hAnsi="Times New Roman" w:cs="Times New Roman"/>
          <w:b/>
          <w:bCs/>
          <w:sz w:val="24"/>
          <w:szCs w:val="24"/>
        </w:rPr>
        <w:t>. Perekonna ühtsuse tagamine</w:t>
      </w:r>
    </w:p>
    <w:p w14:paraId="7BD5A2A0" w14:textId="77777777" w:rsidR="00130037" w:rsidRPr="001E23F0" w:rsidRDefault="00130037" w:rsidP="00130037">
      <w:pPr>
        <w:rPr>
          <w:rFonts w:ascii="Times New Roman" w:hAnsi="Times New Roman" w:cs="Times New Roman"/>
          <w:b/>
          <w:bCs/>
          <w:sz w:val="24"/>
          <w:szCs w:val="24"/>
        </w:rPr>
      </w:pPr>
    </w:p>
    <w:p w14:paraId="4DCCDA2C"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Perekonnaliikmete kinnipidamisel tagatakse perekonnale eraldi majutus teistest kinnipeetud taotlejatest.</w:t>
      </w:r>
    </w:p>
    <w:p w14:paraId="46DAA22D" w14:textId="77777777" w:rsidR="00130037" w:rsidRPr="001E23F0" w:rsidRDefault="00130037" w:rsidP="00130037">
      <w:pPr>
        <w:jc w:val="both"/>
        <w:rPr>
          <w:rFonts w:ascii="Times New Roman" w:hAnsi="Times New Roman" w:cs="Times New Roman"/>
          <w:sz w:val="24"/>
          <w:szCs w:val="24"/>
        </w:rPr>
      </w:pPr>
    </w:p>
    <w:p w14:paraId="4C8C6A2B"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Meessoost ja naissoost perekonnaliikmeid majutatakse nende nõusolekul perekonnaliikmete majutamiseks kohandatud toas.</w:t>
      </w:r>
    </w:p>
    <w:p w14:paraId="41D1DAF3" w14:textId="77777777" w:rsidR="00130037" w:rsidRPr="001E23F0" w:rsidRDefault="00130037" w:rsidP="00130037">
      <w:pPr>
        <w:rPr>
          <w:rFonts w:ascii="Times New Roman" w:hAnsi="Times New Roman" w:cs="Times New Roman"/>
          <w:sz w:val="24"/>
          <w:szCs w:val="24"/>
        </w:rPr>
      </w:pPr>
    </w:p>
    <w:p w14:paraId="2AC96243" w14:textId="0F8F4CE2" w:rsidR="00130037" w:rsidRPr="001E23F0" w:rsidRDefault="00130037" w:rsidP="00130037">
      <w:pPr>
        <w:jc w:val="both"/>
        <w:rPr>
          <w:rFonts w:ascii="Times New Roman" w:hAnsi="Times New Roman" w:cs="Times New Roman"/>
          <w:b/>
          <w:bCs/>
          <w:sz w:val="24"/>
          <w:szCs w:val="24"/>
        </w:rPr>
      </w:pPr>
      <w:r w:rsidRPr="001E23F0">
        <w:rPr>
          <w:rFonts w:ascii="Times New Roman" w:hAnsi="Times New Roman" w:cs="Times New Roman"/>
          <w:b/>
          <w:bCs/>
          <w:sz w:val="24"/>
          <w:szCs w:val="24"/>
        </w:rPr>
        <w:lastRenderedPageBreak/>
        <w:t xml:space="preserve">§ </w:t>
      </w:r>
      <w:r w:rsidR="00106058" w:rsidRPr="001E23F0">
        <w:rPr>
          <w:rFonts w:ascii="Times New Roman" w:hAnsi="Times New Roman" w:cs="Times New Roman"/>
          <w:b/>
          <w:bCs/>
          <w:sz w:val="24"/>
          <w:szCs w:val="24"/>
        </w:rPr>
        <w:t>5</w:t>
      </w:r>
      <w:r w:rsidR="00106058">
        <w:rPr>
          <w:rFonts w:ascii="Times New Roman" w:hAnsi="Times New Roman" w:cs="Times New Roman"/>
          <w:b/>
          <w:bCs/>
          <w:sz w:val="24"/>
          <w:szCs w:val="24"/>
        </w:rPr>
        <w:t>6</w:t>
      </w:r>
      <w:r w:rsidRPr="001E23F0">
        <w:rPr>
          <w:rFonts w:ascii="Times New Roman" w:hAnsi="Times New Roman" w:cs="Times New Roman"/>
          <w:b/>
          <w:bCs/>
          <w:sz w:val="24"/>
          <w:szCs w:val="24"/>
        </w:rPr>
        <w:t>. Rahvusvahelise kaitse taotleja kinnipidamiskeskusest vabastamine</w:t>
      </w:r>
    </w:p>
    <w:p w14:paraId="0ACB70D8" w14:textId="77777777" w:rsidR="00130037" w:rsidRPr="001E23F0" w:rsidRDefault="00130037" w:rsidP="00130037">
      <w:pPr>
        <w:jc w:val="both"/>
        <w:rPr>
          <w:rFonts w:ascii="Times New Roman" w:hAnsi="Times New Roman" w:cs="Times New Roman"/>
          <w:b/>
          <w:bCs/>
          <w:sz w:val="24"/>
          <w:szCs w:val="24"/>
        </w:rPr>
      </w:pPr>
    </w:p>
    <w:p w14:paraId="39B4D367"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Kinnipidamise aluse äralangemisel vabastatakse rahvusvahelise kaitse taotleja viivitamatult kinnipidamiskeskusest.</w:t>
      </w:r>
    </w:p>
    <w:p w14:paraId="691EF473" w14:textId="77777777" w:rsidR="00130037" w:rsidRPr="001E23F0" w:rsidRDefault="00130037" w:rsidP="00130037">
      <w:pPr>
        <w:jc w:val="both"/>
        <w:rPr>
          <w:rFonts w:ascii="Times New Roman" w:hAnsi="Times New Roman" w:cs="Times New Roman"/>
          <w:sz w:val="24"/>
          <w:szCs w:val="24"/>
        </w:rPr>
      </w:pPr>
    </w:p>
    <w:p w14:paraId="6394DE68" w14:textId="77777777" w:rsidR="00130037"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(2) Kui rahvusvahelise kaitse taotleja võetakse kriminaalasjas kahtlustatavana või süüdistatavana vahi alla, vabastatakse ta kinnipidamiskeskusest vahi alla võtmise määruse alusel.</w:t>
      </w:r>
      <w:r w:rsidR="00130037" w:rsidRPr="00BC16BD">
        <w:rPr>
          <w:rFonts w:ascii="Times New Roman" w:hAnsi="Times New Roman" w:cs="Times New Roman"/>
        </w:rPr>
        <w:br/>
      </w:r>
    </w:p>
    <w:p w14:paraId="61251492" w14:textId="7A8E2188" w:rsidR="00130037" w:rsidRPr="001E23F0" w:rsidRDefault="00130037" w:rsidP="00130037">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5</w:t>
      </w:r>
      <w:r w:rsidR="00106058">
        <w:rPr>
          <w:rFonts w:ascii="Times New Roman" w:hAnsi="Times New Roman" w:cs="Times New Roman"/>
          <w:b/>
          <w:bCs/>
          <w:sz w:val="24"/>
          <w:szCs w:val="24"/>
        </w:rPr>
        <w:t>7</w:t>
      </w:r>
      <w:r w:rsidRPr="001E23F0">
        <w:rPr>
          <w:rFonts w:ascii="Times New Roman" w:hAnsi="Times New Roman" w:cs="Times New Roman"/>
          <w:b/>
          <w:bCs/>
          <w:sz w:val="24"/>
          <w:szCs w:val="24"/>
        </w:rPr>
        <w:t>. Kinnipidamistaotluse läbivaatamine</w:t>
      </w:r>
    </w:p>
    <w:p w14:paraId="6693083E" w14:textId="77777777" w:rsidR="00130037" w:rsidRPr="001E23F0" w:rsidRDefault="00130037" w:rsidP="00130037">
      <w:pPr>
        <w:rPr>
          <w:rFonts w:ascii="Times New Roman" w:hAnsi="Times New Roman" w:cs="Times New Roman"/>
          <w:b/>
          <w:bCs/>
          <w:sz w:val="24"/>
          <w:szCs w:val="24"/>
        </w:rPr>
      </w:pPr>
    </w:p>
    <w:p w14:paraId="31B01F3F"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Rahvusvahelise kaitse taotleja kinnipidamise otsustab halduskohus halduskohtumenetluse seadustiku haldustoiminguks loa andmise sätete järgi.</w:t>
      </w:r>
    </w:p>
    <w:p w14:paraId="4CAB7CDE" w14:textId="77777777" w:rsidR="00130037" w:rsidRPr="001E23F0" w:rsidRDefault="00130037" w:rsidP="00130037">
      <w:pPr>
        <w:jc w:val="both"/>
        <w:rPr>
          <w:rFonts w:ascii="Times New Roman" w:hAnsi="Times New Roman" w:cs="Times New Roman"/>
          <w:sz w:val="24"/>
          <w:szCs w:val="24"/>
        </w:rPr>
      </w:pPr>
    </w:p>
    <w:p w14:paraId="69E22757"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(2)  Kui kohtule on esitatud erakordselt suur hulk rahvusvahelise kaitse taotleja kinnipidamise taotlusi ning kohus ei saa objektiivse takistuse tõttu kinnipidamistaotlust läbi vaadata halduskohtumenetluse seadustiku 27. peatüki alusel ja selles sätestatud korras või läbivaatamine on oluliselt raskendatud, võib kohus teha rahvusvahelise kaitse taotleja kinnipidamise määruse kirjeldava ja põhjendava osata.</w:t>
      </w:r>
    </w:p>
    <w:p w14:paraId="240C1484" w14:textId="77777777" w:rsidR="00130037" w:rsidRPr="001E23F0" w:rsidRDefault="00130037" w:rsidP="00130037">
      <w:pPr>
        <w:jc w:val="both"/>
        <w:rPr>
          <w:rFonts w:ascii="Times New Roman" w:hAnsi="Times New Roman" w:cs="Times New Roman"/>
          <w:sz w:val="24"/>
          <w:szCs w:val="24"/>
        </w:rPr>
      </w:pPr>
    </w:p>
    <w:p w14:paraId="7E7BD29B"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(3)  Kui rahvusvahelise kaitse taotleja soovib vaidlustada kinnipidamist, mille kohus vormistas kirjeldava ja põhjendava osata määrusega, esitab kohus rahvusvahelise kaitse taotlejale kirjeldava ja põhjendava osa esimesel võimalusel.</w:t>
      </w:r>
    </w:p>
    <w:p w14:paraId="6F4B8F86" w14:textId="77777777" w:rsidR="00130037" w:rsidRPr="001E23F0" w:rsidRDefault="00130037" w:rsidP="00130037">
      <w:pPr>
        <w:jc w:val="both"/>
        <w:rPr>
          <w:rFonts w:ascii="Times New Roman" w:hAnsi="Times New Roman" w:cs="Times New Roman"/>
          <w:sz w:val="24"/>
          <w:szCs w:val="24"/>
        </w:rPr>
      </w:pPr>
    </w:p>
    <w:p w14:paraId="40CDF467" w14:textId="77777777" w:rsidR="00130037" w:rsidRPr="001E23F0" w:rsidRDefault="00130037" w:rsidP="00130037">
      <w:pPr>
        <w:jc w:val="center"/>
        <w:rPr>
          <w:rFonts w:ascii="Times New Roman" w:hAnsi="Times New Roman" w:cs="Times New Roman"/>
          <w:b/>
          <w:bCs/>
          <w:sz w:val="24"/>
          <w:szCs w:val="24"/>
        </w:rPr>
      </w:pPr>
      <w:r w:rsidRPr="001E23F0">
        <w:rPr>
          <w:rFonts w:ascii="Times New Roman" w:hAnsi="Times New Roman" w:cs="Times New Roman"/>
          <w:b/>
          <w:bCs/>
          <w:sz w:val="24"/>
          <w:szCs w:val="24"/>
        </w:rPr>
        <w:t>2. jagu</w:t>
      </w:r>
    </w:p>
    <w:p w14:paraId="3825DC79" w14:textId="0BD123DB" w:rsidR="00130037" w:rsidRPr="001E23F0" w:rsidRDefault="006D3D47" w:rsidP="00130037">
      <w:pPr>
        <w:jc w:val="center"/>
        <w:rPr>
          <w:rFonts w:ascii="Times New Roman" w:hAnsi="Times New Roman" w:cs="Times New Roman"/>
          <w:b/>
          <w:bCs/>
          <w:sz w:val="24"/>
          <w:szCs w:val="24"/>
        </w:rPr>
      </w:pPr>
      <w:r w:rsidRPr="3D45D796">
        <w:rPr>
          <w:rFonts w:ascii="Times New Roman" w:hAnsi="Times New Roman" w:cs="Times New Roman"/>
          <w:b/>
          <w:bCs/>
          <w:sz w:val="24"/>
          <w:szCs w:val="24"/>
        </w:rPr>
        <w:t>Majutamise ja k</w:t>
      </w:r>
      <w:r w:rsidR="00130037" w:rsidRPr="3D45D796">
        <w:rPr>
          <w:rFonts w:ascii="Times New Roman" w:hAnsi="Times New Roman" w:cs="Times New Roman"/>
          <w:b/>
          <w:bCs/>
          <w:sz w:val="24"/>
          <w:szCs w:val="24"/>
        </w:rPr>
        <w:t xml:space="preserve">innipidamise erisused hädaolukorras </w:t>
      </w:r>
    </w:p>
    <w:p w14:paraId="1F87EB9F" w14:textId="77777777" w:rsidR="00130037" w:rsidRPr="001E23F0" w:rsidRDefault="00130037" w:rsidP="00130037">
      <w:pPr>
        <w:jc w:val="center"/>
        <w:rPr>
          <w:rFonts w:ascii="Times New Roman" w:hAnsi="Times New Roman" w:cs="Times New Roman"/>
          <w:b/>
          <w:bCs/>
          <w:sz w:val="24"/>
          <w:szCs w:val="24"/>
        </w:rPr>
      </w:pPr>
    </w:p>
    <w:p w14:paraId="3C66E830" w14:textId="71594DB7" w:rsidR="00130037" w:rsidRPr="001E23F0" w:rsidRDefault="00130037" w:rsidP="00130037">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5</w:t>
      </w:r>
      <w:r w:rsidR="00106058">
        <w:rPr>
          <w:rFonts w:ascii="Times New Roman" w:hAnsi="Times New Roman" w:cs="Times New Roman"/>
          <w:b/>
          <w:bCs/>
          <w:sz w:val="24"/>
          <w:szCs w:val="24"/>
        </w:rPr>
        <w:t>8</w:t>
      </w:r>
      <w:r w:rsidRPr="001E23F0">
        <w:rPr>
          <w:rFonts w:ascii="Times New Roman" w:hAnsi="Times New Roman" w:cs="Times New Roman"/>
          <w:b/>
          <w:bCs/>
          <w:sz w:val="24"/>
          <w:szCs w:val="24"/>
        </w:rPr>
        <w:t>. Rahvusvahelise kaitse taotleja majutamine ja kinnipidamine hädaolukorras</w:t>
      </w:r>
    </w:p>
    <w:p w14:paraId="52E64078" w14:textId="77777777" w:rsidR="00130037" w:rsidRPr="001E23F0" w:rsidRDefault="00130037" w:rsidP="00130037">
      <w:pPr>
        <w:rPr>
          <w:rFonts w:ascii="Times New Roman" w:hAnsi="Times New Roman" w:cs="Times New Roman"/>
          <w:b/>
          <w:bCs/>
          <w:sz w:val="24"/>
          <w:szCs w:val="24"/>
        </w:rPr>
      </w:pPr>
    </w:p>
    <w:p w14:paraId="66441CEC"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(1) Massilisest sisserändest põhjustatud hädaolukorras võib rahvusvahelise kaitse taotleja majutamisel või kinnipidamisel kohaldada käesolevas paragrahvis sätestatud erisusi.</w:t>
      </w:r>
    </w:p>
    <w:p w14:paraId="5E168810" w14:textId="77777777" w:rsidR="00130037" w:rsidRPr="001E23F0" w:rsidRDefault="00130037" w:rsidP="00130037">
      <w:pPr>
        <w:jc w:val="both"/>
        <w:rPr>
          <w:rFonts w:ascii="Times New Roman" w:hAnsi="Times New Roman" w:cs="Times New Roman"/>
          <w:sz w:val="24"/>
          <w:szCs w:val="24"/>
        </w:rPr>
      </w:pPr>
    </w:p>
    <w:p w14:paraId="216EB118" w14:textId="59B53E3B"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 xml:space="preserve">(2) Rahvusvahelise kaitse taotleja Eestisse saabumise ja Eestis viibimise seaduslike aluste kontrollimiseks võib Politsei- ja Piirivalveamet või Kaitsepolitseiamet rahvusvahelise kaitse taotlejat ilma halduskohtu loata kinni pidada kuni </w:t>
      </w:r>
      <w:r w:rsidR="00E16035" w:rsidRPr="001E23F0">
        <w:rPr>
          <w:rFonts w:ascii="Times New Roman" w:hAnsi="Times New Roman" w:cs="Times New Roman"/>
          <w:sz w:val="24"/>
          <w:szCs w:val="24"/>
        </w:rPr>
        <w:t>seitse päeva</w:t>
      </w:r>
      <w:r w:rsidRPr="001E23F0">
        <w:rPr>
          <w:rFonts w:ascii="Times New Roman" w:hAnsi="Times New Roman" w:cs="Times New Roman"/>
          <w:sz w:val="24"/>
          <w:szCs w:val="24"/>
        </w:rPr>
        <w:t>.</w:t>
      </w:r>
    </w:p>
    <w:p w14:paraId="2E8CB30C" w14:textId="77777777" w:rsidR="00130037" w:rsidRPr="001E23F0" w:rsidRDefault="00130037" w:rsidP="00130037">
      <w:pPr>
        <w:jc w:val="both"/>
        <w:rPr>
          <w:rFonts w:ascii="Times New Roman" w:hAnsi="Times New Roman" w:cs="Times New Roman"/>
          <w:sz w:val="24"/>
          <w:szCs w:val="24"/>
        </w:rPr>
      </w:pPr>
    </w:p>
    <w:p w14:paraId="1285736A" w14:textId="2ABCA551"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E16035" w:rsidRPr="001E23F0">
        <w:rPr>
          <w:rFonts w:ascii="Times New Roman" w:hAnsi="Times New Roman" w:cs="Times New Roman"/>
          <w:sz w:val="24"/>
          <w:szCs w:val="24"/>
        </w:rPr>
        <w:t>3</w:t>
      </w:r>
      <w:r w:rsidRPr="001E23F0">
        <w:rPr>
          <w:rFonts w:ascii="Times New Roman" w:hAnsi="Times New Roman" w:cs="Times New Roman"/>
          <w:sz w:val="24"/>
          <w:szCs w:val="24"/>
        </w:rPr>
        <w:t>) Rahvusvahelise kaitse taotleja kinnipidamisel hädaolukorras dokumenteeritakse kinnipidamise protokollis vähemalt rahvusvahelise kaitse iga taotleja nimi või nimed, kinnipidamise õiguslik ja faktiline alus ja põhjendus, kuupäev, kellaaeg ja koht ning protokolli teinud haldusorgani nimetus ja ametniku nimi.</w:t>
      </w:r>
    </w:p>
    <w:p w14:paraId="24A95F88" w14:textId="77777777" w:rsidR="00130037" w:rsidRPr="001E23F0" w:rsidRDefault="00130037" w:rsidP="00130037">
      <w:pPr>
        <w:jc w:val="both"/>
        <w:rPr>
          <w:rFonts w:ascii="Times New Roman" w:hAnsi="Times New Roman" w:cs="Times New Roman"/>
          <w:sz w:val="24"/>
          <w:szCs w:val="24"/>
        </w:rPr>
      </w:pPr>
    </w:p>
    <w:p w14:paraId="2222FB4A" w14:textId="65744B6F" w:rsidR="00B64B03"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E16035" w:rsidRPr="001E23F0">
        <w:rPr>
          <w:rFonts w:ascii="Times New Roman" w:hAnsi="Times New Roman" w:cs="Times New Roman"/>
          <w:sz w:val="24"/>
          <w:szCs w:val="24"/>
        </w:rPr>
        <w:t>4</w:t>
      </w:r>
      <w:r w:rsidRPr="001E23F0">
        <w:rPr>
          <w:rFonts w:ascii="Times New Roman" w:hAnsi="Times New Roman" w:cs="Times New Roman"/>
          <w:sz w:val="24"/>
          <w:szCs w:val="24"/>
        </w:rPr>
        <w:t xml:space="preserve">) </w:t>
      </w:r>
      <w:r w:rsidR="00B64B03" w:rsidRPr="001E23F0">
        <w:rPr>
          <w:rFonts w:ascii="Times New Roman" w:hAnsi="Times New Roman" w:cs="Times New Roman"/>
          <w:sz w:val="24"/>
          <w:szCs w:val="24"/>
        </w:rPr>
        <w:t>Kui rahvusvahelise kaitse taotlejat on vaja käesoleva seaduse § 5</w:t>
      </w:r>
      <w:r w:rsidR="002F59E4">
        <w:rPr>
          <w:rFonts w:ascii="Times New Roman" w:hAnsi="Times New Roman" w:cs="Times New Roman"/>
          <w:sz w:val="24"/>
          <w:szCs w:val="24"/>
        </w:rPr>
        <w:t>1</w:t>
      </w:r>
      <w:r w:rsidR="00B64B03" w:rsidRPr="001E23F0">
        <w:rPr>
          <w:rFonts w:ascii="Times New Roman" w:hAnsi="Times New Roman" w:cs="Times New Roman"/>
          <w:sz w:val="24"/>
          <w:szCs w:val="24"/>
        </w:rPr>
        <w:t xml:space="preserve"> lõike</w:t>
      </w:r>
      <w:r w:rsidR="00542F7F" w:rsidRPr="001E23F0">
        <w:rPr>
          <w:rFonts w:ascii="Times New Roman" w:hAnsi="Times New Roman" w:cs="Times New Roman"/>
          <w:sz w:val="24"/>
          <w:szCs w:val="24"/>
        </w:rPr>
        <w:t>s</w:t>
      </w:r>
      <w:r w:rsidR="00B64B03" w:rsidRPr="001E23F0">
        <w:rPr>
          <w:rFonts w:ascii="Times New Roman" w:hAnsi="Times New Roman" w:cs="Times New Roman"/>
          <w:sz w:val="24"/>
          <w:szCs w:val="24"/>
        </w:rPr>
        <w:t xml:space="preserve"> 2 sätestatud alusel ja lõikes 1 nimetatud põhimõtteid arvestades kinni pidada kauem kui seitse päeva, taotleb Politsei- ja Piirivalveamet või Kaitsepolitseiamet halduskohtult loa rahvusvahelise kaitse taotleja kinnipidamiseks kuni neljaks kuuks. Halduskohtule kinnipidamise taotluse esitamisel tuleb kirjeldada vähemalt massilise sisserände olulisi asjaolusid ning loetleda rahvusvahelise kaitse taotlejad vastavalt käesolevas seaduses sätestatud kinnipidamise alust</w:t>
      </w:r>
      <w:r w:rsidR="00C576BA" w:rsidRPr="001E23F0">
        <w:rPr>
          <w:rFonts w:ascii="Times New Roman" w:hAnsi="Times New Roman" w:cs="Times New Roman"/>
          <w:sz w:val="24"/>
          <w:szCs w:val="24"/>
        </w:rPr>
        <w:t>ele.</w:t>
      </w:r>
    </w:p>
    <w:p w14:paraId="19D2AB05" w14:textId="77777777" w:rsidR="00130037" w:rsidRPr="001E23F0" w:rsidRDefault="00130037" w:rsidP="00130037">
      <w:pPr>
        <w:jc w:val="both"/>
        <w:rPr>
          <w:rFonts w:ascii="Times New Roman" w:hAnsi="Times New Roman" w:cs="Times New Roman"/>
          <w:sz w:val="24"/>
          <w:szCs w:val="24"/>
        </w:rPr>
      </w:pPr>
    </w:p>
    <w:p w14:paraId="41F7936B" w14:textId="77777777"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(5) Kui hädaolukorras pikendatakse rahvusvahelise kaitse taotleja kinnipidamise tähtaega, kohaldatakse käesoleva seaduses rahvusvahelise kaitse taotleja kinnipidamise pikendamise kohta sätestatut.</w:t>
      </w:r>
    </w:p>
    <w:p w14:paraId="5397621B" w14:textId="77777777" w:rsidR="00130037" w:rsidRPr="001E23F0" w:rsidRDefault="00130037" w:rsidP="00130037">
      <w:pPr>
        <w:jc w:val="both"/>
        <w:rPr>
          <w:rFonts w:ascii="Times New Roman" w:hAnsi="Times New Roman" w:cs="Times New Roman"/>
          <w:sz w:val="24"/>
          <w:szCs w:val="24"/>
        </w:rPr>
      </w:pPr>
    </w:p>
    <w:p w14:paraId="719B8989" w14:textId="6608F69E"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lastRenderedPageBreak/>
        <w:t>(</w:t>
      </w:r>
      <w:r w:rsidR="001A4844" w:rsidRPr="001E23F0">
        <w:rPr>
          <w:rFonts w:ascii="Times New Roman" w:hAnsi="Times New Roman" w:cs="Times New Roman"/>
          <w:sz w:val="24"/>
          <w:szCs w:val="24"/>
        </w:rPr>
        <w:t>6</w:t>
      </w:r>
      <w:r w:rsidRPr="001E23F0">
        <w:rPr>
          <w:rFonts w:ascii="Times New Roman" w:hAnsi="Times New Roman" w:cs="Times New Roman"/>
          <w:sz w:val="24"/>
          <w:szCs w:val="24"/>
        </w:rPr>
        <w:t>) Hädaolukorras võib rahvusvahelise kaitse taotlejat kinni pidada väljaspool kinnipidamiskeskust. Välismaalane paigutatakse väljaspoole kinnipidamiskeskust halduskohtu lahendi või kinnipidamise protokolli alusel.</w:t>
      </w:r>
    </w:p>
    <w:p w14:paraId="76F843E7" w14:textId="77777777" w:rsidR="00130037" w:rsidRPr="001E23F0" w:rsidRDefault="00130037" w:rsidP="00130037">
      <w:pPr>
        <w:jc w:val="both"/>
        <w:rPr>
          <w:rFonts w:ascii="Times New Roman" w:hAnsi="Times New Roman" w:cs="Times New Roman"/>
          <w:sz w:val="24"/>
          <w:szCs w:val="24"/>
        </w:rPr>
      </w:pPr>
    </w:p>
    <w:p w14:paraId="2D51EDEE" w14:textId="451384BE" w:rsidR="00130037" w:rsidRPr="001E23F0" w:rsidRDefault="00130037" w:rsidP="00130037">
      <w:pPr>
        <w:jc w:val="both"/>
        <w:rPr>
          <w:rFonts w:ascii="Times New Roman" w:hAnsi="Times New Roman" w:cs="Times New Roman"/>
          <w:sz w:val="24"/>
          <w:szCs w:val="24"/>
        </w:rPr>
      </w:pPr>
      <w:r w:rsidRPr="3D45D796">
        <w:rPr>
          <w:rFonts w:ascii="Times New Roman" w:hAnsi="Times New Roman" w:cs="Times New Roman"/>
          <w:sz w:val="24"/>
          <w:szCs w:val="24"/>
        </w:rPr>
        <w:t>(</w:t>
      </w:r>
      <w:r w:rsidR="001A4844" w:rsidRPr="3D45D796">
        <w:rPr>
          <w:rFonts w:ascii="Times New Roman" w:hAnsi="Times New Roman" w:cs="Times New Roman"/>
          <w:sz w:val="24"/>
          <w:szCs w:val="24"/>
        </w:rPr>
        <w:t>7</w:t>
      </w:r>
      <w:r w:rsidRPr="3D45D796">
        <w:rPr>
          <w:rFonts w:ascii="Times New Roman" w:hAnsi="Times New Roman" w:cs="Times New Roman"/>
          <w:sz w:val="24"/>
          <w:szCs w:val="24"/>
        </w:rPr>
        <w:t>) Rahvusvahelise kaitse taotlejat ei paigutata</w:t>
      </w:r>
      <w:commentRangeStart w:id="194"/>
      <w:r w:rsidR="00C61EDC" w:rsidRPr="3D45D796">
        <w:rPr>
          <w:rFonts w:ascii="Times New Roman" w:hAnsi="Times New Roman" w:cs="Times New Roman"/>
          <w:sz w:val="24"/>
          <w:szCs w:val="24"/>
        </w:rPr>
        <w:t xml:space="preserve"> üldjuhul</w:t>
      </w:r>
      <w:commentRangeEnd w:id="194"/>
      <w:r>
        <w:commentReference w:id="194"/>
      </w:r>
      <w:r w:rsidRPr="3D45D796">
        <w:rPr>
          <w:rFonts w:ascii="Times New Roman" w:hAnsi="Times New Roman" w:cs="Times New Roman"/>
          <w:sz w:val="24"/>
          <w:szCs w:val="24"/>
        </w:rPr>
        <w:t xml:space="preserve"> vanglasse. Kui väljasõidukohustuse ja sissesõidukeelu seaduse alusel kinni peetud välismaalane esitab vanglas või arestimajas kinnipidamise ajal rahvusvahelise kaitse taotluse, kohaldatakse rahvusvahelise kaitse taotleja kinnipidamisele vangistusseaduses vanglas või arestimajas kinnipidamise kohta sätestatut, arvestades käesolevas paragrahvis sätestatud erisusi.</w:t>
      </w:r>
    </w:p>
    <w:p w14:paraId="3B21846D" w14:textId="77777777" w:rsidR="00130037" w:rsidRPr="001E23F0" w:rsidRDefault="00130037" w:rsidP="00130037">
      <w:pPr>
        <w:jc w:val="both"/>
        <w:rPr>
          <w:rFonts w:ascii="Times New Roman" w:hAnsi="Times New Roman" w:cs="Times New Roman"/>
          <w:sz w:val="24"/>
          <w:szCs w:val="24"/>
        </w:rPr>
      </w:pPr>
    </w:p>
    <w:p w14:paraId="0FE20F95" w14:textId="2267950E"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1A4844" w:rsidRPr="001E23F0">
        <w:rPr>
          <w:rFonts w:ascii="Times New Roman" w:hAnsi="Times New Roman" w:cs="Times New Roman"/>
          <w:sz w:val="24"/>
          <w:szCs w:val="24"/>
        </w:rPr>
        <w:t>8</w:t>
      </w:r>
      <w:r w:rsidRPr="001E23F0">
        <w:rPr>
          <w:rFonts w:ascii="Times New Roman" w:hAnsi="Times New Roman" w:cs="Times New Roman"/>
          <w:sz w:val="24"/>
          <w:szCs w:val="24"/>
        </w:rPr>
        <w:t>) Hädaolukorras kinnipeetud perekonnaliikmed paigutatakse esimesel võimalusel kokku, välja arvatud juhul, kui perekonnaliikme eraldi kinnipidamine on vajalik teiste isikute, rahvastiku tervise, avaliku korra või riigi julgeoleku kaitseks. Perekonna privaatsus tagatakse võimalikult suurel määral.</w:t>
      </w:r>
    </w:p>
    <w:p w14:paraId="6E7C93A1" w14:textId="77777777" w:rsidR="00130037" w:rsidRPr="001E23F0" w:rsidRDefault="00130037" w:rsidP="00130037">
      <w:pPr>
        <w:jc w:val="both"/>
        <w:rPr>
          <w:rFonts w:ascii="Times New Roman" w:hAnsi="Times New Roman" w:cs="Times New Roman"/>
          <w:sz w:val="24"/>
          <w:szCs w:val="24"/>
        </w:rPr>
      </w:pPr>
    </w:p>
    <w:p w14:paraId="3C3872C9" w14:textId="4D191134" w:rsidR="00130037" w:rsidRPr="001E23F0" w:rsidRDefault="00130037" w:rsidP="00130037">
      <w:pPr>
        <w:jc w:val="both"/>
        <w:rPr>
          <w:rFonts w:ascii="Times New Roman" w:hAnsi="Times New Roman" w:cs="Times New Roman"/>
          <w:sz w:val="24"/>
          <w:szCs w:val="24"/>
        </w:rPr>
      </w:pPr>
      <w:r w:rsidRPr="001E23F0">
        <w:rPr>
          <w:rFonts w:ascii="Times New Roman" w:hAnsi="Times New Roman" w:cs="Times New Roman"/>
          <w:sz w:val="24"/>
          <w:szCs w:val="24"/>
        </w:rPr>
        <w:t>(</w:t>
      </w:r>
      <w:r w:rsidR="001A4844" w:rsidRPr="001E23F0">
        <w:rPr>
          <w:rFonts w:ascii="Times New Roman" w:hAnsi="Times New Roman" w:cs="Times New Roman"/>
          <w:sz w:val="24"/>
          <w:szCs w:val="24"/>
        </w:rPr>
        <w:t>9</w:t>
      </w:r>
      <w:r w:rsidRPr="001E23F0">
        <w:rPr>
          <w:rFonts w:ascii="Times New Roman" w:hAnsi="Times New Roman" w:cs="Times New Roman"/>
          <w:sz w:val="24"/>
          <w:szCs w:val="24"/>
        </w:rPr>
        <w:t>) Politsei- ja Piirivalveametilt teate saamisel vabastab vanglateenistus või arestimaja juht rahvusvahelise kaitse taotleja viivitamata, kui kinnipidamise alus on ära langenud.</w:t>
      </w:r>
    </w:p>
    <w:p w14:paraId="4C8D41F1" w14:textId="77777777" w:rsidR="00130037" w:rsidRPr="001E23F0" w:rsidRDefault="00130037" w:rsidP="00953E29">
      <w:pPr>
        <w:jc w:val="both"/>
        <w:rPr>
          <w:rFonts w:ascii="Times New Roman" w:hAnsi="Times New Roman" w:cs="Times New Roman"/>
          <w:sz w:val="24"/>
          <w:szCs w:val="24"/>
        </w:rPr>
      </w:pPr>
    </w:p>
    <w:p w14:paraId="2D6776AD" w14:textId="025E6BCD" w:rsidR="00130037" w:rsidRPr="001E23F0" w:rsidRDefault="00130037" w:rsidP="00953E29">
      <w:pPr>
        <w:jc w:val="both"/>
        <w:rPr>
          <w:rFonts w:ascii="Times New Roman" w:hAnsi="Times New Roman" w:cs="Times New Roman"/>
          <w:sz w:val="24"/>
          <w:szCs w:val="24"/>
        </w:rPr>
      </w:pPr>
      <w:r w:rsidRPr="001E23F0">
        <w:rPr>
          <w:rFonts w:ascii="Times New Roman" w:hAnsi="Times New Roman" w:cs="Times New Roman"/>
          <w:sz w:val="24"/>
          <w:szCs w:val="24"/>
        </w:rPr>
        <w:t>(1</w:t>
      </w:r>
      <w:r w:rsidR="00EA051A">
        <w:rPr>
          <w:rFonts w:ascii="Times New Roman" w:hAnsi="Times New Roman" w:cs="Times New Roman"/>
          <w:sz w:val="24"/>
          <w:szCs w:val="24"/>
        </w:rPr>
        <w:t>0</w:t>
      </w:r>
      <w:r w:rsidRPr="001E23F0">
        <w:rPr>
          <w:rFonts w:ascii="Times New Roman" w:hAnsi="Times New Roman" w:cs="Times New Roman"/>
          <w:sz w:val="24"/>
          <w:szCs w:val="24"/>
        </w:rPr>
        <w:t>) Hädaolukorra lahendamist juhtiv asutus määrab erakorraliste meetmete kohaldamise alguse ja lõpu kuupäeva ning teavitab sellest viivitamata Euroopa Komisjoni.</w:t>
      </w:r>
    </w:p>
    <w:p w14:paraId="3BD897E9" w14:textId="77777777" w:rsidR="00953E29" w:rsidRPr="001E23F0" w:rsidRDefault="00953E29" w:rsidP="00953E29">
      <w:pPr>
        <w:jc w:val="both"/>
        <w:rPr>
          <w:rFonts w:ascii="Times New Roman" w:hAnsi="Times New Roman" w:cs="Times New Roman"/>
          <w:sz w:val="24"/>
          <w:szCs w:val="24"/>
        </w:rPr>
      </w:pPr>
    </w:p>
    <w:p w14:paraId="204367E9" w14:textId="7B5A3B6F" w:rsidR="00953E29" w:rsidRPr="001E23F0" w:rsidRDefault="00953E29" w:rsidP="00953E29">
      <w:pPr>
        <w:jc w:val="both"/>
        <w:rPr>
          <w:rFonts w:ascii="Times New Roman" w:hAnsi="Times New Roman" w:cs="Times New Roman"/>
          <w:b/>
          <w:bCs/>
          <w:sz w:val="24"/>
          <w:szCs w:val="24"/>
        </w:rPr>
      </w:pPr>
      <w:r w:rsidRPr="001E23F0">
        <w:rPr>
          <w:rFonts w:ascii="Times New Roman" w:hAnsi="Times New Roman" w:cs="Times New Roman"/>
          <w:sz w:val="24"/>
          <w:szCs w:val="24"/>
        </w:rPr>
        <w:t>(1</w:t>
      </w:r>
      <w:r w:rsidR="00EA051A">
        <w:rPr>
          <w:rFonts w:ascii="Times New Roman" w:hAnsi="Times New Roman" w:cs="Times New Roman"/>
          <w:sz w:val="24"/>
          <w:szCs w:val="24"/>
        </w:rPr>
        <w:t>1</w:t>
      </w:r>
      <w:r w:rsidRPr="001E23F0">
        <w:rPr>
          <w:rFonts w:ascii="Times New Roman" w:hAnsi="Times New Roman" w:cs="Times New Roman"/>
          <w:sz w:val="24"/>
          <w:szCs w:val="24"/>
        </w:rPr>
        <w:t>) Massilisest sisserändest põhjustatud hädaolukorras alustatud kohtumenetluse võib kohus pärast hädaolukorra lõppemist lõpuni viia massilisest sisserändest põhjustatud hädaolukorra sätete kohaselt.</w:t>
      </w:r>
    </w:p>
    <w:p w14:paraId="1EB58495" w14:textId="77777777" w:rsidR="00673E05" w:rsidRPr="001E23F0" w:rsidRDefault="00673E05" w:rsidP="00E51686">
      <w:pPr>
        <w:rPr>
          <w:rFonts w:ascii="Times New Roman" w:hAnsi="Times New Roman" w:cs="Times New Roman"/>
          <w:b/>
          <w:bCs/>
          <w:sz w:val="24"/>
          <w:szCs w:val="24"/>
        </w:rPr>
      </w:pPr>
    </w:p>
    <w:p w14:paraId="1B1753E5" w14:textId="4B6B46E8" w:rsidR="00C42DE0" w:rsidRPr="001E23F0" w:rsidRDefault="00041A3F" w:rsidP="00673E05">
      <w:pPr>
        <w:jc w:val="center"/>
        <w:rPr>
          <w:rFonts w:ascii="Times New Roman" w:hAnsi="Times New Roman" w:cs="Times New Roman"/>
          <w:b/>
          <w:bCs/>
          <w:sz w:val="24"/>
          <w:szCs w:val="24"/>
        </w:rPr>
      </w:pPr>
      <w:r w:rsidRPr="001E23F0">
        <w:rPr>
          <w:rFonts w:ascii="Times New Roman" w:hAnsi="Times New Roman" w:cs="Times New Roman"/>
          <w:b/>
          <w:bCs/>
          <w:sz w:val="24"/>
          <w:szCs w:val="24"/>
        </w:rPr>
        <w:t>5</w:t>
      </w:r>
      <w:r w:rsidR="00E5168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peatükk</w:t>
      </w:r>
    </w:p>
    <w:p w14:paraId="3DE188F8" w14:textId="1A222A79" w:rsidR="00E51686" w:rsidRPr="001E23F0" w:rsidRDefault="00E51686" w:rsidP="006F0298">
      <w:pPr>
        <w:jc w:val="center"/>
        <w:rPr>
          <w:rFonts w:ascii="Times New Roman" w:hAnsi="Times New Roman" w:cs="Times New Roman"/>
          <w:b/>
          <w:bCs/>
          <w:sz w:val="24"/>
          <w:szCs w:val="24"/>
        </w:rPr>
      </w:pPr>
      <w:r w:rsidRPr="3D45D796">
        <w:rPr>
          <w:rFonts w:ascii="Times New Roman" w:hAnsi="Times New Roman" w:cs="Times New Roman"/>
          <w:b/>
          <w:bCs/>
          <w:sz w:val="24"/>
          <w:szCs w:val="24"/>
        </w:rPr>
        <w:t>AJUTINE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KAITSE</w:t>
      </w:r>
      <w:bookmarkStart w:id="195" w:name="ptk3"/>
      <w:bookmarkEnd w:id="195"/>
    </w:p>
    <w:p w14:paraId="32FB98F1" w14:textId="77777777" w:rsidR="00041A3F" w:rsidRPr="001E23F0" w:rsidRDefault="00041A3F" w:rsidP="006F0298">
      <w:pPr>
        <w:jc w:val="center"/>
        <w:rPr>
          <w:rFonts w:ascii="Times New Roman" w:hAnsi="Times New Roman" w:cs="Times New Roman"/>
          <w:b/>
          <w:bCs/>
          <w:sz w:val="24"/>
          <w:szCs w:val="24"/>
        </w:rPr>
      </w:pPr>
    </w:p>
    <w:p w14:paraId="11D046CD" w14:textId="1E78BB57" w:rsidR="00C42DE0" w:rsidRPr="001E23F0" w:rsidRDefault="00E51686" w:rsidP="00673E05">
      <w:pPr>
        <w:jc w:val="center"/>
        <w:rPr>
          <w:rFonts w:ascii="Times New Roman" w:hAnsi="Times New Roman" w:cs="Times New Roman"/>
          <w:b/>
          <w:bCs/>
          <w:sz w:val="24"/>
          <w:szCs w:val="24"/>
        </w:rPr>
      </w:pPr>
      <w:r w:rsidRPr="001E23F0">
        <w:rPr>
          <w:rFonts w:ascii="Times New Roman" w:hAnsi="Times New Roman" w:cs="Times New Roman"/>
          <w:b/>
          <w:bCs/>
          <w:sz w:val="24"/>
          <w:szCs w:val="24"/>
        </w:rPr>
        <w:t>1.</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1050693D" w14:textId="0BF31B73" w:rsidR="00E51686" w:rsidRPr="001E23F0" w:rsidRDefault="00E51686" w:rsidP="00673E05">
      <w:pPr>
        <w:jc w:val="center"/>
        <w:rPr>
          <w:rFonts w:ascii="Times New Roman" w:hAnsi="Times New Roman" w:cs="Times New Roman"/>
          <w:b/>
          <w:bCs/>
          <w:sz w:val="24"/>
          <w:szCs w:val="24"/>
        </w:rPr>
      </w:pP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kohaldamine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tähtaeg</w:t>
      </w:r>
      <w:bookmarkStart w:id="196" w:name="jg6"/>
      <w:bookmarkEnd w:id="196"/>
    </w:p>
    <w:p w14:paraId="462BC034" w14:textId="77777777" w:rsidR="00C42DE0" w:rsidRPr="001E23F0" w:rsidRDefault="00C42DE0" w:rsidP="006F0298">
      <w:pPr>
        <w:jc w:val="center"/>
        <w:rPr>
          <w:rFonts w:ascii="Times New Roman" w:hAnsi="Times New Roman" w:cs="Times New Roman"/>
          <w:b/>
          <w:bCs/>
          <w:sz w:val="24"/>
          <w:szCs w:val="24"/>
        </w:rPr>
      </w:pPr>
    </w:p>
    <w:p w14:paraId="77E20626" w14:textId="03312746" w:rsidR="00E51686" w:rsidRPr="001E23F0" w:rsidRDefault="00E51686" w:rsidP="00041A3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Pr>
          <w:rFonts w:ascii="Times New Roman" w:hAnsi="Times New Roman" w:cs="Times New Roman"/>
          <w:b/>
          <w:bCs/>
          <w:sz w:val="24"/>
          <w:szCs w:val="24"/>
        </w:rPr>
        <w:t>59</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kohaldamise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otsustamine</w:t>
      </w:r>
    </w:p>
    <w:p w14:paraId="649C9CA7" w14:textId="77777777" w:rsidR="00041A3F" w:rsidRPr="001E23F0" w:rsidRDefault="00041A3F" w:rsidP="00041A3F">
      <w:pPr>
        <w:jc w:val="both"/>
        <w:rPr>
          <w:rFonts w:ascii="Times New Roman" w:hAnsi="Times New Roman" w:cs="Times New Roman"/>
          <w:b/>
          <w:bCs/>
          <w:sz w:val="24"/>
          <w:szCs w:val="24"/>
        </w:rPr>
      </w:pPr>
    </w:p>
    <w:p w14:paraId="3512DA77" w14:textId="4B5C1873" w:rsidR="00E51686" w:rsidRPr="001E23F0" w:rsidRDefault="00E51686" w:rsidP="00041A3F">
      <w:pPr>
        <w:jc w:val="both"/>
        <w:rPr>
          <w:rFonts w:ascii="Times New Roman" w:hAnsi="Times New Roman" w:cs="Times New Roman"/>
          <w:sz w:val="24"/>
          <w:szCs w:val="24"/>
        </w:rPr>
      </w:pPr>
      <w:commentRangeStart w:id="197"/>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Ümberasustatud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massilise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sisserände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olemasolu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tõdeb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ajutise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kohaldamise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vajaduse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otsustab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Liidu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commentRangeEnd w:id="197"/>
      <w:r>
        <w:commentReference w:id="197"/>
      </w:r>
    </w:p>
    <w:p w14:paraId="6BDC88D4" w14:textId="77777777" w:rsidR="00041A3F" w:rsidRPr="001E23F0" w:rsidRDefault="00041A3F" w:rsidP="00041A3F">
      <w:pPr>
        <w:jc w:val="both"/>
        <w:rPr>
          <w:rFonts w:ascii="Times New Roman" w:hAnsi="Times New Roman" w:cs="Times New Roman"/>
          <w:sz w:val="24"/>
          <w:szCs w:val="24"/>
        </w:rPr>
      </w:pPr>
    </w:p>
    <w:p w14:paraId="2F53C80B" w14:textId="6FB1499A" w:rsidR="00E51686" w:rsidRPr="001E23F0" w:rsidRDefault="00E51686" w:rsidP="00041A3F">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Vabariigi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Valitsus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otsustab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ümberasustatud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vastuvõtmise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ohupiirkonnast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Liidu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liikmesriigist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pädevate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valitsusasutuste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ettepanekul.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Vabariigi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Valitsus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otsustada,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viibivatele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taotlejatele,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kuuluvad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paragrahvi</w:t>
      </w:r>
      <w:r w:rsidR="002E2C10" w:rsidRPr="3D45D796">
        <w:rPr>
          <w:rFonts w:ascii="Times New Roman" w:hAnsi="Times New Roman" w:cs="Times New Roman"/>
          <w:sz w:val="24"/>
          <w:szCs w:val="24"/>
        </w:rPr>
        <w:t xml:space="preserve"> </w:t>
      </w:r>
      <w:commentRangeStart w:id="198"/>
      <w:r w:rsidRPr="3D45D796">
        <w:rPr>
          <w:rFonts w:ascii="Times New Roman" w:hAnsi="Times New Roman" w:cs="Times New Roman"/>
          <w:sz w:val="24"/>
          <w:szCs w:val="24"/>
        </w:rPr>
        <w:t>lõikes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nimetatud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otsusega</w:t>
      </w:r>
      <w:r w:rsidR="002E2C10" w:rsidRPr="3D45D796">
        <w:rPr>
          <w:rFonts w:ascii="Times New Roman" w:hAnsi="Times New Roman" w:cs="Times New Roman"/>
          <w:sz w:val="24"/>
          <w:szCs w:val="24"/>
        </w:rPr>
        <w:t xml:space="preserve"> </w:t>
      </w:r>
      <w:commentRangeEnd w:id="198"/>
      <w:r>
        <w:commentReference w:id="198"/>
      </w:r>
      <w:r w:rsidRPr="3D45D796">
        <w:rPr>
          <w:rFonts w:ascii="Times New Roman" w:hAnsi="Times New Roman" w:cs="Times New Roman"/>
          <w:sz w:val="24"/>
          <w:szCs w:val="24"/>
        </w:rPr>
        <w:t>hõlmatud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kategooriasse,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kohaldatakse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ajutist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kaitset.</w:t>
      </w:r>
    </w:p>
    <w:p w14:paraId="189889EC" w14:textId="77777777" w:rsidR="00041A3F" w:rsidRPr="001E23F0" w:rsidRDefault="00041A3F" w:rsidP="00041A3F">
      <w:pPr>
        <w:jc w:val="both"/>
        <w:rPr>
          <w:rFonts w:ascii="Times New Roman" w:hAnsi="Times New Roman" w:cs="Times New Roman"/>
          <w:sz w:val="24"/>
          <w:szCs w:val="24"/>
        </w:rPr>
      </w:pPr>
    </w:p>
    <w:p w14:paraId="3C2E2C68" w14:textId="1352ADC1"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alust.</w:t>
      </w:r>
    </w:p>
    <w:p w14:paraId="413ECFB2" w14:textId="77777777" w:rsidR="00041A3F" w:rsidRPr="001E23F0" w:rsidRDefault="00041A3F" w:rsidP="00041A3F">
      <w:pPr>
        <w:jc w:val="both"/>
        <w:rPr>
          <w:rFonts w:ascii="Times New Roman" w:hAnsi="Times New Roman" w:cs="Times New Roman"/>
          <w:sz w:val="24"/>
          <w:szCs w:val="24"/>
        </w:rPr>
      </w:pPr>
    </w:p>
    <w:p w14:paraId="56EC0D3A" w14:textId="45C3001D" w:rsidR="00E51686" w:rsidRPr="001E23F0" w:rsidRDefault="00E51686" w:rsidP="00041A3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6</w:t>
      </w:r>
      <w:r w:rsidR="00106058">
        <w:rPr>
          <w:rFonts w:ascii="Times New Roman" w:hAnsi="Times New Roman" w:cs="Times New Roman"/>
          <w:b/>
          <w:bCs/>
          <w:sz w:val="24"/>
          <w:szCs w:val="24"/>
        </w:rPr>
        <w:t>0</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tähtaeg</w:t>
      </w:r>
    </w:p>
    <w:p w14:paraId="1B5DCF97" w14:textId="77777777" w:rsidR="00041A3F" w:rsidRPr="001E23F0" w:rsidRDefault="00041A3F" w:rsidP="00041A3F">
      <w:pPr>
        <w:jc w:val="both"/>
        <w:rPr>
          <w:rFonts w:ascii="Times New Roman" w:hAnsi="Times New Roman" w:cs="Times New Roman"/>
          <w:b/>
          <w:bCs/>
          <w:sz w:val="24"/>
          <w:szCs w:val="24"/>
        </w:rPr>
      </w:pPr>
    </w:p>
    <w:p w14:paraId="38C44F26" w14:textId="4D1CCE0B"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w:t>
      </w:r>
    </w:p>
    <w:p w14:paraId="60583D79" w14:textId="77777777" w:rsidR="00041A3F" w:rsidRPr="001E23F0" w:rsidRDefault="00041A3F" w:rsidP="00041A3F">
      <w:pPr>
        <w:jc w:val="both"/>
        <w:rPr>
          <w:rFonts w:ascii="Times New Roman" w:hAnsi="Times New Roman" w:cs="Times New Roman"/>
          <w:sz w:val="24"/>
          <w:szCs w:val="24"/>
        </w:rPr>
      </w:pPr>
    </w:p>
    <w:p w14:paraId="5E1D3FEA" w14:textId="45A0019D"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lõpeta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võidakse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kaupa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võrra.</w:t>
      </w:r>
    </w:p>
    <w:p w14:paraId="5F71F014" w14:textId="77777777" w:rsidR="00041A3F" w:rsidRPr="001E23F0" w:rsidRDefault="00041A3F" w:rsidP="00041A3F">
      <w:pPr>
        <w:jc w:val="both"/>
        <w:rPr>
          <w:rFonts w:ascii="Times New Roman" w:hAnsi="Times New Roman" w:cs="Times New Roman"/>
          <w:sz w:val="24"/>
          <w:szCs w:val="24"/>
        </w:rPr>
      </w:pPr>
    </w:p>
    <w:p w14:paraId="2329EF6B" w14:textId="058F0C14"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jätkuvalt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lõigetes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võrra.</w:t>
      </w:r>
    </w:p>
    <w:p w14:paraId="1EC587EA" w14:textId="77777777" w:rsidR="00041A3F" w:rsidRPr="001E23F0" w:rsidRDefault="00041A3F" w:rsidP="00041A3F">
      <w:pPr>
        <w:jc w:val="both"/>
        <w:rPr>
          <w:rFonts w:ascii="Times New Roman" w:hAnsi="Times New Roman" w:cs="Times New Roman"/>
          <w:sz w:val="24"/>
          <w:szCs w:val="24"/>
        </w:rPr>
      </w:pPr>
    </w:p>
    <w:p w14:paraId="6A5A1818" w14:textId="31D71C4D" w:rsidR="00C42DE0" w:rsidRPr="001E23F0" w:rsidRDefault="00E51686" w:rsidP="006F0298">
      <w:pPr>
        <w:jc w:val="center"/>
        <w:rPr>
          <w:rFonts w:ascii="Times New Roman" w:hAnsi="Times New Roman" w:cs="Times New Roman"/>
          <w:b/>
          <w:bCs/>
          <w:sz w:val="24"/>
          <w:szCs w:val="24"/>
        </w:rPr>
      </w:pPr>
      <w:r w:rsidRPr="001E23F0">
        <w:rPr>
          <w:rFonts w:ascii="Times New Roman" w:hAnsi="Times New Roman" w:cs="Times New Roman"/>
          <w:b/>
          <w:bCs/>
          <w:sz w:val="24"/>
          <w:szCs w:val="24"/>
        </w:rPr>
        <w:t>2.</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1AD29592" w14:textId="3114097B" w:rsidR="00E51686" w:rsidRPr="001E23F0" w:rsidRDefault="21F1A12B" w:rsidP="21F1A12B">
      <w:pPr>
        <w:jc w:val="center"/>
        <w:rPr>
          <w:rFonts w:ascii="Times New Roman" w:hAnsi="Times New Roman" w:cs="Times New Roman"/>
          <w:b/>
          <w:bCs/>
          <w:sz w:val="24"/>
          <w:szCs w:val="24"/>
        </w:rPr>
      </w:pPr>
      <w:r w:rsidRPr="3D45D796">
        <w:rPr>
          <w:rFonts w:ascii="Times New Roman" w:hAnsi="Times New Roman" w:cs="Times New Roman"/>
          <w:b/>
          <w:bCs/>
          <w:sz w:val="24"/>
          <w:szCs w:val="24"/>
        </w:rPr>
        <w:t xml:space="preserve">Ajutise kaitse menetlus ja elamisluba </w:t>
      </w:r>
      <w:r>
        <w:br/>
      </w:r>
    </w:p>
    <w:p w14:paraId="1BC0B046" w14:textId="772BAA65"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041A3F"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6</w:t>
      </w:r>
      <w:r w:rsidR="00106058">
        <w:rPr>
          <w:rFonts w:ascii="Times New Roman" w:hAnsi="Times New Roman" w:cs="Times New Roman"/>
          <w:b/>
          <w:bCs/>
          <w:sz w:val="24"/>
          <w:szCs w:val="24"/>
        </w:rPr>
        <w:t>1</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alusel</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taotlemine</w:t>
      </w:r>
    </w:p>
    <w:p w14:paraId="4D898939" w14:textId="77777777" w:rsidR="00041A3F" w:rsidRPr="001E23F0" w:rsidRDefault="00041A3F" w:rsidP="00041A3F">
      <w:pPr>
        <w:jc w:val="both"/>
        <w:rPr>
          <w:rFonts w:ascii="Times New Roman" w:hAnsi="Times New Roman" w:cs="Times New Roman"/>
          <w:b/>
          <w:bCs/>
          <w:sz w:val="24"/>
          <w:szCs w:val="24"/>
        </w:rPr>
      </w:pPr>
    </w:p>
    <w:p w14:paraId="38E5FBD8" w14:textId="357F68E4" w:rsidR="003611F0" w:rsidRPr="001E23F0" w:rsidRDefault="003611F0" w:rsidP="003611F0">
      <w:pPr>
        <w:jc w:val="both"/>
        <w:rPr>
          <w:rFonts w:ascii="Times New Roman" w:hAnsi="Times New Roman" w:cs="Times New Roman"/>
          <w:sz w:val="24"/>
          <w:szCs w:val="24"/>
        </w:rPr>
      </w:pPr>
      <w:r w:rsidRPr="001E23F0">
        <w:rPr>
          <w:rFonts w:ascii="Times New Roman" w:hAnsi="Times New Roman" w:cs="Times New Roman"/>
          <w:sz w:val="24"/>
          <w:szCs w:val="24"/>
        </w:rPr>
        <w:t>(1) Ajutise kaitse alusel elamisloa taotleja isiku tuvastamise ja isikusamasuse kontrollimisele kohaldatakse käesoleva seaduse 2. peatüki 1. jagu.</w:t>
      </w:r>
    </w:p>
    <w:p w14:paraId="5C1DC992" w14:textId="77777777" w:rsidR="003611F0" w:rsidRPr="001E23F0" w:rsidRDefault="003611F0" w:rsidP="00041A3F">
      <w:pPr>
        <w:jc w:val="both"/>
        <w:rPr>
          <w:rFonts w:ascii="Times New Roman" w:hAnsi="Times New Roman" w:cs="Times New Roman"/>
          <w:sz w:val="24"/>
          <w:szCs w:val="24"/>
        </w:rPr>
      </w:pPr>
    </w:p>
    <w:p w14:paraId="4A3723AD" w14:textId="627009CF"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w:t>
      </w:r>
      <w:r w:rsidR="003611F0" w:rsidRPr="001E23F0">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viivitamatult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saabumist.</w:t>
      </w:r>
    </w:p>
    <w:p w14:paraId="33EC611D" w14:textId="77777777" w:rsidR="00041A3F" w:rsidRPr="001E23F0" w:rsidRDefault="00041A3F" w:rsidP="00041A3F">
      <w:pPr>
        <w:jc w:val="both"/>
        <w:rPr>
          <w:rFonts w:ascii="Times New Roman" w:hAnsi="Times New Roman" w:cs="Times New Roman"/>
          <w:sz w:val="24"/>
          <w:szCs w:val="24"/>
        </w:rPr>
      </w:pPr>
    </w:p>
    <w:p w14:paraId="228603DF" w14:textId="7F3528FB" w:rsidR="00041A3F"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w:t>
      </w:r>
      <w:r w:rsidR="003611F0"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piiripunktis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viibival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puudub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seaduslik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viivitamatult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p>
    <w:p w14:paraId="4060912B" w14:textId="1EB7CC12" w:rsidR="00E51686" w:rsidRPr="001E23F0" w:rsidRDefault="00E51686" w:rsidP="00041A3F">
      <w:pPr>
        <w:jc w:val="both"/>
        <w:rPr>
          <w:rFonts w:ascii="Times New Roman" w:hAnsi="Times New Roman" w:cs="Times New Roman"/>
          <w:sz w:val="24"/>
          <w:szCs w:val="24"/>
        </w:rPr>
      </w:pPr>
    </w:p>
    <w:p w14:paraId="40F0545F" w14:textId="35721CC5" w:rsidR="00041A3F"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w:t>
      </w:r>
      <w:r w:rsidR="003611F0" w:rsidRPr="001E23F0">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4713F9" w:rsidRPr="001E23F0">
        <w:rPr>
          <w:rFonts w:ascii="Times New Roman" w:hAnsi="Times New Roman" w:cs="Times New Roman"/>
          <w:sz w:val="24"/>
          <w:szCs w:val="24"/>
        </w:rPr>
        <w:t>E</w:t>
      </w:r>
      <w:r w:rsidRPr="001E23F0">
        <w:rPr>
          <w:rFonts w:ascii="Times New Roman" w:hAnsi="Times New Roman" w:cs="Times New Roman"/>
          <w:sz w:val="24"/>
          <w:szCs w:val="24"/>
        </w:rPr>
        <w:t>baseaduslikult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piiriületamiselt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vahetult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tabatud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p>
    <w:p w14:paraId="0CFD0220" w14:textId="77777777" w:rsidR="00041A3F" w:rsidRPr="001E23F0" w:rsidRDefault="00041A3F" w:rsidP="00041A3F">
      <w:pPr>
        <w:jc w:val="both"/>
        <w:rPr>
          <w:rFonts w:ascii="Times New Roman" w:hAnsi="Times New Roman" w:cs="Times New Roman"/>
          <w:sz w:val="24"/>
          <w:szCs w:val="24"/>
        </w:rPr>
      </w:pPr>
    </w:p>
    <w:p w14:paraId="5435B7A2" w14:textId="75C68782"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w:t>
      </w:r>
      <w:r w:rsidR="003611F0" w:rsidRPr="001E23F0">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isiklikult.</w:t>
      </w:r>
    </w:p>
    <w:p w14:paraId="048BCA71" w14:textId="77777777" w:rsidR="00041A3F" w:rsidRPr="001E23F0" w:rsidRDefault="00041A3F" w:rsidP="00041A3F">
      <w:pPr>
        <w:jc w:val="both"/>
        <w:rPr>
          <w:rFonts w:ascii="Times New Roman" w:hAnsi="Times New Roman" w:cs="Times New Roman"/>
          <w:sz w:val="24"/>
          <w:szCs w:val="24"/>
        </w:rPr>
      </w:pPr>
    </w:p>
    <w:p w14:paraId="2BBB25DC" w14:textId="5C37D70F" w:rsidR="00A3654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w:t>
      </w:r>
      <w:r w:rsidR="00AA13FF" w:rsidRPr="001E23F0">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A36548" w:rsidRPr="001E23F0">
        <w:rPr>
          <w:rFonts w:ascii="Times New Roman" w:hAnsi="Times New Roman" w:cs="Times New Roman"/>
          <w:sz w:val="24"/>
          <w:szCs w:val="24"/>
        </w:rPr>
        <w:t>ajutise 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tuvastamiseks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hulgas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usu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taasühinemise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tuvastamiseks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perekondlike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sidemete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2BD2A4C2" w14:textId="60AC0051" w:rsidR="00E51686" w:rsidRPr="001E23F0" w:rsidRDefault="00E51686" w:rsidP="00041A3F">
      <w:pPr>
        <w:jc w:val="both"/>
        <w:rPr>
          <w:rFonts w:ascii="Times New Roman" w:hAnsi="Times New Roman" w:cs="Times New Roman"/>
          <w:sz w:val="24"/>
          <w:szCs w:val="24"/>
        </w:rPr>
      </w:pPr>
    </w:p>
    <w:p w14:paraId="0C4085D1" w14:textId="5F90E486" w:rsidR="00A3654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w:t>
      </w:r>
      <w:r w:rsidR="00AA13FF" w:rsidRPr="001E23F0">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esitama</w:t>
      </w:r>
      <w:r w:rsidR="002E2C10" w:rsidRPr="001E23F0">
        <w:rPr>
          <w:rFonts w:ascii="Times New Roman" w:hAnsi="Times New Roman" w:cs="Times New Roman"/>
          <w:sz w:val="24"/>
          <w:szCs w:val="24"/>
        </w:rPr>
        <w:t xml:space="preserve"> </w:t>
      </w:r>
      <w:r w:rsidR="006D2841">
        <w:rPr>
          <w:rFonts w:ascii="Times New Roman" w:hAnsi="Times New Roman" w:cs="Times New Roman"/>
          <w:sz w:val="24"/>
          <w:szCs w:val="24"/>
        </w:rPr>
        <w:t>elamisloa taotlemisel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dokumendid,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p>
    <w:p w14:paraId="37476273" w14:textId="6440938A" w:rsidR="00A3654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kodakondsust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dokumendid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dokumendid,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aidata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kaasa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isikusamasuse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kodakondsuse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tuvastamisele;</w:t>
      </w:r>
    </w:p>
    <w:p w14:paraId="58AAC7E4" w14:textId="21B1A659" w:rsidR="00A3654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viisad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nende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alusdokumendid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piiriületusi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dokumendid;</w:t>
      </w:r>
    </w:p>
    <w:p w14:paraId="4B077753" w14:textId="11F755FF"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perekondlikke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suhteid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dokumendid.</w:t>
      </w:r>
    </w:p>
    <w:p w14:paraId="68E17697" w14:textId="444E7527" w:rsidR="00E51686" w:rsidRPr="001E23F0" w:rsidRDefault="00E51686" w:rsidP="00041A3F">
      <w:pPr>
        <w:jc w:val="both"/>
        <w:rPr>
          <w:rFonts w:ascii="Times New Roman" w:hAnsi="Times New Roman" w:cs="Times New Roman"/>
          <w:sz w:val="24"/>
          <w:szCs w:val="24"/>
        </w:rPr>
      </w:pPr>
    </w:p>
    <w:p w14:paraId="2C8F6CED" w14:textId="4BD914E4"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w:t>
      </w:r>
      <w:r w:rsidR="00AA13FF" w:rsidRPr="001E23F0">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p>
    <w:p w14:paraId="376170F4" w14:textId="77777777" w:rsidR="00A36548" w:rsidRPr="001E23F0" w:rsidRDefault="00A36548" w:rsidP="00041A3F">
      <w:pPr>
        <w:jc w:val="both"/>
        <w:rPr>
          <w:rFonts w:ascii="Times New Roman" w:hAnsi="Times New Roman" w:cs="Times New Roman"/>
          <w:sz w:val="24"/>
          <w:szCs w:val="24"/>
        </w:rPr>
      </w:pPr>
    </w:p>
    <w:p w14:paraId="1552936C" w14:textId="510CFDE3" w:rsidR="00E51686" w:rsidRPr="001E23F0" w:rsidRDefault="00E51686" w:rsidP="00041A3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6</w:t>
      </w:r>
      <w:r w:rsidR="00106058">
        <w:rPr>
          <w:rFonts w:ascii="Times New Roman" w:hAnsi="Times New Roman" w:cs="Times New Roman"/>
          <w:b/>
          <w:bCs/>
          <w:sz w:val="24"/>
          <w:szCs w:val="24"/>
        </w:rPr>
        <w:t>2</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selle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pikendamine</w:t>
      </w:r>
    </w:p>
    <w:p w14:paraId="74B26B53" w14:textId="77777777" w:rsidR="009679A8" w:rsidRPr="001E23F0" w:rsidRDefault="009679A8" w:rsidP="00041A3F">
      <w:pPr>
        <w:jc w:val="both"/>
        <w:rPr>
          <w:rFonts w:ascii="Times New Roman" w:hAnsi="Times New Roman" w:cs="Times New Roman"/>
          <w:b/>
          <w:bCs/>
          <w:sz w:val="24"/>
          <w:szCs w:val="24"/>
        </w:rPr>
      </w:pPr>
    </w:p>
    <w:p w14:paraId="1BEE491D" w14:textId="7A97A201"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p>
    <w:p w14:paraId="675AEFD2" w14:textId="77777777" w:rsidR="009679A8" w:rsidRPr="001E23F0" w:rsidRDefault="009679A8" w:rsidP="00041A3F">
      <w:pPr>
        <w:jc w:val="both"/>
        <w:rPr>
          <w:rFonts w:ascii="Times New Roman" w:hAnsi="Times New Roman" w:cs="Times New Roman"/>
          <w:sz w:val="24"/>
          <w:szCs w:val="24"/>
        </w:rPr>
      </w:pPr>
    </w:p>
    <w:p w14:paraId="1A03FCAE"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pikendab</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alusel</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olevat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w:t>
      </w:r>
    </w:p>
    <w:p w14:paraId="1FC4ADF6" w14:textId="77777777" w:rsidR="009679A8" w:rsidRPr="001E23F0" w:rsidRDefault="009679A8" w:rsidP="00041A3F">
      <w:pPr>
        <w:jc w:val="both"/>
        <w:rPr>
          <w:rFonts w:ascii="Times New Roman" w:hAnsi="Times New Roman" w:cs="Times New Roman"/>
          <w:sz w:val="24"/>
          <w:szCs w:val="24"/>
        </w:rPr>
      </w:pPr>
    </w:p>
    <w:p w14:paraId="0FCB33A0" w14:textId="114695D0"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kasutanud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vabatahtliku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tagasipöördumise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menetletakse</w:t>
      </w:r>
      <w:r w:rsidR="002E2C10" w:rsidRPr="001E23F0">
        <w:rPr>
          <w:rFonts w:ascii="Times New Roman" w:hAnsi="Times New Roman" w:cs="Times New Roman"/>
          <w:sz w:val="24"/>
          <w:szCs w:val="24"/>
        </w:rPr>
        <w:t xml:space="preserve"> </w:t>
      </w:r>
      <w:r w:rsidR="00012134" w:rsidRPr="001E23F0">
        <w:rPr>
          <w:rFonts w:ascii="Times New Roman" w:hAnsi="Times New Roman" w:cs="Times New Roman"/>
          <w:sz w:val="24"/>
          <w:szCs w:val="24"/>
        </w:rPr>
        <w:t>ajutise kaitse alusel elamisloa taotlust eelisjärjekorras</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olukorda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päritoluriigis.</w:t>
      </w:r>
    </w:p>
    <w:p w14:paraId="612EF1FD" w14:textId="77777777" w:rsidR="004713F9" w:rsidRPr="001E23F0" w:rsidRDefault="004713F9" w:rsidP="00041A3F">
      <w:pPr>
        <w:jc w:val="both"/>
        <w:rPr>
          <w:rFonts w:ascii="Times New Roman" w:hAnsi="Times New Roman" w:cs="Times New Roman"/>
          <w:sz w:val="24"/>
          <w:szCs w:val="24"/>
        </w:rPr>
      </w:pPr>
    </w:p>
    <w:p w14:paraId="15D924FE" w14:textId="77777777" w:rsidR="009679A8" w:rsidRPr="001E23F0" w:rsidRDefault="009679A8" w:rsidP="009679A8">
      <w:pPr>
        <w:jc w:val="both"/>
        <w:rPr>
          <w:rFonts w:ascii="Times New Roman" w:hAnsi="Times New Roman" w:cs="Times New Roman"/>
          <w:sz w:val="24"/>
          <w:szCs w:val="24"/>
        </w:rPr>
      </w:pPr>
      <w:r w:rsidRPr="001E23F0">
        <w:rPr>
          <w:rFonts w:ascii="Times New Roman" w:hAnsi="Times New Roman" w:cs="Times New Roman"/>
          <w:sz w:val="24"/>
          <w:szCs w:val="24"/>
        </w:rPr>
        <w:lastRenderedPageBreak/>
        <w:t>(4) Ajutise kaitse saaja elamisluba antakse kehtivusajaga kuni kolm aastat.</w:t>
      </w:r>
    </w:p>
    <w:p w14:paraId="1017F09E" w14:textId="77777777" w:rsidR="009679A8" w:rsidRPr="001E23F0" w:rsidRDefault="009679A8" w:rsidP="00041A3F">
      <w:pPr>
        <w:jc w:val="both"/>
        <w:rPr>
          <w:rFonts w:ascii="Times New Roman" w:hAnsi="Times New Roman" w:cs="Times New Roman"/>
          <w:b/>
          <w:bCs/>
          <w:sz w:val="24"/>
          <w:szCs w:val="24"/>
        </w:rPr>
      </w:pPr>
    </w:p>
    <w:p w14:paraId="4399C33F" w14:textId="1E023A14" w:rsidR="00E51686" w:rsidRPr="001E23F0" w:rsidRDefault="00E51686" w:rsidP="00041A3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6</w:t>
      </w:r>
      <w:r w:rsidR="00106058">
        <w:rPr>
          <w:rFonts w:ascii="Times New Roman" w:hAnsi="Times New Roman" w:cs="Times New Roman"/>
          <w:b/>
          <w:bCs/>
          <w:sz w:val="24"/>
          <w:szCs w:val="24"/>
        </w:rPr>
        <w:t>3</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kohaldamisest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keeldumine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andmisest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või</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pikendamisest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keeldumine</w:t>
      </w:r>
    </w:p>
    <w:p w14:paraId="1E3A7778" w14:textId="77777777" w:rsidR="009679A8" w:rsidRPr="001E23F0" w:rsidRDefault="009679A8" w:rsidP="00041A3F">
      <w:pPr>
        <w:jc w:val="both"/>
        <w:rPr>
          <w:rFonts w:ascii="Times New Roman" w:hAnsi="Times New Roman" w:cs="Times New Roman"/>
          <w:b/>
          <w:bCs/>
          <w:sz w:val="24"/>
          <w:szCs w:val="24"/>
        </w:rPr>
      </w:pPr>
    </w:p>
    <w:p w14:paraId="1D2C9BD5"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w:t>
      </w:r>
    </w:p>
    <w:p w14:paraId="28E33CC9"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pannud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inimsusvastase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sõjakuriteo;</w:t>
      </w:r>
    </w:p>
    <w:p w14:paraId="26621C51"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vastuvõtmist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väljaspool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pannud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raske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mittepoliitilise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kuriteo;</w:t>
      </w:r>
    </w:p>
    <w:p w14:paraId="303CA9B0"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süüdi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Ühinenud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Organisatsiooni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eesmärkide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põhimõtetega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vastuolus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toimepanemises;</w:t>
      </w:r>
    </w:p>
    <w:p w14:paraId="7D0BB141"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kahtlus,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ohustada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julgeolekut;</w:t>
      </w:r>
    </w:p>
    <w:p w14:paraId="1CD5AE81"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süüdi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mõistetud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raske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kuriteo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toimepanemises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ohustab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ühiskondlikku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turvalisust;</w:t>
      </w:r>
    </w:p>
    <w:p w14:paraId="7CE419C8" w14:textId="32B675E5"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6)</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p>
    <w:p w14:paraId="72A62D8B" w14:textId="77777777" w:rsidR="009679A8" w:rsidRPr="001E23F0" w:rsidRDefault="009679A8" w:rsidP="00041A3F">
      <w:pPr>
        <w:jc w:val="both"/>
        <w:rPr>
          <w:rFonts w:ascii="Times New Roman" w:hAnsi="Times New Roman" w:cs="Times New Roman"/>
          <w:sz w:val="24"/>
          <w:szCs w:val="24"/>
        </w:rPr>
      </w:pPr>
    </w:p>
    <w:p w14:paraId="44239845" w14:textId="77777777" w:rsidR="009679A8" w:rsidRPr="001E23F0" w:rsidRDefault="00E51686" w:rsidP="00041A3F">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paragrahvi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lõikes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aluste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kohaldamisel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lähtub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commentRangeStart w:id="199"/>
      <w:r w:rsidRPr="3D45D796">
        <w:rPr>
          <w:rFonts w:ascii="Times New Roman" w:hAnsi="Times New Roman" w:cs="Times New Roman"/>
          <w:sz w:val="24"/>
          <w:szCs w:val="24"/>
        </w:rPr>
        <w:t>proportsionaalsuse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põhimõttest</w:t>
      </w:r>
      <w:r w:rsidR="002E2C10" w:rsidRPr="3D45D796">
        <w:rPr>
          <w:rFonts w:ascii="Times New Roman" w:hAnsi="Times New Roman" w:cs="Times New Roman"/>
          <w:sz w:val="24"/>
          <w:szCs w:val="24"/>
        </w:rPr>
        <w:t xml:space="preserve"> </w:t>
      </w:r>
      <w:commentRangeEnd w:id="199"/>
      <w:r>
        <w:commentReference w:id="199"/>
      </w:r>
      <w:r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arvestab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konkreetse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välismaalase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tegusid.</w:t>
      </w:r>
    </w:p>
    <w:p w14:paraId="1225C69F" w14:textId="77777777" w:rsidR="009679A8" w:rsidRPr="001E23F0" w:rsidRDefault="009679A8" w:rsidP="00041A3F">
      <w:pPr>
        <w:jc w:val="both"/>
        <w:rPr>
          <w:rFonts w:ascii="Times New Roman" w:hAnsi="Times New Roman" w:cs="Times New Roman"/>
          <w:sz w:val="24"/>
          <w:szCs w:val="24"/>
        </w:rPr>
      </w:pPr>
    </w:p>
    <w:p w14:paraId="306BEE62" w14:textId="77777777" w:rsidR="009679A8" w:rsidRPr="001E23F0" w:rsidRDefault="00E51686" w:rsidP="00041A3F">
      <w:pPr>
        <w:jc w:val="both"/>
        <w:rPr>
          <w:rFonts w:ascii="Times New Roman" w:hAnsi="Times New Roman" w:cs="Times New Roman"/>
          <w:sz w:val="24"/>
          <w:szCs w:val="24"/>
        </w:rPr>
      </w:pPr>
      <w:r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paragrahvi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lõike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punktis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nimetatud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raske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mittepoliitilise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kuriteona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käsitatakse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muu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hulgas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väidetavalt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poliitilisel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eesmärgil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toimepandud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eriti</w:t>
      </w:r>
      <w:r w:rsidR="002E2C10" w:rsidRPr="3D45D796">
        <w:rPr>
          <w:rFonts w:ascii="Times New Roman" w:hAnsi="Times New Roman" w:cs="Times New Roman"/>
          <w:sz w:val="24"/>
          <w:szCs w:val="24"/>
        </w:rPr>
        <w:t xml:space="preserve"> </w:t>
      </w:r>
      <w:commentRangeStart w:id="200"/>
      <w:r w:rsidRPr="3D45D796">
        <w:rPr>
          <w:rFonts w:ascii="Times New Roman" w:hAnsi="Times New Roman" w:cs="Times New Roman"/>
          <w:sz w:val="24"/>
          <w:szCs w:val="24"/>
        </w:rPr>
        <w:t>jõhkrat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tegu.</w:t>
      </w:r>
      <w:commentRangeEnd w:id="200"/>
      <w:r>
        <w:commentReference w:id="200"/>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kohaldatakse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kuriteo</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täideviija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osavõtja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suhtes.</w:t>
      </w:r>
    </w:p>
    <w:p w14:paraId="4DC07C8D" w14:textId="77777777" w:rsidR="009679A8" w:rsidRPr="001E23F0" w:rsidRDefault="009679A8" w:rsidP="00041A3F">
      <w:pPr>
        <w:jc w:val="both"/>
        <w:rPr>
          <w:rFonts w:ascii="Times New Roman" w:hAnsi="Times New Roman" w:cs="Times New Roman"/>
          <w:sz w:val="24"/>
          <w:szCs w:val="24"/>
        </w:rPr>
      </w:pPr>
    </w:p>
    <w:p w14:paraId="70ED59D6" w14:textId="25F216A7" w:rsidR="00C61EDC" w:rsidRPr="001E23F0" w:rsidRDefault="00E51686" w:rsidP="00C61EDC">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pikendamast</w:t>
      </w:r>
      <w:r w:rsidR="00C61EDC" w:rsidRPr="001E23F0">
        <w:rPr>
          <w:rFonts w:ascii="Times New Roman" w:hAnsi="Times New Roman" w:cs="Times New Roman"/>
          <w:sz w:val="24"/>
          <w:szCs w:val="24"/>
        </w:rPr>
        <w:t xml:space="preserve"> tehakse samas otsuses või koos sellega lahkumisettekirjutus väljasõidukohustuse ja sissesõidukeelu seaduses sätestatud korras, kui välismaalasele ei ole pandud kohustust Eestist lahkuda muul alusel.</w:t>
      </w:r>
    </w:p>
    <w:p w14:paraId="1CA0ACA1" w14:textId="77777777" w:rsidR="009679A8" w:rsidRPr="001E23F0" w:rsidRDefault="009679A8" w:rsidP="00041A3F">
      <w:pPr>
        <w:jc w:val="both"/>
        <w:rPr>
          <w:rFonts w:ascii="Times New Roman" w:hAnsi="Times New Roman" w:cs="Times New Roman"/>
          <w:sz w:val="24"/>
          <w:szCs w:val="24"/>
        </w:rPr>
      </w:pPr>
    </w:p>
    <w:p w14:paraId="25CC8096" w14:textId="0FCF3E96"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14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teatavaks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kaebuse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vaidemenetluse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5BF3694E" w14:textId="77777777" w:rsidR="009679A8" w:rsidRPr="001E23F0" w:rsidRDefault="009679A8" w:rsidP="00041A3F">
      <w:pPr>
        <w:jc w:val="both"/>
        <w:rPr>
          <w:rFonts w:ascii="Times New Roman" w:hAnsi="Times New Roman" w:cs="Times New Roman"/>
          <w:sz w:val="24"/>
          <w:szCs w:val="24"/>
        </w:rPr>
      </w:pPr>
    </w:p>
    <w:p w14:paraId="316DD1DC" w14:textId="55791194" w:rsidR="00E51686" w:rsidRPr="001E23F0" w:rsidRDefault="00E51686" w:rsidP="00041A3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6</w:t>
      </w:r>
      <w:r w:rsidR="00106058">
        <w:rPr>
          <w:rFonts w:ascii="Times New Roman" w:hAnsi="Times New Roman" w:cs="Times New Roman"/>
          <w:b/>
          <w:bCs/>
          <w:sz w:val="24"/>
          <w:szCs w:val="24"/>
        </w:rPr>
        <w:t>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kehtetuks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tunnistamine</w:t>
      </w:r>
    </w:p>
    <w:p w14:paraId="595D9201" w14:textId="77777777" w:rsidR="009679A8" w:rsidRPr="001E23F0" w:rsidRDefault="009679A8" w:rsidP="00041A3F">
      <w:pPr>
        <w:jc w:val="both"/>
        <w:rPr>
          <w:rFonts w:ascii="Times New Roman" w:hAnsi="Times New Roman" w:cs="Times New Roman"/>
          <w:b/>
          <w:bCs/>
          <w:sz w:val="24"/>
          <w:szCs w:val="24"/>
        </w:rPr>
      </w:pPr>
    </w:p>
    <w:p w14:paraId="42A8465C"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p>
    <w:p w14:paraId="4A45C128"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lõpeb;</w:t>
      </w:r>
    </w:p>
    <w:p w14:paraId="251760ED" w14:textId="6737731F"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r w:rsidR="00BB7DB9">
        <w:rPr>
          <w:rFonts w:ascii="Times New Roman" w:hAnsi="Times New Roman" w:cs="Times New Roman"/>
          <w:sz w:val="24"/>
          <w:szCs w:val="24"/>
        </w:rPr>
        <w:t xml:space="preserve"> perekondade taasühinemise eesmärgil</w:t>
      </w:r>
      <w:r w:rsidRPr="001E23F0">
        <w:rPr>
          <w:rFonts w:ascii="Times New Roman" w:hAnsi="Times New Roman" w:cs="Times New Roman"/>
          <w:sz w:val="24"/>
          <w:szCs w:val="24"/>
        </w:rPr>
        <w:t>;</w:t>
      </w:r>
    </w:p>
    <w:p w14:paraId="1D93925C" w14:textId="66472A5D" w:rsidR="00485484" w:rsidRDefault="00E51686" w:rsidP="00041A3F">
      <w:pPr>
        <w:jc w:val="both"/>
        <w:rPr>
          <w:rFonts w:ascii="Times New Roman" w:hAnsi="Times New Roman" w:cs="Times New Roman"/>
          <w:sz w:val="24"/>
          <w:szCs w:val="24"/>
        </w:rPr>
      </w:pPr>
      <w:r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ajutise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asub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mõnda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muusse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riiki</w:t>
      </w:r>
      <w:commentRangeStart w:id="201"/>
      <w:r w:rsidR="00485484" w:rsidRPr="3D45D796">
        <w:rPr>
          <w:rFonts w:ascii="Times New Roman" w:hAnsi="Times New Roman" w:cs="Times New Roman"/>
          <w:sz w:val="24"/>
          <w:szCs w:val="24"/>
        </w:rPr>
        <w:t xml:space="preserve"> või</w:t>
      </w:r>
      <w:commentRangeEnd w:id="201"/>
      <w:r>
        <w:commentReference w:id="201"/>
      </w:r>
    </w:p>
    <w:p w14:paraId="73EF3947" w14:textId="29D6EC84" w:rsidR="009679A8" w:rsidRDefault="00E51686" w:rsidP="00041A3F">
      <w:pPr>
        <w:jc w:val="both"/>
        <w:rPr>
          <w:rFonts w:ascii="Times New Roman" w:hAnsi="Times New Roman" w:cs="Times New Roman"/>
          <w:sz w:val="24"/>
          <w:szCs w:val="24"/>
        </w:rPr>
      </w:pPr>
      <w:r w:rsidRPr="3D45D796">
        <w:rPr>
          <w:rFonts w:ascii="Times New Roman" w:hAnsi="Times New Roman" w:cs="Times New Roman"/>
          <w:sz w:val="24"/>
          <w:szCs w:val="24"/>
        </w:rPr>
        <w:t>4)</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ajutise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suhtes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ilmneb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seaduse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w:t>
      </w:r>
      <w:del w:id="202" w:author="Autor">
        <w:r w:rsidRPr="3D45D796" w:rsidDel="00E51686">
          <w:rPr>
            <w:rFonts w:ascii="Times New Roman" w:hAnsi="Times New Roman" w:cs="Times New Roman"/>
            <w:sz w:val="24"/>
            <w:szCs w:val="24"/>
          </w:rPr>
          <w:delText>-s</w:delText>
        </w:r>
        <w:r w:rsidRPr="3D45D796" w:rsidDel="002E2C10">
          <w:rPr>
            <w:rFonts w:ascii="Times New Roman" w:hAnsi="Times New Roman" w:cs="Times New Roman"/>
            <w:sz w:val="24"/>
            <w:szCs w:val="24"/>
          </w:rPr>
          <w:delText xml:space="preserve"> </w:delText>
        </w:r>
      </w:del>
      <w:r w:rsidR="002F5703" w:rsidRPr="3D45D796">
        <w:rPr>
          <w:rFonts w:ascii="Times New Roman" w:hAnsi="Times New Roman" w:cs="Times New Roman"/>
          <w:sz w:val="24"/>
          <w:szCs w:val="24"/>
        </w:rPr>
        <w:t>6</w:t>
      </w:r>
      <w:r w:rsidR="00485484" w:rsidRPr="3D45D796">
        <w:rPr>
          <w:rFonts w:ascii="Times New Roman" w:hAnsi="Times New Roman" w:cs="Times New Roman"/>
          <w:sz w:val="24"/>
          <w:szCs w:val="24"/>
        </w:rPr>
        <w:t>3</w:t>
      </w:r>
      <w:ins w:id="203" w:author="Autor">
        <w:r w:rsidR="671403FE" w:rsidRPr="3D45D796">
          <w:rPr>
            <w:rFonts w:ascii="Times New Roman" w:hAnsi="Times New Roman" w:cs="Times New Roman"/>
            <w:sz w:val="24"/>
            <w:szCs w:val="24"/>
          </w:rPr>
          <w:t xml:space="preserve"> lõikes 1</w:t>
        </w:r>
      </w:ins>
      <w:r w:rsidR="002F5703"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andmisest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selle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pikendamisest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keeldumise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aluseks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olev</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asjaolu.</w:t>
      </w:r>
    </w:p>
    <w:p w14:paraId="16E59439" w14:textId="77777777" w:rsidR="004B34E0" w:rsidRDefault="004B34E0" w:rsidP="00041A3F">
      <w:pPr>
        <w:jc w:val="both"/>
        <w:rPr>
          <w:rFonts w:ascii="Times New Roman" w:hAnsi="Times New Roman" w:cs="Times New Roman"/>
          <w:sz w:val="24"/>
          <w:szCs w:val="24"/>
        </w:rPr>
      </w:pPr>
    </w:p>
    <w:p w14:paraId="23EA8838" w14:textId="3560709D" w:rsidR="004B34E0" w:rsidRPr="001E23F0" w:rsidRDefault="004B34E0" w:rsidP="00041A3F">
      <w:pPr>
        <w:jc w:val="both"/>
        <w:rPr>
          <w:rFonts w:ascii="Times New Roman" w:hAnsi="Times New Roman" w:cs="Times New Roman"/>
          <w:sz w:val="24"/>
          <w:szCs w:val="24"/>
        </w:rPr>
      </w:pPr>
      <w:r>
        <w:rPr>
          <w:rFonts w:ascii="Times New Roman" w:hAnsi="Times New Roman" w:cs="Times New Roman"/>
          <w:sz w:val="24"/>
          <w:szCs w:val="24"/>
        </w:rPr>
        <w:t xml:space="preserve">(2) </w:t>
      </w:r>
      <w:r w:rsidR="002C4ECE">
        <w:rPr>
          <w:rFonts w:ascii="Times New Roman" w:hAnsi="Times New Roman" w:cs="Times New Roman"/>
          <w:sz w:val="24"/>
          <w:szCs w:val="24"/>
        </w:rPr>
        <w:t>Ajutise kaitse saaja elamisloa kehtetuks tunnistamise alusena kohaldatakse k</w:t>
      </w:r>
      <w:r>
        <w:rPr>
          <w:rFonts w:ascii="Times New Roman" w:hAnsi="Times New Roman" w:cs="Times New Roman"/>
          <w:sz w:val="24"/>
          <w:szCs w:val="24"/>
        </w:rPr>
        <w:t xml:space="preserve">äesoleva paragrahvi lõike 1 punktis 3 sätestatud alust </w:t>
      </w:r>
      <w:r w:rsidR="002C4ECE">
        <w:rPr>
          <w:rFonts w:ascii="Times New Roman" w:hAnsi="Times New Roman" w:cs="Times New Roman"/>
          <w:sz w:val="24"/>
          <w:szCs w:val="24"/>
        </w:rPr>
        <w:t>eelkõige, kui</w:t>
      </w:r>
      <w:r>
        <w:rPr>
          <w:rFonts w:ascii="Times New Roman" w:hAnsi="Times New Roman" w:cs="Times New Roman"/>
          <w:sz w:val="24"/>
          <w:szCs w:val="24"/>
        </w:rPr>
        <w:t xml:space="preserve"> ajutise kaitse saaja eemalviibimine Eestist on kestnud kauem kui </w:t>
      </w:r>
      <w:r w:rsidRPr="004B34E0">
        <w:rPr>
          <w:rFonts w:ascii="Times New Roman" w:hAnsi="Times New Roman" w:cs="Times New Roman"/>
          <w:sz w:val="24"/>
          <w:szCs w:val="24"/>
        </w:rPr>
        <w:t>90 päeva mis tahes 180-päevase ajavahemiku jooksul</w:t>
      </w:r>
      <w:r w:rsidR="008A5D30">
        <w:rPr>
          <w:rFonts w:ascii="Times New Roman" w:hAnsi="Times New Roman" w:cs="Times New Roman"/>
          <w:sz w:val="24"/>
          <w:szCs w:val="24"/>
        </w:rPr>
        <w:t xml:space="preserve"> või kui teine Euroopa Liidu</w:t>
      </w:r>
      <w:r w:rsidR="008A5D30" w:rsidRPr="007010C3">
        <w:rPr>
          <w:rFonts w:ascii="Times New Roman" w:hAnsi="Times New Roman" w:cs="Times New Roman"/>
          <w:sz w:val="24"/>
          <w:szCs w:val="24"/>
        </w:rPr>
        <w:t xml:space="preserve"> liikmesriik on </w:t>
      </w:r>
      <w:r w:rsidR="008A5D30">
        <w:rPr>
          <w:rFonts w:ascii="Times New Roman" w:hAnsi="Times New Roman" w:cs="Times New Roman"/>
          <w:sz w:val="24"/>
          <w:szCs w:val="24"/>
        </w:rPr>
        <w:t>talle andnud ajutise kaitse alusel elamisloa</w:t>
      </w:r>
      <w:r>
        <w:rPr>
          <w:rFonts w:ascii="Times New Roman" w:hAnsi="Times New Roman" w:cs="Times New Roman"/>
          <w:sz w:val="24"/>
          <w:szCs w:val="24"/>
        </w:rPr>
        <w:t>.</w:t>
      </w:r>
    </w:p>
    <w:p w14:paraId="1CD063D2" w14:textId="77777777" w:rsidR="009679A8" w:rsidRPr="001E23F0" w:rsidRDefault="009679A8" w:rsidP="00041A3F">
      <w:pPr>
        <w:jc w:val="both"/>
        <w:rPr>
          <w:rFonts w:ascii="Times New Roman" w:hAnsi="Times New Roman" w:cs="Times New Roman"/>
          <w:sz w:val="24"/>
          <w:szCs w:val="24"/>
        </w:rPr>
      </w:pPr>
    </w:p>
    <w:p w14:paraId="182A5E39" w14:textId="36463F9D" w:rsidR="00E51686"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w:t>
      </w:r>
      <w:r w:rsidR="002C4ECE">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421274" w:rsidRPr="001E23F0">
        <w:rPr>
          <w:rFonts w:ascii="Times New Roman" w:hAnsi="Times New Roman" w:cs="Times New Roman"/>
          <w:sz w:val="24"/>
          <w:szCs w:val="24"/>
        </w:rPr>
        <w:t>tehakse samas otsuses või koos sellega lahkumisettekirjutus väljasõidukohustuse ja sissesõidukeelu seaduses sätestatud korras, kui välismaalasele ei ole pandud kohustust Eestist lahkuda muul alusel.</w:t>
      </w:r>
    </w:p>
    <w:p w14:paraId="34910797" w14:textId="77777777" w:rsidR="002F5703" w:rsidRDefault="002F5703" w:rsidP="00041A3F">
      <w:pPr>
        <w:jc w:val="both"/>
        <w:rPr>
          <w:rFonts w:ascii="Times New Roman" w:hAnsi="Times New Roman" w:cs="Times New Roman"/>
          <w:sz w:val="24"/>
          <w:szCs w:val="24"/>
        </w:rPr>
      </w:pPr>
    </w:p>
    <w:p w14:paraId="39160FBE" w14:textId="18940A71" w:rsidR="002F5703" w:rsidRPr="001E23F0" w:rsidRDefault="002F5703" w:rsidP="00041A3F">
      <w:pPr>
        <w:jc w:val="both"/>
        <w:rPr>
          <w:rFonts w:ascii="Times New Roman" w:hAnsi="Times New Roman" w:cs="Times New Roman"/>
          <w:sz w:val="24"/>
          <w:szCs w:val="24"/>
        </w:rPr>
      </w:pPr>
      <w:r>
        <w:rPr>
          <w:rFonts w:ascii="Times New Roman" w:hAnsi="Times New Roman" w:cs="Times New Roman"/>
          <w:sz w:val="24"/>
          <w:szCs w:val="24"/>
        </w:rPr>
        <w:t>(</w:t>
      </w:r>
      <w:r w:rsidR="002C4ECE">
        <w:rPr>
          <w:rFonts w:ascii="Times New Roman" w:hAnsi="Times New Roman" w:cs="Times New Roman"/>
          <w:sz w:val="24"/>
          <w:szCs w:val="24"/>
        </w:rPr>
        <w:t>4</w:t>
      </w:r>
      <w:r>
        <w:rPr>
          <w:rFonts w:ascii="Times New Roman" w:hAnsi="Times New Roman" w:cs="Times New Roman"/>
          <w:sz w:val="24"/>
          <w:szCs w:val="24"/>
        </w:rPr>
        <w:t xml:space="preserve">) Käesoleva paragrahvi lõiget </w:t>
      </w:r>
      <w:r w:rsidR="002C4ECE">
        <w:rPr>
          <w:rFonts w:ascii="Times New Roman" w:hAnsi="Times New Roman" w:cs="Times New Roman"/>
          <w:sz w:val="24"/>
          <w:szCs w:val="24"/>
        </w:rPr>
        <w:t>3</w:t>
      </w:r>
      <w:r>
        <w:rPr>
          <w:rFonts w:ascii="Times New Roman" w:hAnsi="Times New Roman" w:cs="Times New Roman"/>
          <w:sz w:val="24"/>
          <w:szCs w:val="24"/>
        </w:rPr>
        <w:t xml:space="preserve"> ei kohaldata</w:t>
      </w:r>
      <w:r w:rsidR="00BA20CD">
        <w:rPr>
          <w:rFonts w:ascii="Times New Roman" w:hAnsi="Times New Roman" w:cs="Times New Roman"/>
          <w:sz w:val="24"/>
          <w:szCs w:val="24"/>
        </w:rPr>
        <w:t xml:space="preserve"> ajutise kaitse saaja suhtes,</w:t>
      </w:r>
      <w:r w:rsidR="00D47F3A">
        <w:rPr>
          <w:rFonts w:ascii="Times New Roman" w:hAnsi="Times New Roman" w:cs="Times New Roman"/>
          <w:sz w:val="24"/>
          <w:szCs w:val="24"/>
        </w:rPr>
        <w:t xml:space="preserve"> kes viiakse teise Euroopa Liidu liikmesriiki perekondade taasühinemise eesmärgil või</w:t>
      </w:r>
      <w:r w:rsidR="00BA20CD">
        <w:rPr>
          <w:rFonts w:ascii="Times New Roman" w:hAnsi="Times New Roman" w:cs="Times New Roman"/>
          <w:sz w:val="24"/>
          <w:szCs w:val="24"/>
        </w:rPr>
        <w:t xml:space="preserve"> kellel </w:t>
      </w:r>
      <w:r>
        <w:rPr>
          <w:rFonts w:ascii="Times New Roman" w:hAnsi="Times New Roman" w:cs="Times New Roman"/>
          <w:sz w:val="24"/>
          <w:szCs w:val="24"/>
        </w:rPr>
        <w:t xml:space="preserve">on Eestis viibimiseks </w:t>
      </w:r>
      <w:r w:rsidRPr="002F5703">
        <w:rPr>
          <w:rFonts w:ascii="Times New Roman" w:hAnsi="Times New Roman" w:cs="Times New Roman"/>
          <w:sz w:val="24"/>
          <w:szCs w:val="24"/>
        </w:rPr>
        <w:t>välismaalaste seaduses sätestatud seaduslik alus</w:t>
      </w:r>
      <w:r w:rsidR="00D47F3A">
        <w:rPr>
          <w:rFonts w:ascii="Times New Roman" w:hAnsi="Times New Roman" w:cs="Times New Roman"/>
          <w:sz w:val="24"/>
          <w:szCs w:val="24"/>
        </w:rPr>
        <w:t xml:space="preserve"> või kui teine Euroopa Liidu</w:t>
      </w:r>
      <w:r w:rsidR="00D47F3A" w:rsidRPr="007010C3">
        <w:rPr>
          <w:rFonts w:ascii="Times New Roman" w:hAnsi="Times New Roman" w:cs="Times New Roman"/>
          <w:sz w:val="24"/>
          <w:szCs w:val="24"/>
        </w:rPr>
        <w:t xml:space="preserve"> liikmesriik on </w:t>
      </w:r>
      <w:r w:rsidR="00D47F3A">
        <w:rPr>
          <w:rFonts w:ascii="Times New Roman" w:hAnsi="Times New Roman" w:cs="Times New Roman"/>
          <w:sz w:val="24"/>
          <w:szCs w:val="24"/>
        </w:rPr>
        <w:t>talle andnud ajutise kaitse alusel elamisloa</w:t>
      </w:r>
      <w:r w:rsidR="00BA20CD">
        <w:rPr>
          <w:rFonts w:ascii="Times New Roman" w:hAnsi="Times New Roman" w:cs="Times New Roman"/>
          <w:sz w:val="24"/>
          <w:szCs w:val="24"/>
        </w:rPr>
        <w:t>.</w:t>
      </w:r>
      <w:r>
        <w:rPr>
          <w:rFonts w:ascii="Times New Roman" w:hAnsi="Times New Roman" w:cs="Times New Roman"/>
          <w:sz w:val="24"/>
          <w:szCs w:val="24"/>
        </w:rPr>
        <w:t xml:space="preserve"> </w:t>
      </w:r>
    </w:p>
    <w:p w14:paraId="7DC05046" w14:textId="77777777" w:rsidR="009679A8" w:rsidRPr="001E23F0" w:rsidRDefault="009679A8" w:rsidP="00041A3F">
      <w:pPr>
        <w:jc w:val="both"/>
        <w:rPr>
          <w:rFonts w:ascii="Times New Roman" w:hAnsi="Times New Roman" w:cs="Times New Roman"/>
          <w:sz w:val="24"/>
          <w:szCs w:val="24"/>
        </w:rPr>
      </w:pPr>
    </w:p>
    <w:p w14:paraId="2C6D7292" w14:textId="59B14A23" w:rsidR="00E51686" w:rsidRPr="001E23F0" w:rsidRDefault="00E51686" w:rsidP="00041A3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6</w:t>
      </w:r>
      <w:r w:rsidR="00106058">
        <w:rPr>
          <w:rFonts w:ascii="Times New Roman" w:hAnsi="Times New Roman" w:cs="Times New Roman"/>
          <w:b/>
          <w:bCs/>
          <w:sz w:val="24"/>
          <w:szCs w:val="24"/>
        </w:rPr>
        <w:t>5</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saaja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perekonnaliikme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elamisluba</w:t>
      </w:r>
    </w:p>
    <w:p w14:paraId="0C7563A4" w14:textId="77777777" w:rsidR="006A0616" w:rsidRPr="001E23F0" w:rsidRDefault="006A0616" w:rsidP="00041A3F">
      <w:pPr>
        <w:jc w:val="both"/>
        <w:rPr>
          <w:rFonts w:ascii="Times New Roman" w:hAnsi="Times New Roman" w:cs="Times New Roman"/>
          <w:b/>
          <w:bCs/>
          <w:sz w:val="24"/>
          <w:szCs w:val="24"/>
        </w:rPr>
      </w:pPr>
    </w:p>
    <w:p w14:paraId="37AB5DE8"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samal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p>
    <w:p w14:paraId="264C615D" w14:textId="77777777" w:rsidR="009679A8" w:rsidRPr="001E23F0" w:rsidRDefault="009679A8" w:rsidP="00041A3F">
      <w:pPr>
        <w:jc w:val="both"/>
        <w:rPr>
          <w:rFonts w:ascii="Times New Roman" w:hAnsi="Times New Roman" w:cs="Times New Roman"/>
          <w:sz w:val="24"/>
          <w:szCs w:val="24"/>
        </w:rPr>
      </w:pPr>
    </w:p>
    <w:p w14:paraId="03778958"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(edaspidi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paragrahvis</w:t>
      </w:r>
      <w:r w:rsidR="002E2C10" w:rsidRPr="001E23F0">
        <w:rPr>
          <w:rFonts w:ascii="Times New Roman" w:hAnsi="Times New Roman" w:cs="Times New Roman"/>
          <w:sz w:val="24"/>
          <w:szCs w:val="24"/>
        </w:rPr>
        <w:t xml:space="preserve"> </w:t>
      </w:r>
      <w:r w:rsidRPr="001E23F0">
        <w:rPr>
          <w:rFonts w:ascii="Times New Roman" w:hAnsi="Times New Roman" w:cs="Times New Roman"/>
          <w:i/>
          <w:iCs/>
          <w:sz w:val="24"/>
          <w:szCs w:val="24"/>
        </w:rPr>
        <w:t>perekonnaliige</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samadel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samaks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p>
    <w:p w14:paraId="7C1CE4BD" w14:textId="77777777" w:rsidR="009679A8" w:rsidRPr="001E23F0" w:rsidRDefault="009679A8" w:rsidP="00041A3F">
      <w:pPr>
        <w:jc w:val="both"/>
        <w:rPr>
          <w:rFonts w:ascii="Times New Roman" w:hAnsi="Times New Roman" w:cs="Times New Roman"/>
          <w:sz w:val="24"/>
          <w:szCs w:val="24"/>
        </w:rPr>
      </w:pPr>
    </w:p>
    <w:p w14:paraId="3211D0E5" w14:textId="6EEE1E7F"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ega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pikenda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samadel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alustel,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mille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esinemisel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keeldutakse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kohaldamisest</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pikendamisest</w:t>
      </w:r>
      <w:r w:rsidR="009679A8" w:rsidRPr="001E23F0">
        <w:rPr>
          <w:rFonts w:ascii="Times New Roman" w:hAnsi="Times New Roman" w:cs="Times New Roman"/>
          <w:sz w:val="24"/>
          <w:szCs w:val="24"/>
        </w:rPr>
        <w:t>.</w:t>
      </w:r>
    </w:p>
    <w:p w14:paraId="231EC812" w14:textId="77777777" w:rsidR="009679A8" w:rsidRPr="001E23F0" w:rsidRDefault="009679A8" w:rsidP="00041A3F">
      <w:pPr>
        <w:jc w:val="both"/>
        <w:rPr>
          <w:rFonts w:ascii="Times New Roman" w:hAnsi="Times New Roman" w:cs="Times New Roman"/>
          <w:sz w:val="24"/>
          <w:szCs w:val="24"/>
        </w:rPr>
      </w:pPr>
    </w:p>
    <w:p w14:paraId="29974513" w14:textId="77777777" w:rsidR="009679A8"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samadel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alustel,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mille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esinemisel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elamisluba.</w:t>
      </w:r>
    </w:p>
    <w:p w14:paraId="142D4B24" w14:textId="77777777" w:rsidR="009679A8" w:rsidRPr="001E23F0" w:rsidRDefault="009679A8" w:rsidP="00041A3F">
      <w:pPr>
        <w:jc w:val="both"/>
        <w:rPr>
          <w:rFonts w:ascii="Times New Roman" w:hAnsi="Times New Roman" w:cs="Times New Roman"/>
          <w:sz w:val="24"/>
          <w:szCs w:val="24"/>
        </w:rPr>
      </w:pPr>
    </w:p>
    <w:p w14:paraId="161ED072" w14:textId="4ACBE617"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421274" w:rsidRPr="001E23F0">
        <w:rPr>
          <w:rFonts w:ascii="Times New Roman" w:hAnsi="Times New Roman" w:cs="Times New Roman"/>
          <w:sz w:val="24"/>
          <w:szCs w:val="24"/>
        </w:rPr>
        <w:t>tehakse samas otsuses või koos sellega lahkumisettekirjutus väljasõidukohustuse ja sissesõidukeelu seaduses sätestatud korras, kui välismaalasele ei ole pandud kohustust Eestist lahkuda muul alusel.</w:t>
      </w:r>
    </w:p>
    <w:p w14:paraId="5C399F82" w14:textId="77777777" w:rsidR="009679A8" w:rsidRPr="001E23F0" w:rsidRDefault="009679A8" w:rsidP="00041A3F">
      <w:pPr>
        <w:jc w:val="both"/>
        <w:rPr>
          <w:rFonts w:ascii="Times New Roman" w:hAnsi="Times New Roman" w:cs="Times New Roman"/>
          <w:sz w:val="24"/>
          <w:szCs w:val="24"/>
        </w:rPr>
      </w:pPr>
    </w:p>
    <w:p w14:paraId="17448E9C" w14:textId="4B4E035C" w:rsidR="009679A8" w:rsidRPr="001E23F0" w:rsidRDefault="00E51686" w:rsidP="00041A3F">
      <w:pPr>
        <w:jc w:val="both"/>
        <w:rPr>
          <w:rFonts w:ascii="Times New Roman" w:hAnsi="Times New Roman" w:cs="Times New Roman"/>
          <w:b/>
          <w:bCs/>
          <w:sz w:val="24"/>
          <w:szCs w:val="24"/>
        </w:rPr>
      </w:pPr>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00106058" w:rsidRPr="3D45D796">
        <w:rPr>
          <w:rFonts w:ascii="Times New Roman" w:hAnsi="Times New Roman" w:cs="Times New Roman"/>
          <w:b/>
          <w:bCs/>
          <w:sz w:val="24"/>
          <w:szCs w:val="24"/>
        </w:rPr>
        <w:t>66</w:t>
      </w:r>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Ajutise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kaitse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alusel</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esitatava</w:t>
      </w:r>
      <w:r w:rsidR="002E2C10" w:rsidRPr="3D45D796">
        <w:rPr>
          <w:rFonts w:ascii="Times New Roman" w:hAnsi="Times New Roman" w:cs="Times New Roman"/>
          <w:b/>
          <w:bCs/>
          <w:sz w:val="24"/>
          <w:szCs w:val="24"/>
        </w:rPr>
        <w:t xml:space="preserve"> </w:t>
      </w:r>
      <w:commentRangeStart w:id="204"/>
      <w:r w:rsidRPr="3D45D796">
        <w:rPr>
          <w:rFonts w:ascii="Times New Roman" w:hAnsi="Times New Roman" w:cs="Times New Roman"/>
          <w:b/>
          <w:bCs/>
          <w:sz w:val="24"/>
          <w:szCs w:val="24"/>
        </w:rPr>
        <w:t>elamisloa</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taotluses</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esitatavad</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andmed</w:t>
      </w:r>
      <w:r w:rsidR="002E2C10" w:rsidRPr="3D45D796">
        <w:rPr>
          <w:rFonts w:ascii="Times New Roman" w:hAnsi="Times New Roman" w:cs="Times New Roman"/>
          <w:b/>
          <w:bCs/>
          <w:sz w:val="24"/>
          <w:szCs w:val="24"/>
        </w:rPr>
        <w:t xml:space="preserve"> </w:t>
      </w:r>
      <w:commentRangeEnd w:id="204"/>
      <w:r>
        <w:commentReference w:id="204"/>
      </w:r>
      <w:r w:rsidRPr="3D45D796">
        <w:rPr>
          <w:rFonts w:ascii="Times New Roman" w:hAnsi="Times New Roman" w:cs="Times New Roman"/>
          <w:b/>
          <w:bCs/>
          <w:sz w:val="24"/>
          <w:szCs w:val="24"/>
        </w:rPr>
        <w:t>ning</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elamisloa</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vorm</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ja</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elamisloa</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andmise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korraldamine</w:t>
      </w:r>
    </w:p>
    <w:p w14:paraId="372F6EB2" w14:textId="017CE6D1" w:rsidR="00E51686" w:rsidRPr="001E23F0" w:rsidRDefault="00E51686" w:rsidP="00041A3F">
      <w:pPr>
        <w:jc w:val="both"/>
        <w:rPr>
          <w:rFonts w:ascii="Times New Roman" w:hAnsi="Times New Roman" w:cs="Times New Roman"/>
          <w:b/>
          <w:bCs/>
          <w:sz w:val="24"/>
          <w:szCs w:val="24"/>
        </w:rPr>
      </w:pPr>
    </w:p>
    <w:p w14:paraId="31B66EDE" w14:textId="257069BF" w:rsidR="00E51686"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(1) Ajutise kaitse saaja ja tema perekonnaliikme elamisluba vormistatakse elamisloa andmise või pikendamise otsuse andmete alusel elamisloa andmete kandmise teel elamisloakaardile.</w:t>
      </w:r>
      <w:r w:rsidR="00E51686" w:rsidRPr="00BC16BD">
        <w:rPr>
          <w:rFonts w:ascii="Times New Roman" w:hAnsi="Times New Roman" w:cs="Times New Roman"/>
        </w:rPr>
        <w:br/>
      </w:r>
    </w:p>
    <w:p w14:paraId="3EC80A13" w14:textId="45C667ED" w:rsidR="00E51686" w:rsidRPr="001E23F0" w:rsidRDefault="00E51686" w:rsidP="00041A3F">
      <w:pPr>
        <w:jc w:val="both"/>
        <w:rPr>
          <w:rFonts w:ascii="Times New Roman" w:hAnsi="Times New Roman" w:cs="Times New Roman"/>
          <w:sz w:val="24"/>
          <w:szCs w:val="24"/>
        </w:rPr>
      </w:pPr>
      <w:r w:rsidRPr="001E23F0">
        <w:rPr>
          <w:rFonts w:ascii="Times New Roman" w:hAnsi="Times New Roman" w:cs="Times New Roman"/>
          <w:sz w:val="24"/>
          <w:szCs w:val="24"/>
        </w:rPr>
        <w:t>(</w:t>
      </w:r>
      <w:r w:rsidR="009679A8" w:rsidRPr="001E23F0">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elamisloakaardi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690CE2" w:rsidRPr="001E23F0">
        <w:rPr>
          <w:rFonts w:ascii="Times New Roman" w:hAnsi="Times New Roman" w:cs="Times New Roman"/>
          <w:sz w:val="24"/>
          <w:szCs w:val="24"/>
        </w:rPr>
        <w:t xml:space="preserve">nad </w:t>
      </w:r>
      <w:r w:rsidRPr="001E23F0">
        <w:rPr>
          <w:rFonts w:ascii="Times New Roman" w:hAnsi="Times New Roman" w:cs="Times New Roman"/>
          <w:sz w:val="24"/>
          <w:szCs w:val="24"/>
        </w:rPr>
        <w:t>daktüloskopeeritakse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elamisloakaardi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käigus.</w:t>
      </w:r>
    </w:p>
    <w:p w14:paraId="5B67C79D" w14:textId="77777777" w:rsidR="001355E4" w:rsidRPr="001E23F0" w:rsidRDefault="001355E4" w:rsidP="00041A3F">
      <w:pPr>
        <w:jc w:val="both"/>
        <w:rPr>
          <w:rFonts w:ascii="Times New Roman" w:hAnsi="Times New Roman" w:cs="Times New Roman"/>
          <w:sz w:val="24"/>
          <w:szCs w:val="24"/>
        </w:rPr>
      </w:pPr>
    </w:p>
    <w:p w14:paraId="0E76AA83" w14:textId="6089FD66" w:rsidR="00A707C4" w:rsidRPr="00485484" w:rsidRDefault="001355E4" w:rsidP="00485484">
      <w:pPr>
        <w:jc w:val="both"/>
        <w:rPr>
          <w:rFonts w:ascii="Times New Roman" w:hAnsi="Times New Roman" w:cs="Times New Roman"/>
          <w:sz w:val="24"/>
          <w:szCs w:val="24"/>
        </w:rPr>
      </w:pPr>
      <w:r w:rsidRPr="001E23F0">
        <w:rPr>
          <w:rFonts w:ascii="Times New Roman" w:hAnsi="Times New Roman" w:cs="Times New Roman"/>
          <w:sz w:val="24"/>
          <w:szCs w:val="24"/>
        </w:rPr>
        <w:t>(3) Ajutise kaitse alusel elamisloa taotleja biomeetrilised andmed edastatakse Eurodac-süsteemi vastavalt Euroopa Parlamendi ja nõukogu määrusele (EL) 2024/1358 (Eurodac-süsteemi kohta)</w:t>
      </w:r>
      <w:r w:rsidR="0063535D" w:rsidRPr="001E23F0">
        <w:rPr>
          <w:rFonts w:ascii="Times New Roman" w:hAnsi="Times New Roman" w:cs="Times New Roman"/>
          <w:sz w:val="24"/>
          <w:szCs w:val="24"/>
        </w:rPr>
        <w:t>.</w:t>
      </w:r>
    </w:p>
    <w:p w14:paraId="508D1230" w14:textId="56705D28" w:rsidR="00C42DE0" w:rsidRPr="001E23F0" w:rsidRDefault="00E51686" w:rsidP="00A707C4">
      <w:pPr>
        <w:jc w:val="center"/>
        <w:rPr>
          <w:rFonts w:ascii="Times New Roman" w:hAnsi="Times New Roman" w:cs="Times New Roman"/>
          <w:b/>
          <w:bCs/>
          <w:sz w:val="24"/>
          <w:szCs w:val="24"/>
        </w:rPr>
      </w:pPr>
      <w:r w:rsidRPr="001E23F0">
        <w:rPr>
          <w:rFonts w:ascii="Times New Roman" w:hAnsi="Times New Roman" w:cs="Times New Roman"/>
          <w:b/>
          <w:bCs/>
          <w:sz w:val="24"/>
          <w:szCs w:val="24"/>
        </w:rPr>
        <w:t>3.</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4EB66375" w14:textId="33A553E0" w:rsidR="00E51686" w:rsidRPr="001E23F0" w:rsidRDefault="00E51686" w:rsidP="00A707C4">
      <w:pPr>
        <w:jc w:val="center"/>
        <w:rPr>
          <w:rFonts w:ascii="Times New Roman" w:hAnsi="Times New Roman" w:cs="Times New Roman"/>
          <w:b/>
          <w:bCs/>
          <w:sz w:val="24"/>
          <w:szCs w:val="24"/>
        </w:rPr>
      </w:pP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alusel</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taotleja</w:t>
      </w:r>
      <w:r w:rsidR="002E2C10" w:rsidRPr="001E23F0">
        <w:rPr>
          <w:rFonts w:ascii="Times New Roman" w:hAnsi="Times New Roman" w:cs="Times New Roman"/>
          <w:b/>
          <w:bCs/>
          <w:sz w:val="24"/>
          <w:szCs w:val="24"/>
        </w:rPr>
        <w:t xml:space="preserve"> </w:t>
      </w:r>
      <w:r w:rsidR="005514A4" w:rsidRPr="001E23F0">
        <w:rPr>
          <w:rFonts w:ascii="Times New Roman" w:hAnsi="Times New Roman" w:cs="Times New Roman"/>
          <w:b/>
          <w:bCs/>
          <w:sz w:val="24"/>
          <w:szCs w:val="24"/>
        </w:rPr>
        <w:t>õigused</w:t>
      </w:r>
      <w:r w:rsidR="002E2C10" w:rsidRPr="001E23F0">
        <w:rPr>
          <w:rFonts w:ascii="Times New Roman" w:hAnsi="Times New Roman" w:cs="Times New Roman"/>
          <w:b/>
          <w:bCs/>
          <w:sz w:val="24"/>
          <w:szCs w:val="24"/>
        </w:rPr>
        <w:t xml:space="preserve"> </w:t>
      </w:r>
      <w:r w:rsidR="005514A4"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005514A4" w:rsidRPr="001E23F0">
        <w:rPr>
          <w:rFonts w:ascii="Times New Roman" w:hAnsi="Times New Roman" w:cs="Times New Roman"/>
          <w:b/>
          <w:bCs/>
          <w:sz w:val="24"/>
          <w:szCs w:val="24"/>
        </w:rPr>
        <w:t>kohustused</w:t>
      </w:r>
      <w:r w:rsidR="002E2C10" w:rsidRPr="001E23F0">
        <w:rPr>
          <w:rFonts w:ascii="Times New Roman" w:hAnsi="Times New Roman" w:cs="Times New Roman"/>
          <w:b/>
          <w:bCs/>
          <w:sz w:val="24"/>
          <w:szCs w:val="24"/>
        </w:rPr>
        <w:t xml:space="preserve"> </w:t>
      </w:r>
      <w:r w:rsidR="005514A4" w:rsidRPr="001E23F0">
        <w:rPr>
          <w:rFonts w:ascii="Times New Roman" w:hAnsi="Times New Roman" w:cs="Times New Roman"/>
          <w:b/>
          <w:bCs/>
          <w:sz w:val="24"/>
          <w:szCs w:val="24"/>
        </w:rPr>
        <w:t>ning</w:t>
      </w:r>
      <w:r w:rsidR="002E2C10" w:rsidRPr="001E23F0">
        <w:rPr>
          <w:rFonts w:ascii="Times New Roman" w:hAnsi="Times New Roman" w:cs="Times New Roman"/>
          <w:b/>
          <w:bCs/>
          <w:sz w:val="24"/>
          <w:szCs w:val="24"/>
        </w:rPr>
        <w:t xml:space="preserve"> </w:t>
      </w:r>
      <w:r w:rsidR="005514A4" w:rsidRPr="001E23F0">
        <w:rPr>
          <w:rFonts w:ascii="Times New Roman" w:hAnsi="Times New Roman" w:cs="Times New Roman"/>
          <w:b/>
          <w:bCs/>
          <w:sz w:val="24"/>
          <w:szCs w:val="24"/>
        </w:rPr>
        <w:t>tema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vastuvõtmine</w:t>
      </w:r>
      <w:bookmarkStart w:id="205" w:name="jg8"/>
      <w:bookmarkEnd w:id="205"/>
    </w:p>
    <w:p w14:paraId="1244D83E" w14:textId="77777777" w:rsidR="005514A4" w:rsidRPr="001E23F0" w:rsidRDefault="005514A4" w:rsidP="005514A4">
      <w:pPr>
        <w:rPr>
          <w:rFonts w:ascii="Times New Roman" w:hAnsi="Times New Roman" w:cs="Times New Roman"/>
          <w:b/>
          <w:bCs/>
          <w:sz w:val="24"/>
          <w:szCs w:val="24"/>
        </w:rPr>
      </w:pPr>
    </w:p>
    <w:p w14:paraId="15347408" w14:textId="653A300E" w:rsidR="004631B7" w:rsidRPr="001E23F0" w:rsidRDefault="004631B7" w:rsidP="005514A4">
      <w:pPr>
        <w:rPr>
          <w:rFonts w:ascii="Times New Roman" w:hAnsi="Times New Roman" w:cs="Times New Roman"/>
          <w:b/>
          <w:bCs/>
          <w:sz w:val="24"/>
          <w:szCs w:val="24"/>
        </w:rPr>
      </w:pPr>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00106058" w:rsidRPr="3D45D796">
        <w:rPr>
          <w:rFonts w:ascii="Times New Roman" w:hAnsi="Times New Roman" w:cs="Times New Roman"/>
          <w:b/>
          <w:bCs/>
          <w:sz w:val="24"/>
          <w:szCs w:val="24"/>
        </w:rPr>
        <w:t>67</w:t>
      </w:r>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commentRangeStart w:id="206"/>
      <w:r w:rsidRPr="3D45D796">
        <w:rPr>
          <w:rFonts w:ascii="Times New Roman" w:hAnsi="Times New Roman" w:cs="Times New Roman"/>
          <w:b/>
          <w:bCs/>
          <w:sz w:val="24"/>
          <w:szCs w:val="24"/>
        </w:rPr>
        <w:t>Ajutise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kaitse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alusel</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elamisloa</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taotleja</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esindamine</w:t>
      </w:r>
      <w:commentRangeEnd w:id="206"/>
      <w:r>
        <w:commentReference w:id="206"/>
      </w:r>
    </w:p>
    <w:p w14:paraId="666E48B5" w14:textId="77777777" w:rsidR="008F130B" w:rsidRPr="001E23F0" w:rsidRDefault="008F130B" w:rsidP="005514A4">
      <w:pPr>
        <w:rPr>
          <w:rFonts w:ascii="Times New Roman" w:hAnsi="Times New Roman" w:cs="Times New Roman"/>
          <w:b/>
          <w:bCs/>
          <w:sz w:val="24"/>
          <w:szCs w:val="24"/>
        </w:rPr>
      </w:pPr>
    </w:p>
    <w:p w14:paraId="1E334AFA" w14:textId="1DF9D5F2" w:rsidR="009679A8" w:rsidRPr="001E23F0" w:rsidRDefault="004631B7" w:rsidP="009679A8">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saatjata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esindamisele</w:t>
      </w:r>
      <w:r w:rsidR="009679A8"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saatjata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6A0616" w:rsidRPr="001E23F0">
        <w:rPr>
          <w:rFonts w:ascii="Times New Roman" w:hAnsi="Times New Roman" w:cs="Times New Roman"/>
          <w:sz w:val="24"/>
          <w:szCs w:val="24"/>
        </w:rPr>
        <w:t xml:space="preserve"> esindamise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sätestatut.</w:t>
      </w:r>
    </w:p>
    <w:p w14:paraId="3C00E86A" w14:textId="77777777" w:rsidR="009679A8" w:rsidRPr="001E23F0" w:rsidRDefault="009679A8" w:rsidP="009679A8">
      <w:pPr>
        <w:jc w:val="both"/>
        <w:rPr>
          <w:rFonts w:ascii="Times New Roman" w:hAnsi="Times New Roman" w:cs="Times New Roman"/>
          <w:sz w:val="24"/>
          <w:szCs w:val="24"/>
        </w:rPr>
      </w:pPr>
    </w:p>
    <w:p w14:paraId="37ED0993" w14:textId="30D023FA" w:rsidR="000177BE" w:rsidRPr="001E23F0" w:rsidRDefault="000177BE" w:rsidP="009679A8">
      <w:pPr>
        <w:jc w:val="both"/>
        <w:rPr>
          <w:rFonts w:ascii="Times New Roman" w:hAnsi="Times New Roman" w:cs="Times New Roman"/>
          <w:sz w:val="24"/>
          <w:szCs w:val="24"/>
        </w:rPr>
      </w:pPr>
      <w:r w:rsidRPr="001E23F0">
        <w:rPr>
          <w:rFonts w:ascii="Times New Roman" w:hAnsi="Times New Roman" w:cs="Times New Roman"/>
          <w:sz w:val="24"/>
          <w:szCs w:val="24"/>
        </w:rPr>
        <w:lastRenderedPageBreak/>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kasutada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esindajat,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seletuste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menetlustoimingus,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olemusest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tulenevalt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isiklikult.</w:t>
      </w:r>
    </w:p>
    <w:p w14:paraId="7BD4B291" w14:textId="77777777" w:rsidR="004631B7" w:rsidRPr="001E23F0" w:rsidRDefault="004631B7" w:rsidP="005514A4">
      <w:pPr>
        <w:rPr>
          <w:rFonts w:ascii="Times New Roman" w:hAnsi="Times New Roman" w:cs="Times New Roman"/>
          <w:b/>
          <w:bCs/>
          <w:sz w:val="24"/>
          <w:szCs w:val="24"/>
        </w:rPr>
      </w:pPr>
    </w:p>
    <w:p w14:paraId="7D3B1871" w14:textId="04526A7F" w:rsidR="005514A4" w:rsidRPr="001E23F0" w:rsidRDefault="005514A4" w:rsidP="005514A4">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6</w:t>
      </w:r>
      <w:r w:rsidR="00106058">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alusel</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taotleja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õigused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kohustused</w:t>
      </w:r>
    </w:p>
    <w:p w14:paraId="7E56261F" w14:textId="77777777" w:rsidR="005514A4" w:rsidRPr="001E23F0" w:rsidRDefault="005514A4" w:rsidP="005514A4">
      <w:pPr>
        <w:rPr>
          <w:rFonts w:ascii="Times New Roman" w:hAnsi="Times New Roman" w:cs="Times New Roman"/>
          <w:b/>
          <w:bCs/>
          <w:sz w:val="24"/>
          <w:szCs w:val="24"/>
        </w:rPr>
      </w:pPr>
    </w:p>
    <w:p w14:paraId="1DDEC155" w14:textId="67A824EC" w:rsidR="005514A4" w:rsidRPr="001E23F0" w:rsidRDefault="000177BE" w:rsidP="000177BE">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põhiseadusest,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seadustest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õigusaktidest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välislepingutest,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õigusaktidest,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üldtunnustatud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normidest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rahvusvahelistest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tavadest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tulenevad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vabadused.</w:t>
      </w:r>
    </w:p>
    <w:p w14:paraId="4454BCA5" w14:textId="77777777" w:rsidR="000177BE" w:rsidRPr="001E23F0" w:rsidRDefault="000177BE" w:rsidP="000177BE">
      <w:pPr>
        <w:jc w:val="both"/>
        <w:rPr>
          <w:rFonts w:ascii="Times New Roman" w:hAnsi="Times New Roman" w:cs="Times New Roman"/>
          <w:sz w:val="24"/>
          <w:szCs w:val="24"/>
        </w:rPr>
      </w:pPr>
    </w:p>
    <w:p w14:paraId="1EBF64EF" w14:textId="73BFFD41" w:rsidR="000177BE" w:rsidRPr="001E23F0" w:rsidRDefault="000177BE" w:rsidP="0067093A">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p>
    <w:p w14:paraId="1E859CE3" w14:textId="74D702D2" w:rsidR="000177BE" w:rsidRPr="001E23F0" w:rsidRDefault="000177BE" w:rsidP="0067093A">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esimesel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mitte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hiljem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kirjalikult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vajadusel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suuliselt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mõistab,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sealhulgas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vastuvõtutingimustega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organisatsioonide,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ajakava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täitmata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tagajärgede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2CC42575" w14:textId="30762225" w:rsidR="000177BE" w:rsidRPr="001E23F0" w:rsidRDefault="000177BE" w:rsidP="0067093A">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saada</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tuge</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lähtuvalt</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oma</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erivajadusest,</w:t>
      </w:r>
      <w:r w:rsidR="002E2C10" w:rsidRPr="3D45D796">
        <w:rPr>
          <w:rFonts w:ascii="Times New Roman" w:hAnsi="Times New Roman" w:cs="Times New Roman"/>
          <w:sz w:val="24"/>
          <w:szCs w:val="24"/>
        </w:rPr>
        <w:t xml:space="preserve"> </w:t>
      </w:r>
      <w:commentRangeStart w:id="207"/>
      <w:r w:rsidR="00623409" w:rsidRPr="3D45D796">
        <w:rPr>
          <w:rFonts w:ascii="Times New Roman" w:hAnsi="Times New Roman" w:cs="Times New Roman"/>
          <w:sz w:val="24"/>
          <w:szCs w:val="24"/>
        </w:rPr>
        <w:t>erivajaduse</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määramisel</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kohaldatakse</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taotleja</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kohta</w:t>
      </w:r>
      <w:r w:rsidR="002E2C10" w:rsidRPr="3D45D796">
        <w:rPr>
          <w:rFonts w:ascii="Times New Roman" w:hAnsi="Times New Roman" w:cs="Times New Roman"/>
          <w:sz w:val="24"/>
          <w:szCs w:val="24"/>
        </w:rPr>
        <w:t xml:space="preserve"> </w:t>
      </w:r>
      <w:r w:rsidR="00623409" w:rsidRPr="3D45D796">
        <w:rPr>
          <w:rFonts w:ascii="Times New Roman" w:hAnsi="Times New Roman" w:cs="Times New Roman"/>
          <w:sz w:val="24"/>
          <w:szCs w:val="24"/>
        </w:rPr>
        <w:t>sätestatut</w:t>
      </w:r>
      <w:r w:rsidR="0054091F" w:rsidRPr="3D45D796">
        <w:rPr>
          <w:rFonts w:ascii="Times New Roman" w:hAnsi="Times New Roman" w:cs="Times New Roman"/>
          <w:sz w:val="24"/>
          <w:szCs w:val="24"/>
        </w:rPr>
        <w:t>;</w:t>
      </w:r>
      <w:commentRangeEnd w:id="207"/>
      <w:r>
        <w:commentReference w:id="207"/>
      </w:r>
    </w:p>
    <w:p w14:paraId="5BD6CE80" w14:textId="7FF12427" w:rsidR="0054091F" w:rsidRPr="001E23F0" w:rsidRDefault="0054091F" w:rsidP="0067093A">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esindamiseks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77E701F5" w14:textId="6F39DEEF" w:rsidR="00623409" w:rsidRPr="001E23F0" w:rsidRDefault="00623409" w:rsidP="000177BE">
      <w:pPr>
        <w:jc w:val="both"/>
        <w:rPr>
          <w:rFonts w:ascii="Times New Roman" w:hAnsi="Times New Roman" w:cs="Times New Roman"/>
          <w:sz w:val="24"/>
          <w:szCs w:val="24"/>
        </w:rPr>
      </w:pPr>
    </w:p>
    <w:p w14:paraId="22002350" w14:textId="2FFA36E4" w:rsidR="00B40B7B" w:rsidRPr="001E23F0" w:rsidRDefault="00B40B7B" w:rsidP="009679A8">
      <w:pPr>
        <w:jc w:val="both"/>
        <w:rPr>
          <w:rFonts w:ascii="Times New Roman" w:hAnsi="Times New Roman" w:cs="Times New Roman"/>
          <w:sz w:val="24"/>
          <w:szCs w:val="24"/>
        </w:rPr>
      </w:pPr>
      <w:r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Ajutise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alusel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taotleja</w:t>
      </w:r>
      <w:del w:id="208" w:author="Autor">
        <w:r w:rsidRPr="3D45D796" w:rsidDel="00B40B7B">
          <w:rPr>
            <w:rFonts w:ascii="Times New Roman" w:hAnsi="Times New Roman" w:cs="Times New Roman"/>
            <w:sz w:val="24"/>
            <w:szCs w:val="24"/>
          </w:rPr>
          <w:delText>l</w:delText>
        </w:r>
      </w:del>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kohustatud:</w:t>
      </w:r>
    </w:p>
    <w:p w14:paraId="6BCB8880" w14:textId="5EADA54C" w:rsidR="00B40B7B" w:rsidRPr="001E23F0" w:rsidRDefault="00B40B7B" w:rsidP="009679A8">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järgima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põhiseaduslikku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austama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põhiseaduslikke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väärtusi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printsiipe,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vabadusel,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tuginevat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ühiskonna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kultuuri;</w:t>
      </w:r>
    </w:p>
    <w:p w14:paraId="17E9A6C3" w14:textId="062A0FF0" w:rsidR="00B40B7B" w:rsidRPr="001E23F0" w:rsidRDefault="00B40B7B" w:rsidP="009679A8">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w:t>
      </w:r>
      <w:commentRangeStart w:id="209"/>
      <w:r w:rsidRPr="3D45D796">
        <w:rPr>
          <w:rFonts w:ascii="Times New Roman" w:hAnsi="Times New Roman" w:cs="Times New Roman"/>
          <w:sz w:val="24"/>
          <w:szCs w:val="24"/>
        </w:rPr>
        <w:t>sitama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isiklikult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ajutise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alusel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taotluse</w:t>
      </w:r>
      <w:commentRangeEnd w:id="209"/>
      <w:r>
        <w:commentReference w:id="209"/>
      </w:r>
      <w:r w:rsidRPr="3D45D796">
        <w:rPr>
          <w:rFonts w:ascii="Times New Roman" w:hAnsi="Times New Roman" w:cs="Times New Roman"/>
          <w:sz w:val="24"/>
          <w:szCs w:val="24"/>
        </w:rPr>
        <w:t>;</w:t>
      </w:r>
    </w:p>
    <w:p w14:paraId="79AF463A" w14:textId="01261FCF" w:rsidR="00B40B7B" w:rsidRPr="001E23F0" w:rsidRDefault="00B40B7B" w:rsidP="009679A8">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määratud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kõik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dokumendid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millel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tähtsust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menetlemisel;</w:t>
      </w:r>
    </w:p>
    <w:p w14:paraId="68D1820C" w14:textId="77777777" w:rsidR="009679A8" w:rsidRPr="001E23F0" w:rsidRDefault="00B40B7B" w:rsidP="009679A8">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aitama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kaasa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tuvastamiseks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kontrollimiseks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vajalike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kogumisele;</w:t>
      </w:r>
    </w:p>
    <w:p w14:paraId="458502E0" w14:textId="77777777" w:rsidR="009679A8" w:rsidRPr="001E23F0" w:rsidRDefault="00B40B7B" w:rsidP="009679A8">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võimaldama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läbivaatust,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dokumentide,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sealhulgas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hoiule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võtmist;</w:t>
      </w:r>
    </w:p>
    <w:p w14:paraId="03B8E5A1" w14:textId="26115DC6" w:rsidR="000177BE"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6) lubama kontrollida terviseseisundit rahvastiku tervise kaitsega seotud kaalutlustel.</w:t>
      </w:r>
      <w:r w:rsidR="00B40B7B" w:rsidRPr="00BC16BD">
        <w:rPr>
          <w:rFonts w:ascii="Times New Roman" w:hAnsi="Times New Roman" w:cs="Times New Roman"/>
        </w:rPr>
        <w:br/>
      </w:r>
    </w:p>
    <w:p w14:paraId="30D3D5EA" w14:textId="411F44BD" w:rsidR="005514A4" w:rsidRPr="001E23F0" w:rsidRDefault="005514A4" w:rsidP="005514A4">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Pr>
          <w:rFonts w:ascii="Times New Roman" w:hAnsi="Times New Roman" w:cs="Times New Roman"/>
          <w:b/>
          <w:bCs/>
          <w:sz w:val="24"/>
          <w:szCs w:val="24"/>
        </w:rPr>
        <w:t>69</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Materiaalsed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vastuvõtutingimused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rahaline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toetus</w:t>
      </w:r>
    </w:p>
    <w:p w14:paraId="36282545" w14:textId="77777777" w:rsidR="0054091F" w:rsidRPr="001E23F0" w:rsidRDefault="0054091F" w:rsidP="005514A4">
      <w:pPr>
        <w:rPr>
          <w:rFonts w:ascii="Times New Roman" w:hAnsi="Times New Roman" w:cs="Times New Roman"/>
          <w:sz w:val="24"/>
          <w:szCs w:val="24"/>
        </w:rPr>
      </w:pPr>
    </w:p>
    <w:p w14:paraId="3BFE7E8B" w14:textId="1FF07050" w:rsidR="00473A5D" w:rsidRPr="001E23F0" w:rsidRDefault="0067093A" w:rsidP="00473A5D">
      <w:pPr>
        <w:jc w:val="both"/>
        <w:rPr>
          <w:rFonts w:ascii="Times New Roman" w:hAnsi="Times New Roman" w:cs="Times New Roman"/>
          <w:sz w:val="24"/>
          <w:szCs w:val="24"/>
        </w:rPr>
      </w:pPr>
      <w:r>
        <w:rPr>
          <w:rFonts w:ascii="Times New Roman" w:hAnsi="Times New Roman" w:cs="Times New Roman"/>
          <w:sz w:val="24"/>
          <w:szCs w:val="24"/>
        </w:rPr>
        <w:t>A</w:t>
      </w:r>
      <w:r w:rsidR="00473A5D">
        <w:rPr>
          <w:rFonts w:ascii="Times New Roman" w:hAnsi="Times New Roman" w:cs="Times New Roman"/>
          <w:sz w:val="24"/>
          <w:szCs w:val="24"/>
        </w:rPr>
        <w:t>jutise kaitse alusel elamisloa</w:t>
      </w:r>
      <w:r w:rsidR="00473A5D" w:rsidRPr="001E23F0">
        <w:rPr>
          <w:rFonts w:ascii="Times New Roman" w:hAnsi="Times New Roman" w:cs="Times New Roman"/>
          <w:sz w:val="24"/>
          <w:szCs w:val="24"/>
        </w:rPr>
        <w:t xml:space="preserve"> taotlejale tagatakse tema Eestis viibimisel vähemalt järgmised õigused ja teenused:</w:t>
      </w:r>
    </w:p>
    <w:p w14:paraId="2D49667A" w14:textId="77777777" w:rsidR="00473A5D" w:rsidRPr="001E23F0" w:rsidRDefault="00473A5D" w:rsidP="00473A5D">
      <w:pPr>
        <w:jc w:val="both"/>
        <w:rPr>
          <w:rFonts w:ascii="Times New Roman" w:hAnsi="Times New Roman" w:cs="Times New Roman"/>
          <w:sz w:val="24"/>
          <w:szCs w:val="24"/>
        </w:rPr>
      </w:pPr>
      <w:commentRangeStart w:id="210"/>
      <w:r w:rsidRPr="3D45D796">
        <w:rPr>
          <w:rFonts w:ascii="Times New Roman" w:hAnsi="Times New Roman" w:cs="Times New Roman"/>
          <w:sz w:val="24"/>
          <w:szCs w:val="24"/>
        </w:rPr>
        <w:t>1) majutamine;</w:t>
      </w:r>
    </w:p>
    <w:p w14:paraId="73ED10D6" w14:textId="77777777" w:rsidR="00473A5D" w:rsidRPr="001E23F0" w:rsidRDefault="00473A5D" w:rsidP="00473A5D">
      <w:pPr>
        <w:jc w:val="both"/>
        <w:rPr>
          <w:rFonts w:ascii="Times New Roman" w:hAnsi="Times New Roman" w:cs="Times New Roman"/>
          <w:sz w:val="24"/>
          <w:szCs w:val="24"/>
        </w:rPr>
      </w:pPr>
      <w:r w:rsidRPr="3D45D796">
        <w:rPr>
          <w:rFonts w:ascii="Times New Roman" w:hAnsi="Times New Roman" w:cs="Times New Roman"/>
          <w:sz w:val="24"/>
          <w:szCs w:val="24"/>
        </w:rPr>
        <w:t xml:space="preserve">2) vältimatu arstiabi andmine koos selleks </w:t>
      </w:r>
      <w:commentRangeStart w:id="211"/>
      <w:r w:rsidRPr="3D45D796">
        <w:rPr>
          <w:rFonts w:ascii="Times New Roman" w:hAnsi="Times New Roman" w:cs="Times New Roman"/>
          <w:sz w:val="24"/>
          <w:szCs w:val="24"/>
        </w:rPr>
        <w:t xml:space="preserve">hädavajaliku </w:t>
      </w:r>
      <w:commentRangeEnd w:id="211"/>
      <w:r>
        <w:commentReference w:id="211"/>
      </w:r>
      <w:r w:rsidRPr="3D45D796">
        <w:rPr>
          <w:rFonts w:ascii="Times New Roman" w:hAnsi="Times New Roman" w:cs="Times New Roman"/>
          <w:sz w:val="24"/>
          <w:szCs w:val="24"/>
        </w:rPr>
        <w:t>tõlketeenusega;</w:t>
      </w:r>
    </w:p>
    <w:p w14:paraId="68ABDC9F" w14:textId="77777777" w:rsidR="00473A5D" w:rsidRPr="001E23F0" w:rsidRDefault="00473A5D" w:rsidP="00473A5D">
      <w:pPr>
        <w:jc w:val="both"/>
        <w:rPr>
          <w:rFonts w:ascii="Times New Roman" w:hAnsi="Times New Roman" w:cs="Times New Roman"/>
          <w:sz w:val="24"/>
          <w:szCs w:val="24"/>
        </w:rPr>
      </w:pPr>
      <w:r w:rsidRPr="001E23F0">
        <w:rPr>
          <w:rFonts w:ascii="Times New Roman" w:hAnsi="Times New Roman" w:cs="Times New Roman"/>
          <w:sz w:val="24"/>
          <w:szCs w:val="24"/>
        </w:rPr>
        <w:t>3) toitlustamine;</w:t>
      </w:r>
    </w:p>
    <w:p w14:paraId="229F3FA6" w14:textId="78F6D4C4" w:rsidR="00473A5D" w:rsidRPr="001E23F0" w:rsidRDefault="00473A5D" w:rsidP="00473A5D">
      <w:pPr>
        <w:jc w:val="both"/>
        <w:rPr>
          <w:rFonts w:ascii="Times New Roman" w:hAnsi="Times New Roman" w:cs="Times New Roman"/>
          <w:sz w:val="24"/>
          <w:szCs w:val="24"/>
        </w:rPr>
      </w:pPr>
      <w:r w:rsidRPr="001E23F0">
        <w:rPr>
          <w:rFonts w:ascii="Times New Roman" w:hAnsi="Times New Roman" w:cs="Times New Roman"/>
          <w:sz w:val="24"/>
          <w:szCs w:val="24"/>
        </w:rPr>
        <w:t>4) informeerimine tema õigustest ja kohustustest;</w:t>
      </w:r>
    </w:p>
    <w:p w14:paraId="525976EE" w14:textId="77777777" w:rsidR="00473A5D" w:rsidRPr="001E23F0" w:rsidRDefault="00473A5D" w:rsidP="00473A5D">
      <w:pPr>
        <w:jc w:val="both"/>
        <w:rPr>
          <w:rFonts w:ascii="Times New Roman" w:hAnsi="Times New Roman" w:cs="Times New Roman"/>
          <w:sz w:val="24"/>
          <w:szCs w:val="24"/>
        </w:rPr>
      </w:pPr>
      <w:r>
        <w:rPr>
          <w:rFonts w:ascii="Times New Roman" w:hAnsi="Times New Roman" w:cs="Times New Roman"/>
          <w:sz w:val="24"/>
          <w:szCs w:val="24"/>
        </w:rPr>
        <w:t>5</w:t>
      </w:r>
      <w:r w:rsidRPr="001E23F0">
        <w:rPr>
          <w:rFonts w:ascii="Times New Roman" w:hAnsi="Times New Roman" w:cs="Times New Roman"/>
          <w:sz w:val="24"/>
          <w:szCs w:val="24"/>
        </w:rPr>
        <w:t xml:space="preserve">) vajaduse korral varustamine esmavajalike riietus- ja tarbeesemete ning isikliku hügieeni </w:t>
      </w:r>
    </w:p>
    <w:p w14:paraId="4D346812" w14:textId="77777777" w:rsidR="00473A5D" w:rsidRPr="001E23F0" w:rsidRDefault="00473A5D" w:rsidP="00473A5D">
      <w:pPr>
        <w:jc w:val="both"/>
        <w:rPr>
          <w:rFonts w:ascii="Times New Roman" w:hAnsi="Times New Roman" w:cs="Times New Roman"/>
          <w:sz w:val="24"/>
          <w:szCs w:val="24"/>
        </w:rPr>
      </w:pPr>
      <w:r w:rsidRPr="001E23F0">
        <w:rPr>
          <w:rFonts w:ascii="Times New Roman" w:hAnsi="Times New Roman" w:cs="Times New Roman"/>
          <w:sz w:val="24"/>
          <w:szCs w:val="24"/>
        </w:rPr>
        <w:t>vahenditega;</w:t>
      </w:r>
    </w:p>
    <w:p w14:paraId="6E894BAF" w14:textId="4A4691D7" w:rsidR="00473A5D" w:rsidRPr="001E23F0" w:rsidRDefault="00473A5D" w:rsidP="00473A5D">
      <w:pPr>
        <w:jc w:val="both"/>
        <w:rPr>
          <w:rFonts w:ascii="Times New Roman" w:hAnsi="Times New Roman" w:cs="Times New Roman"/>
          <w:sz w:val="24"/>
          <w:szCs w:val="24"/>
        </w:rPr>
      </w:pPr>
      <w:r>
        <w:rPr>
          <w:rFonts w:ascii="Times New Roman" w:hAnsi="Times New Roman" w:cs="Times New Roman"/>
          <w:sz w:val="24"/>
          <w:szCs w:val="24"/>
        </w:rPr>
        <w:t>6</w:t>
      </w:r>
      <w:r w:rsidRPr="001E23F0">
        <w:rPr>
          <w:rFonts w:ascii="Times New Roman" w:hAnsi="Times New Roman" w:cs="Times New Roman"/>
          <w:sz w:val="24"/>
          <w:szCs w:val="24"/>
        </w:rPr>
        <w:t xml:space="preserve">) </w:t>
      </w:r>
      <w:r>
        <w:rPr>
          <w:rFonts w:ascii="Times New Roman" w:hAnsi="Times New Roman" w:cs="Times New Roman"/>
          <w:sz w:val="24"/>
          <w:szCs w:val="24"/>
        </w:rPr>
        <w:t>ajutise kaitse alusel elamisloa taotleja</w:t>
      </w:r>
      <w:r w:rsidRPr="001E23F0">
        <w:rPr>
          <w:rFonts w:ascii="Times New Roman" w:hAnsi="Times New Roman" w:cs="Times New Roman"/>
          <w:sz w:val="24"/>
          <w:szCs w:val="24"/>
        </w:rPr>
        <w:t xml:space="preserve"> soovi korral suhtlemise ja kokkusaamiste võimaldamine ulatuses, mis on hädaolukorras võimalik;</w:t>
      </w:r>
    </w:p>
    <w:p w14:paraId="24296DEA" w14:textId="77777777" w:rsidR="00473A5D" w:rsidRDefault="00473A5D" w:rsidP="00473A5D">
      <w:pPr>
        <w:jc w:val="both"/>
        <w:rPr>
          <w:rFonts w:ascii="Times New Roman" w:hAnsi="Times New Roman" w:cs="Times New Roman"/>
          <w:sz w:val="24"/>
          <w:szCs w:val="24"/>
        </w:rPr>
      </w:pPr>
      <w:r>
        <w:rPr>
          <w:rFonts w:ascii="Times New Roman" w:hAnsi="Times New Roman" w:cs="Times New Roman"/>
          <w:sz w:val="24"/>
          <w:szCs w:val="24"/>
        </w:rPr>
        <w:t>7</w:t>
      </w:r>
      <w:r w:rsidRPr="001E23F0">
        <w:rPr>
          <w:rFonts w:ascii="Times New Roman" w:hAnsi="Times New Roman" w:cs="Times New Roman"/>
          <w:sz w:val="24"/>
          <w:szCs w:val="24"/>
        </w:rPr>
        <w:t>) riigi õigusabi</w:t>
      </w:r>
      <w:r>
        <w:rPr>
          <w:rFonts w:ascii="Times New Roman" w:hAnsi="Times New Roman" w:cs="Times New Roman"/>
          <w:sz w:val="24"/>
          <w:szCs w:val="24"/>
        </w:rPr>
        <w:t>;</w:t>
      </w:r>
    </w:p>
    <w:p w14:paraId="646A6EDD" w14:textId="1E225570" w:rsidR="00473A5D" w:rsidRPr="001E23F0" w:rsidRDefault="00473A5D" w:rsidP="00473A5D">
      <w:pPr>
        <w:jc w:val="both"/>
        <w:rPr>
          <w:rFonts w:ascii="Times New Roman" w:hAnsi="Times New Roman" w:cs="Times New Roman"/>
          <w:sz w:val="24"/>
          <w:szCs w:val="24"/>
        </w:rPr>
      </w:pPr>
      <w:r w:rsidRPr="3D45D796">
        <w:rPr>
          <w:rFonts w:ascii="Times New Roman" w:hAnsi="Times New Roman" w:cs="Times New Roman"/>
          <w:sz w:val="24"/>
          <w:szCs w:val="24"/>
        </w:rPr>
        <w:t xml:space="preserve">8) alaealisel ajutise kaitse alusel elamisloa taotlejal saada juurdepääs haridusele vastavalt käesolevas seaduses rahvusvahelise kaitse taotleja kohta sätestatule. </w:t>
      </w:r>
      <w:commentRangeEnd w:id="210"/>
      <w:r>
        <w:commentReference w:id="210"/>
      </w:r>
    </w:p>
    <w:p w14:paraId="297FF29B" w14:textId="77777777" w:rsidR="005514A4" w:rsidRPr="001E23F0" w:rsidRDefault="005514A4" w:rsidP="009679A8">
      <w:pPr>
        <w:rPr>
          <w:rFonts w:ascii="Times New Roman" w:hAnsi="Times New Roman" w:cs="Times New Roman"/>
          <w:b/>
          <w:bCs/>
          <w:sz w:val="24"/>
          <w:szCs w:val="24"/>
        </w:rPr>
      </w:pPr>
    </w:p>
    <w:p w14:paraId="461264BB" w14:textId="32E72609"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7</w:t>
      </w:r>
      <w:r w:rsidR="00106058">
        <w:rPr>
          <w:rFonts w:ascii="Times New Roman" w:hAnsi="Times New Roman" w:cs="Times New Roman"/>
          <w:b/>
          <w:bCs/>
          <w:sz w:val="24"/>
          <w:szCs w:val="24"/>
        </w:rPr>
        <w:t>0</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alusel</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taotleja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viibimine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kindlaks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määratud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kohas</w:t>
      </w:r>
    </w:p>
    <w:p w14:paraId="0F89EF70" w14:textId="77777777" w:rsidR="009679A8" w:rsidRPr="001E23F0" w:rsidRDefault="009679A8" w:rsidP="009679A8">
      <w:pPr>
        <w:jc w:val="both"/>
        <w:rPr>
          <w:rFonts w:ascii="Times New Roman" w:hAnsi="Times New Roman" w:cs="Times New Roman"/>
          <w:sz w:val="24"/>
          <w:szCs w:val="24"/>
        </w:rPr>
      </w:pPr>
    </w:p>
    <w:p w14:paraId="2F9C6109" w14:textId="3A4784D7" w:rsidR="009679A8" w:rsidRPr="001E23F0" w:rsidRDefault="00E51686" w:rsidP="009679A8">
      <w:pPr>
        <w:jc w:val="both"/>
        <w:rPr>
          <w:rFonts w:ascii="Times New Roman" w:hAnsi="Times New Roman" w:cs="Times New Roman"/>
          <w:sz w:val="24"/>
          <w:szCs w:val="24"/>
        </w:rPr>
      </w:pPr>
      <w:r w:rsidRPr="001E23F0">
        <w:rPr>
          <w:rFonts w:ascii="Times New Roman" w:hAnsi="Times New Roman" w:cs="Times New Roman"/>
          <w:sz w:val="24"/>
          <w:szCs w:val="24"/>
        </w:rPr>
        <w:lastRenderedPageBreak/>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5B4EFE" w:rsidRPr="001E23F0">
        <w:rPr>
          <w:rFonts w:ascii="Times New Roman" w:hAnsi="Times New Roman" w:cs="Times New Roman"/>
          <w:sz w:val="24"/>
          <w:szCs w:val="24"/>
        </w:rPr>
        <w:t xml:space="preserve">on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elama</w:t>
      </w:r>
      <w:r w:rsidR="002E2C10" w:rsidRPr="001E23F0">
        <w:rPr>
          <w:rFonts w:ascii="Times New Roman" w:hAnsi="Times New Roman" w:cs="Times New Roman"/>
          <w:sz w:val="24"/>
          <w:szCs w:val="24"/>
        </w:rPr>
        <w:t xml:space="preserve"> </w:t>
      </w:r>
      <w:r w:rsidR="009679A8" w:rsidRPr="001E23F0">
        <w:rPr>
          <w:rFonts w:ascii="Times New Roman" w:hAnsi="Times New Roman" w:cs="Times New Roman"/>
          <w:sz w:val="24"/>
          <w:szCs w:val="24"/>
        </w:rPr>
        <w:t>rahvusvahelise kaitse taotlejate majutuskeskuse</w:t>
      </w:r>
      <w:r w:rsidR="005D3176" w:rsidRPr="001E23F0">
        <w:rPr>
          <w:rFonts w:ascii="Times New Roman" w:hAnsi="Times New Roman" w:cs="Times New Roman"/>
          <w:sz w:val="24"/>
          <w:szCs w:val="24"/>
        </w:rPr>
        <w:t>s või muus temale määratud majutuskohas.</w:t>
      </w:r>
    </w:p>
    <w:p w14:paraId="32B82C02" w14:textId="77777777" w:rsidR="000C3B1C" w:rsidRPr="001E23F0" w:rsidRDefault="000C3B1C" w:rsidP="009679A8">
      <w:pPr>
        <w:jc w:val="both"/>
        <w:rPr>
          <w:rFonts w:ascii="Times New Roman" w:hAnsi="Times New Roman" w:cs="Times New Roman"/>
          <w:sz w:val="24"/>
          <w:szCs w:val="24"/>
        </w:rPr>
      </w:pPr>
    </w:p>
    <w:p w14:paraId="2F604BF1" w14:textId="68AAF45E" w:rsidR="00734D71" w:rsidRPr="001E23F0" w:rsidRDefault="000C3B1C" w:rsidP="00734D71">
      <w:pPr>
        <w:jc w:val="both"/>
        <w:rPr>
          <w:rFonts w:ascii="Times New Roman" w:hAnsi="Times New Roman" w:cs="Times New Roman"/>
          <w:sz w:val="24"/>
          <w:szCs w:val="24"/>
        </w:rPr>
      </w:pPr>
      <w:commentRangeStart w:id="212"/>
      <w:r w:rsidRPr="3D45D796">
        <w:rPr>
          <w:rFonts w:ascii="Times New Roman" w:hAnsi="Times New Roman" w:cs="Times New Roman"/>
          <w:sz w:val="24"/>
          <w:szCs w:val="24"/>
        </w:rPr>
        <w:t>(2)</w:t>
      </w:r>
      <w:r w:rsidR="00734D71" w:rsidRPr="3D45D796">
        <w:rPr>
          <w:rFonts w:ascii="Times New Roman" w:hAnsi="Times New Roman" w:cs="Times New Roman"/>
          <w:sz w:val="24"/>
          <w:szCs w:val="24"/>
        </w:rPr>
        <w:t xml:space="preserve"> Väljaspool majutuskohta võib ajutise kaitse alusel elamisloa taotleja elada Politsei- ja Piirivalveameti kirjalikul loal, kui taotleja majutamise ja ülalpidamise tagab Eestis seaduslikult elav isik või tal on piisavalt rahalisi vahendeid enda majutamise ja ülalpidamise tagamiseks. Politsei- ja Piirivalveamet hindab loa andmisel käesolevas seaduses sätestatud järelevalvemeetmete kohaldamise vajalikkust ja teavitab loa andmisest materiaalsete vastuvõtutingimuste osutajat.</w:t>
      </w:r>
      <w:commentRangeEnd w:id="212"/>
      <w:r>
        <w:commentReference w:id="212"/>
      </w:r>
    </w:p>
    <w:p w14:paraId="1A24394D" w14:textId="230CDA8F" w:rsidR="009679A8" w:rsidRPr="001E23F0" w:rsidRDefault="009679A8" w:rsidP="009679A8">
      <w:pPr>
        <w:jc w:val="both"/>
        <w:rPr>
          <w:rFonts w:ascii="Times New Roman" w:hAnsi="Times New Roman" w:cs="Times New Roman"/>
          <w:sz w:val="24"/>
          <w:szCs w:val="24"/>
        </w:rPr>
      </w:pPr>
    </w:p>
    <w:p w14:paraId="447D0541" w14:textId="2353EA0C" w:rsidR="00E51686" w:rsidRPr="001E23F0" w:rsidRDefault="00E51686" w:rsidP="009679A8">
      <w:pPr>
        <w:jc w:val="both"/>
        <w:rPr>
          <w:rFonts w:ascii="Times New Roman" w:hAnsi="Times New Roman" w:cs="Times New Roman"/>
          <w:sz w:val="24"/>
          <w:szCs w:val="24"/>
        </w:rPr>
      </w:pPr>
      <w:r w:rsidRPr="001E23F0">
        <w:rPr>
          <w:rFonts w:ascii="Times New Roman" w:hAnsi="Times New Roman" w:cs="Times New Roman"/>
          <w:sz w:val="24"/>
          <w:szCs w:val="24"/>
        </w:rPr>
        <w:t>(</w:t>
      </w:r>
      <w:r w:rsidR="00C264DC">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C264DC">
        <w:rPr>
          <w:rFonts w:ascii="Times New Roman" w:hAnsi="Times New Roman" w:cs="Times New Roman"/>
          <w:sz w:val="24"/>
          <w:szCs w:val="24"/>
        </w:rPr>
        <w:t>Politsei- ja Piirivalveamet</w:t>
      </w:r>
      <w:r w:rsidR="000C3B1C"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taotlejalt</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väljaspool</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majutuskohta</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elamise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ära,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ära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langenud.</w:t>
      </w:r>
    </w:p>
    <w:p w14:paraId="4A10F798" w14:textId="77777777" w:rsidR="005D3176" w:rsidRPr="001E23F0" w:rsidRDefault="005D3176" w:rsidP="009679A8">
      <w:pPr>
        <w:jc w:val="both"/>
        <w:rPr>
          <w:rFonts w:ascii="Times New Roman" w:hAnsi="Times New Roman" w:cs="Times New Roman"/>
          <w:sz w:val="24"/>
          <w:szCs w:val="24"/>
        </w:rPr>
      </w:pPr>
    </w:p>
    <w:p w14:paraId="4E8D5A47" w14:textId="3500F676" w:rsidR="0054091F" w:rsidRPr="001E23F0" w:rsidRDefault="0054091F" w:rsidP="009679A8">
      <w:pPr>
        <w:jc w:val="both"/>
        <w:rPr>
          <w:rFonts w:ascii="Times New Roman" w:hAnsi="Times New Roman" w:cs="Times New Roman"/>
          <w:sz w:val="24"/>
          <w:szCs w:val="24"/>
        </w:rPr>
      </w:pPr>
      <w:r w:rsidRPr="001E23F0">
        <w:rPr>
          <w:rFonts w:ascii="Times New Roman" w:hAnsi="Times New Roman" w:cs="Times New Roman"/>
          <w:sz w:val="24"/>
          <w:szCs w:val="24"/>
        </w:rPr>
        <w:t>(</w:t>
      </w:r>
      <w:r w:rsidR="00C264DC">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Majutuskohas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järgima</w:t>
      </w:r>
      <w:r w:rsidR="002E2C10" w:rsidRPr="001E23F0">
        <w:rPr>
          <w:rFonts w:ascii="Times New Roman" w:hAnsi="Times New Roman" w:cs="Times New Roman"/>
          <w:sz w:val="24"/>
          <w:szCs w:val="24"/>
        </w:rPr>
        <w:t xml:space="preserve"> </w:t>
      </w:r>
      <w:r w:rsidR="009679A8" w:rsidRPr="001E23F0">
        <w:rPr>
          <w:rFonts w:ascii="Times New Roman" w:hAnsi="Times New Roman" w:cs="Times New Roman"/>
          <w:sz w:val="24"/>
          <w:szCs w:val="24"/>
        </w:rPr>
        <w:t>rahvusvahelise kaitse taotlejate majutuskeskuse sisekorda</w:t>
      </w:r>
      <w:r w:rsidR="005D3176" w:rsidRPr="001E23F0">
        <w:rPr>
          <w:rFonts w:ascii="Times New Roman" w:hAnsi="Times New Roman" w:cs="Times New Roman"/>
          <w:sz w:val="24"/>
          <w:szCs w:val="24"/>
        </w:rPr>
        <w:t>.</w:t>
      </w:r>
    </w:p>
    <w:p w14:paraId="354637A2" w14:textId="77777777" w:rsidR="005D3176" w:rsidRPr="001E23F0" w:rsidRDefault="005D3176" w:rsidP="009679A8">
      <w:pPr>
        <w:jc w:val="both"/>
        <w:rPr>
          <w:rFonts w:ascii="Times New Roman" w:hAnsi="Times New Roman" w:cs="Times New Roman"/>
          <w:sz w:val="24"/>
          <w:szCs w:val="24"/>
        </w:rPr>
      </w:pPr>
    </w:p>
    <w:p w14:paraId="49E4094D" w14:textId="00FBD5DA" w:rsidR="005D3176" w:rsidRPr="001E23F0" w:rsidRDefault="00E51686" w:rsidP="009679A8">
      <w:pPr>
        <w:jc w:val="both"/>
        <w:rPr>
          <w:rFonts w:ascii="Times New Roman" w:hAnsi="Times New Roman" w:cs="Times New Roman"/>
          <w:sz w:val="24"/>
          <w:szCs w:val="24"/>
        </w:rPr>
      </w:pPr>
      <w:r w:rsidRPr="001E23F0">
        <w:rPr>
          <w:rFonts w:ascii="Times New Roman" w:hAnsi="Times New Roman" w:cs="Times New Roman"/>
          <w:sz w:val="24"/>
          <w:szCs w:val="24"/>
        </w:rPr>
        <w:t>(</w:t>
      </w:r>
      <w:r w:rsidR="00C264DC">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e</w:t>
      </w:r>
      <w:r w:rsidRPr="001E23F0">
        <w:rPr>
          <w:rFonts w:ascii="Times New Roman" w:hAnsi="Times New Roman" w:cs="Times New Roman"/>
          <w:sz w:val="24"/>
          <w:szCs w:val="24"/>
        </w:rPr>
        <w:t>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loal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juhtudel:</w:t>
      </w:r>
    </w:p>
    <w:p w14:paraId="567FF302" w14:textId="42DC9059" w:rsidR="009679A8" w:rsidRPr="001E23F0" w:rsidRDefault="00E51686" w:rsidP="009679A8">
      <w:pPr>
        <w:jc w:val="both"/>
        <w:rPr>
          <w:rFonts w:ascii="Times New Roman" w:hAnsi="Times New Roman" w:cs="Times New Roman"/>
          <w:sz w:val="24"/>
          <w:szCs w:val="24"/>
        </w:rPr>
      </w:pP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0054091F" w:rsidRPr="3D45D796">
        <w:rPr>
          <w:rFonts w:ascii="Times New Roman" w:hAnsi="Times New Roman" w:cs="Times New Roman"/>
          <w:sz w:val="24"/>
          <w:szCs w:val="24"/>
        </w:rPr>
        <w:t>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korduvalt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w:t>
      </w:r>
      <w:r w:rsidR="002E2C10" w:rsidRPr="3D45D796">
        <w:rPr>
          <w:rFonts w:ascii="Times New Roman" w:hAnsi="Times New Roman" w:cs="Times New Roman"/>
          <w:sz w:val="24"/>
          <w:szCs w:val="24"/>
        </w:rPr>
        <w:t xml:space="preserve"> </w:t>
      </w:r>
      <w:commentRangeStart w:id="213"/>
      <w:r w:rsidRPr="3D45D796">
        <w:rPr>
          <w:rFonts w:ascii="Times New Roman" w:hAnsi="Times New Roman" w:cs="Times New Roman"/>
          <w:sz w:val="24"/>
          <w:szCs w:val="24"/>
        </w:rPr>
        <w:t>tõsiselt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rikkunud</w:t>
      </w:r>
      <w:r w:rsidR="002E2C10" w:rsidRPr="3D45D796">
        <w:rPr>
          <w:rFonts w:ascii="Times New Roman" w:hAnsi="Times New Roman" w:cs="Times New Roman"/>
          <w:sz w:val="24"/>
          <w:szCs w:val="24"/>
        </w:rPr>
        <w:t xml:space="preserve"> </w:t>
      </w:r>
      <w:commentRangeEnd w:id="213"/>
      <w:r>
        <w:commentReference w:id="213"/>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taotlejate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majutuskeskuse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sisekor</w:t>
      </w:r>
      <w:r w:rsidR="00D949DF" w:rsidRPr="3D45D796">
        <w:rPr>
          <w:rFonts w:ascii="Times New Roman" w:hAnsi="Times New Roman" w:cs="Times New Roman"/>
          <w:sz w:val="24"/>
          <w:szCs w:val="24"/>
        </w:rPr>
        <w:t>da</w:t>
      </w:r>
      <w:r w:rsidRPr="3D45D796">
        <w:rPr>
          <w:rFonts w:ascii="Times New Roman" w:hAnsi="Times New Roman" w:cs="Times New Roman"/>
          <w:sz w:val="24"/>
          <w:szCs w:val="24"/>
        </w:rPr>
        <w:t>;</w:t>
      </w:r>
    </w:p>
    <w:p w14:paraId="5AF52BAF" w14:textId="77777777" w:rsidR="00C77973"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kinnipidamiskeskuses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vajalik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julgeoleku</w:t>
      </w:r>
      <w:r w:rsidR="002E2C10" w:rsidRPr="001E23F0">
        <w:rPr>
          <w:rFonts w:ascii="Times New Roman" w:hAnsi="Times New Roman" w:cs="Times New Roman"/>
          <w:sz w:val="24"/>
          <w:szCs w:val="24"/>
        </w:rPr>
        <w:t xml:space="preserve"> </w:t>
      </w:r>
      <w:r w:rsidR="00C77973"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huvides.</w:t>
      </w:r>
    </w:p>
    <w:p w14:paraId="03136BC2" w14:textId="0A99B843" w:rsidR="00B179CB" w:rsidRPr="001E23F0" w:rsidRDefault="00B179CB" w:rsidP="005D3176">
      <w:pPr>
        <w:jc w:val="both"/>
        <w:rPr>
          <w:rFonts w:ascii="Times New Roman" w:hAnsi="Times New Roman" w:cs="Times New Roman"/>
          <w:sz w:val="24"/>
          <w:szCs w:val="24"/>
        </w:rPr>
      </w:pPr>
    </w:p>
    <w:p w14:paraId="6A34BAA0" w14:textId="609A9F0A" w:rsidR="00B179CB" w:rsidRPr="001E23F0" w:rsidRDefault="00E51686" w:rsidP="006F0298">
      <w:pPr>
        <w:jc w:val="center"/>
        <w:rPr>
          <w:rFonts w:ascii="Times New Roman" w:hAnsi="Times New Roman" w:cs="Times New Roman"/>
          <w:b/>
          <w:bCs/>
          <w:sz w:val="24"/>
          <w:szCs w:val="24"/>
        </w:rPr>
      </w:pPr>
      <w:r w:rsidRPr="001E23F0">
        <w:rPr>
          <w:rFonts w:ascii="Times New Roman" w:hAnsi="Times New Roman" w:cs="Times New Roman"/>
          <w:b/>
          <w:bCs/>
          <w:sz w:val="24"/>
          <w:szCs w:val="24"/>
        </w:rPr>
        <w:t>4.</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5DF807EB" w14:textId="1B61336F" w:rsidR="00E51686" w:rsidRPr="001E23F0" w:rsidRDefault="00E51686" w:rsidP="006F0298">
      <w:pPr>
        <w:jc w:val="center"/>
        <w:rPr>
          <w:rFonts w:ascii="Times New Roman" w:hAnsi="Times New Roman" w:cs="Times New Roman"/>
          <w:b/>
          <w:bCs/>
          <w:sz w:val="24"/>
          <w:szCs w:val="24"/>
        </w:rPr>
      </w:pPr>
      <w:r w:rsidRPr="3D45D796">
        <w:rPr>
          <w:rFonts w:ascii="Times New Roman" w:hAnsi="Times New Roman" w:cs="Times New Roman"/>
          <w:b/>
          <w:bCs/>
          <w:sz w:val="24"/>
          <w:szCs w:val="24"/>
        </w:rPr>
        <w:t>Perekondade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taasühendamine,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üleviimine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teise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riiki,</w:t>
      </w:r>
      <w:r w:rsidR="002E2C10" w:rsidRPr="3D45D796">
        <w:rPr>
          <w:rFonts w:ascii="Times New Roman" w:hAnsi="Times New Roman" w:cs="Times New Roman"/>
          <w:b/>
          <w:bCs/>
          <w:sz w:val="24"/>
          <w:szCs w:val="24"/>
        </w:rPr>
        <w:t xml:space="preserve"> </w:t>
      </w:r>
      <w:commentRangeStart w:id="214"/>
      <w:r w:rsidRPr="3D45D796">
        <w:rPr>
          <w:rFonts w:ascii="Times New Roman" w:hAnsi="Times New Roman" w:cs="Times New Roman"/>
          <w:b/>
          <w:bCs/>
          <w:sz w:val="24"/>
          <w:szCs w:val="24"/>
        </w:rPr>
        <w:t>reisiluba</w:t>
      </w:r>
      <w:commentRangeEnd w:id="214"/>
      <w:r>
        <w:commentReference w:id="214"/>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ning</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tagasivõtmine</w:t>
      </w:r>
      <w:bookmarkStart w:id="215" w:name="jg9"/>
      <w:bookmarkEnd w:id="215"/>
    </w:p>
    <w:p w14:paraId="1AB85C91" w14:textId="77777777" w:rsidR="00B179CB" w:rsidRPr="001E23F0" w:rsidRDefault="00B179CB" w:rsidP="00E51686">
      <w:pPr>
        <w:rPr>
          <w:rFonts w:ascii="Times New Roman" w:hAnsi="Times New Roman" w:cs="Times New Roman"/>
          <w:b/>
          <w:bCs/>
          <w:sz w:val="24"/>
          <w:szCs w:val="24"/>
        </w:rPr>
      </w:pPr>
    </w:p>
    <w:p w14:paraId="0F54A3EE" w14:textId="1546D16E"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7</w:t>
      </w:r>
      <w:r w:rsidR="00106058">
        <w:rPr>
          <w:rFonts w:ascii="Times New Roman" w:hAnsi="Times New Roman" w:cs="Times New Roman"/>
          <w:b/>
          <w:bCs/>
          <w:sz w:val="24"/>
          <w:szCs w:val="24"/>
        </w:rPr>
        <w:t>1</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Perekondade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taasühendamine</w:t>
      </w:r>
    </w:p>
    <w:p w14:paraId="1E65D942" w14:textId="77777777" w:rsidR="00B179CB" w:rsidRPr="001E23F0" w:rsidRDefault="00B179CB" w:rsidP="00E51686">
      <w:pPr>
        <w:rPr>
          <w:rFonts w:ascii="Times New Roman" w:hAnsi="Times New Roman" w:cs="Times New Roman"/>
          <w:b/>
          <w:bCs/>
          <w:sz w:val="24"/>
          <w:szCs w:val="24"/>
        </w:rPr>
      </w:pPr>
    </w:p>
    <w:p w14:paraId="69D7B940" w14:textId="77777777" w:rsidR="005D3176" w:rsidRPr="001E23F0" w:rsidRDefault="00B179CB" w:rsidP="005D317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p>
    <w:p w14:paraId="70ADB821" w14:textId="4B28732F" w:rsidR="005D3176" w:rsidRPr="001E23F0" w:rsidRDefault="00B179CB" w:rsidP="005D317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abikaasa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registreeritud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elukaaslane;</w:t>
      </w:r>
    </w:p>
    <w:p w14:paraId="1057C5F4" w14:textId="26ABC901" w:rsidR="00B179CB" w:rsidRPr="001E23F0" w:rsidRDefault="00B179CB" w:rsidP="005D317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C560C2"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abikaasa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registreeritud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elukaaslase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vallaline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laps;</w:t>
      </w:r>
    </w:p>
    <w:p w14:paraId="1251CF6D" w14:textId="1AA8129F" w:rsidR="00B179CB" w:rsidRPr="001E23F0" w:rsidRDefault="00B179CB" w:rsidP="005D3176">
      <w:pPr>
        <w:jc w:val="both"/>
        <w:rPr>
          <w:rFonts w:ascii="Times New Roman" w:hAnsi="Times New Roman" w:cs="Times New Roman"/>
          <w:sz w:val="24"/>
          <w:szCs w:val="24"/>
        </w:rPr>
      </w:pPr>
      <w:r w:rsidRPr="3D45D796">
        <w:rPr>
          <w:rFonts w:ascii="Times New Roman" w:hAnsi="Times New Roman" w:cs="Times New Roman"/>
          <w:sz w:val="24"/>
          <w:szCs w:val="24"/>
        </w:rPr>
        <w:t>3)</w:t>
      </w:r>
      <w:r w:rsidR="005D3176" w:rsidRPr="3D45D796">
        <w:rPr>
          <w:rFonts w:ascii="Times New Roman" w:hAnsi="Times New Roman" w:cs="Times New Roman"/>
          <w:sz w:val="24"/>
          <w:szCs w:val="24"/>
        </w:rPr>
        <w:t xml:space="preserve"> </w:t>
      </w:r>
      <w:ins w:id="216" w:author="Autor">
        <w:r w:rsidR="25144DE9" w:rsidRPr="3D45D796">
          <w:rPr>
            <w:rFonts w:ascii="Times New Roman" w:hAnsi="Times New Roman" w:cs="Times New Roman"/>
            <w:sz w:val="24"/>
            <w:szCs w:val="24"/>
          </w:rPr>
          <w:t xml:space="preserve">käesoleva lõike </w:t>
        </w:r>
      </w:ins>
      <w:r w:rsidRPr="3D45D796">
        <w:rPr>
          <w:rFonts w:ascii="Times New Roman" w:hAnsi="Times New Roman" w:cs="Times New Roman"/>
          <w:sz w:val="24"/>
          <w:szCs w:val="24"/>
        </w:rPr>
        <w:t>punktides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nimetamata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lähisugulane,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päritoluriigis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temaga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koos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temast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sõltuv.</w:t>
      </w:r>
    </w:p>
    <w:p w14:paraId="678F3B66" w14:textId="77777777" w:rsidR="00B179CB" w:rsidRPr="001E23F0" w:rsidRDefault="00B179CB" w:rsidP="005D3176">
      <w:pPr>
        <w:jc w:val="both"/>
        <w:rPr>
          <w:rFonts w:ascii="Times New Roman" w:hAnsi="Times New Roman" w:cs="Times New Roman"/>
          <w:sz w:val="24"/>
          <w:szCs w:val="24"/>
        </w:rPr>
      </w:pPr>
    </w:p>
    <w:p w14:paraId="7CE697BC" w14:textId="446809E9" w:rsidR="00B179CB" w:rsidRPr="001E23F0" w:rsidRDefault="00B179CB" w:rsidP="005D3176">
      <w:pPr>
        <w:jc w:val="both"/>
        <w:rPr>
          <w:rFonts w:ascii="Times New Roman" w:hAnsi="Times New Roman" w:cs="Times New Roman"/>
          <w:sz w:val="24"/>
          <w:szCs w:val="24"/>
        </w:rPr>
      </w:pPr>
      <w:commentRangeStart w:id="217"/>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käsitle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alaealise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ajutise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abikaasat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perekonnaliikmena,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abielu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ilmselgelt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vastuolus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avaliku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korraga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õiguse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oluliste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põhimõtetega.</w:t>
      </w:r>
    </w:p>
    <w:p w14:paraId="355805C7" w14:textId="77777777" w:rsidR="00B179CB" w:rsidRPr="001E23F0" w:rsidRDefault="00B179CB" w:rsidP="005D3176">
      <w:pPr>
        <w:jc w:val="both"/>
        <w:rPr>
          <w:rFonts w:ascii="Times New Roman" w:hAnsi="Times New Roman" w:cs="Times New Roman"/>
          <w:sz w:val="24"/>
          <w:szCs w:val="24"/>
        </w:rPr>
      </w:pPr>
    </w:p>
    <w:p w14:paraId="0CE26E26" w14:textId="294B1832" w:rsidR="00B179CB" w:rsidRPr="001E23F0" w:rsidRDefault="00B179CB" w:rsidP="005D3176">
      <w:pPr>
        <w:jc w:val="both"/>
        <w:rPr>
          <w:rFonts w:ascii="Times New Roman" w:hAnsi="Times New Roman" w:cs="Times New Roman"/>
          <w:sz w:val="24"/>
          <w:szCs w:val="24"/>
        </w:rPr>
      </w:pPr>
      <w:r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Perekonnaliikmeid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käsitatakse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perekonnana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juhul,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perekond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olemas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enne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Eestisse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saabumist.</w:t>
      </w:r>
      <w:commentRangeEnd w:id="217"/>
      <w:r>
        <w:commentReference w:id="217"/>
      </w:r>
    </w:p>
    <w:p w14:paraId="2CA1EA24" w14:textId="77777777" w:rsidR="005D3176" w:rsidRPr="001E23F0" w:rsidRDefault="005D3176" w:rsidP="005D3176">
      <w:pPr>
        <w:jc w:val="both"/>
        <w:rPr>
          <w:rFonts w:ascii="Times New Roman" w:hAnsi="Times New Roman" w:cs="Times New Roman"/>
          <w:sz w:val="24"/>
          <w:szCs w:val="24"/>
        </w:rPr>
      </w:pPr>
    </w:p>
    <w:p w14:paraId="18EBCEE9" w14:textId="77777777" w:rsidR="005D317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w:t>
      </w:r>
      <w:r w:rsidR="005D3176" w:rsidRPr="001E23F0">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perekondade,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lahutati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massilise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sisserände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taasühendamise,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lähtudes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järgmistest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asjaoludest:</w:t>
      </w:r>
    </w:p>
    <w:p w14:paraId="2BFE7DE2" w14:textId="77777777" w:rsidR="005D317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erinevates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lõike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punktides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taasühendamisel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nende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tahtega;</w:t>
      </w:r>
    </w:p>
    <w:p w14:paraId="32774A54" w14:textId="2A56E351" w:rsidR="005D317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erinevates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võidakse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lõike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punktis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taasühendada,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üksikjuhtumi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konkreetseid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asjaolusid;</w:t>
      </w:r>
    </w:p>
    <w:p w14:paraId="5793D070" w14:textId="77777777" w:rsidR="005D317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lõike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punktis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perekonnaliige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nendel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ühineda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p>
    <w:p w14:paraId="43FB3674" w14:textId="77777777" w:rsidR="005D317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lastRenderedPageBreak/>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lõike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punktis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perekonnaliige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võidakse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taasühendada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üksikjuhtumi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konkreetseid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asjaolusid.</w:t>
      </w:r>
    </w:p>
    <w:p w14:paraId="137E3EAF" w14:textId="77777777" w:rsidR="005D3176" w:rsidRPr="001E23F0" w:rsidRDefault="005D3176" w:rsidP="005D3176">
      <w:pPr>
        <w:jc w:val="both"/>
        <w:rPr>
          <w:rFonts w:ascii="Times New Roman" w:hAnsi="Times New Roman" w:cs="Times New Roman"/>
          <w:sz w:val="24"/>
          <w:szCs w:val="24"/>
        </w:rPr>
      </w:pPr>
    </w:p>
    <w:p w14:paraId="4F35AC03" w14:textId="7024847A" w:rsidR="00E5168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Perekondade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taasühendamisel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eelkõige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huvidega.</w:t>
      </w:r>
    </w:p>
    <w:p w14:paraId="073F1D9E" w14:textId="77777777" w:rsidR="005D3176" w:rsidRPr="001E23F0" w:rsidRDefault="005D3176" w:rsidP="005D3176">
      <w:pPr>
        <w:jc w:val="both"/>
        <w:rPr>
          <w:rFonts w:ascii="Times New Roman" w:hAnsi="Times New Roman" w:cs="Times New Roman"/>
          <w:sz w:val="24"/>
          <w:szCs w:val="24"/>
        </w:rPr>
      </w:pPr>
    </w:p>
    <w:p w14:paraId="5914BD8A" w14:textId="6D378D92" w:rsidR="00E5168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Perekondade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taasühendamisest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14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teatavaks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kaebuse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vaidemenetluse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49628AA2" w14:textId="77777777" w:rsidR="005D3176" w:rsidRPr="001E23F0" w:rsidRDefault="005D3176" w:rsidP="005D3176">
      <w:pPr>
        <w:jc w:val="both"/>
        <w:rPr>
          <w:rFonts w:ascii="Times New Roman" w:hAnsi="Times New Roman" w:cs="Times New Roman"/>
          <w:sz w:val="24"/>
          <w:szCs w:val="24"/>
        </w:rPr>
      </w:pPr>
    </w:p>
    <w:p w14:paraId="0BB837CB" w14:textId="532DD1E2" w:rsidR="00E51686" w:rsidRPr="001E23F0" w:rsidRDefault="00E51686" w:rsidP="005D3176">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7</w:t>
      </w:r>
      <w:r w:rsidR="00106058">
        <w:rPr>
          <w:rFonts w:ascii="Times New Roman" w:hAnsi="Times New Roman" w:cs="Times New Roman"/>
          <w:b/>
          <w:bCs/>
          <w:sz w:val="24"/>
          <w:szCs w:val="24"/>
        </w:rPr>
        <w:t>2</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Üleviimine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teise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riiki</w:t>
      </w:r>
    </w:p>
    <w:p w14:paraId="1E882626" w14:textId="77777777" w:rsidR="006A0616" w:rsidRPr="001E23F0" w:rsidRDefault="006A0616" w:rsidP="005D3176">
      <w:pPr>
        <w:jc w:val="both"/>
        <w:rPr>
          <w:rFonts w:ascii="Times New Roman" w:hAnsi="Times New Roman" w:cs="Times New Roman"/>
          <w:b/>
          <w:bCs/>
          <w:sz w:val="24"/>
          <w:szCs w:val="24"/>
        </w:rPr>
      </w:pPr>
    </w:p>
    <w:p w14:paraId="34774E67" w14:textId="27855C16" w:rsidR="005216C6" w:rsidRPr="001E23F0" w:rsidRDefault="00E51686" w:rsidP="005D3176">
      <w:pPr>
        <w:jc w:val="both"/>
        <w:rPr>
          <w:rFonts w:ascii="Times New Roman" w:hAnsi="Times New Roman" w:cs="Times New Roman"/>
          <w:sz w:val="24"/>
          <w:szCs w:val="24"/>
        </w:rPr>
      </w:pPr>
      <w:commentRangeStart w:id="218"/>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bookmarkStart w:id="219" w:name="_Hlk198554281"/>
      <w:r w:rsidRPr="3D45D796">
        <w:rPr>
          <w:rFonts w:ascii="Times New Roman" w:hAnsi="Times New Roman" w:cs="Times New Roman"/>
          <w:sz w:val="24"/>
          <w:szCs w:val="24"/>
        </w:rPr>
        <w:t>ajutist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saav</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isik</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nõustub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üleviimisega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Liidu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liikmesriiki</w:t>
      </w:r>
      <w:r w:rsidR="00424E99" w:rsidRPr="3D45D796">
        <w:rPr>
          <w:rFonts w:ascii="Times New Roman" w:hAnsi="Times New Roman" w:cs="Times New Roman"/>
          <w:sz w:val="24"/>
          <w:szCs w:val="24"/>
        </w:rPr>
        <w:t xml:space="preserve"> perekondade taasühinemise eesmärgil</w:t>
      </w:r>
      <w:bookmarkEnd w:id="219"/>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tehakse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tema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üleviimiseks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selle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liikmesriigiga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koostööd.</w:t>
      </w:r>
      <w:commentRangeEnd w:id="218"/>
      <w:r>
        <w:commentReference w:id="218"/>
      </w:r>
    </w:p>
    <w:p w14:paraId="1D02D4D8" w14:textId="77777777" w:rsidR="005216C6" w:rsidRPr="001E23F0" w:rsidRDefault="005216C6" w:rsidP="005D3176">
      <w:pPr>
        <w:jc w:val="both"/>
        <w:rPr>
          <w:rFonts w:ascii="Times New Roman" w:hAnsi="Times New Roman" w:cs="Times New Roman"/>
          <w:sz w:val="24"/>
          <w:szCs w:val="24"/>
        </w:rPr>
      </w:pPr>
    </w:p>
    <w:p w14:paraId="1F69796E" w14:textId="60078EEC" w:rsidR="00E5168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Komisjoni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ÜRO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Ülemvoliniku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Ametit.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võimalustest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üleviidav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võtta.</w:t>
      </w:r>
    </w:p>
    <w:p w14:paraId="532ABF40" w14:textId="77777777" w:rsidR="005D3176" w:rsidRPr="001E23F0" w:rsidRDefault="005D3176" w:rsidP="005D3176">
      <w:pPr>
        <w:jc w:val="both"/>
        <w:rPr>
          <w:rFonts w:ascii="Times New Roman" w:hAnsi="Times New Roman" w:cs="Times New Roman"/>
          <w:sz w:val="24"/>
          <w:szCs w:val="24"/>
        </w:rPr>
      </w:pPr>
    </w:p>
    <w:p w14:paraId="0A902844" w14:textId="383C80AD" w:rsidR="005216C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w:t>
      </w:r>
      <w:r w:rsidR="008703BE">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üleviimisel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p>
    <w:p w14:paraId="568E1798" w14:textId="77777777" w:rsidR="006A0616" w:rsidRPr="001E23F0" w:rsidRDefault="006A0616" w:rsidP="005D3176">
      <w:pPr>
        <w:jc w:val="both"/>
        <w:rPr>
          <w:rFonts w:ascii="Times New Roman" w:hAnsi="Times New Roman" w:cs="Times New Roman"/>
          <w:sz w:val="24"/>
          <w:szCs w:val="24"/>
        </w:rPr>
      </w:pPr>
    </w:p>
    <w:p w14:paraId="16576E9F" w14:textId="0421330F" w:rsidR="00E51686" w:rsidRPr="001E23F0" w:rsidRDefault="006A0616" w:rsidP="005D3176">
      <w:pPr>
        <w:jc w:val="both"/>
        <w:rPr>
          <w:rFonts w:ascii="Times New Roman" w:hAnsi="Times New Roman" w:cs="Times New Roman"/>
          <w:sz w:val="24"/>
          <w:szCs w:val="24"/>
        </w:rPr>
      </w:pPr>
      <w:r w:rsidRPr="001E23F0">
        <w:rPr>
          <w:rFonts w:ascii="Times New Roman" w:hAnsi="Times New Roman" w:cs="Times New Roman"/>
          <w:sz w:val="24"/>
          <w:szCs w:val="24"/>
        </w:rPr>
        <w:t>(</w:t>
      </w:r>
      <w:r w:rsidR="009C690A">
        <w:rPr>
          <w:rFonts w:ascii="Times New Roman" w:hAnsi="Times New Roman" w:cs="Times New Roman"/>
          <w:sz w:val="24"/>
          <w:szCs w:val="24"/>
        </w:rPr>
        <w:t>4</w:t>
      </w:r>
      <w:r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viiakse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Eestist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liikmesriiki,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reisiloa.</w:t>
      </w:r>
    </w:p>
    <w:p w14:paraId="5C5C5A95" w14:textId="77777777" w:rsidR="005216C6" w:rsidRPr="001E23F0" w:rsidRDefault="005216C6" w:rsidP="005D3176">
      <w:pPr>
        <w:jc w:val="both"/>
        <w:rPr>
          <w:rFonts w:ascii="Times New Roman" w:hAnsi="Times New Roman" w:cs="Times New Roman"/>
          <w:sz w:val="24"/>
          <w:szCs w:val="24"/>
        </w:rPr>
      </w:pPr>
    </w:p>
    <w:p w14:paraId="0CCA58A1" w14:textId="4729E79F" w:rsidR="00E51686" w:rsidRPr="001E23F0" w:rsidRDefault="00E51686" w:rsidP="005D3176">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7</w:t>
      </w:r>
      <w:r w:rsidR="00106058">
        <w:rPr>
          <w:rFonts w:ascii="Times New Roman" w:hAnsi="Times New Roman" w:cs="Times New Roman"/>
          <w:b/>
          <w:bCs/>
          <w:sz w:val="24"/>
          <w:szCs w:val="24"/>
        </w:rPr>
        <w:t>3</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Tagasivõtmine</w:t>
      </w:r>
    </w:p>
    <w:p w14:paraId="24E80258" w14:textId="77777777" w:rsidR="005216C6" w:rsidRPr="001E23F0" w:rsidRDefault="005216C6" w:rsidP="005D3176">
      <w:pPr>
        <w:jc w:val="both"/>
        <w:rPr>
          <w:rFonts w:ascii="Times New Roman" w:hAnsi="Times New Roman" w:cs="Times New Roman"/>
          <w:b/>
          <w:bCs/>
          <w:sz w:val="24"/>
          <w:szCs w:val="24"/>
        </w:rPr>
      </w:pPr>
    </w:p>
    <w:p w14:paraId="49B6C585" w14:textId="0B414534" w:rsidR="00E5168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välislepingus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teisiti,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ebaseaduslikult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ebaseaduslikult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sisenenud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p>
    <w:p w14:paraId="0CD81038" w14:textId="77777777" w:rsidR="005216C6" w:rsidRPr="001E23F0" w:rsidRDefault="005216C6" w:rsidP="005D3176">
      <w:pPr>
        <w:jc w:val="both"/>
        <w:rPr>
          <w:rFonts w:ascii="Times New Roman" w:hAnsi="Times New Roman" w:cs="Times New Roman"/>
          <w:sz w:val="24"/>
          <w:szCs w:val="24"/>
        </w:rPr>
      </w:pPr>
    </w:p>
    <w:p w14:paraId="5221494A" w14:textId="77777777" w:rsidR="005216C6" w:rsidRPr="001E23F0" w:rsidRDefault="00E51686" w:rsidP="005216C6">
      <w:pPr>
        <w:jc w:val="center"/>
        <w:rPr>
          <w:rFonts w:ascii="Times New Roman" w:hAnsi="Times New Roman" w:cs="Times New Roman"/>
          <w:b/>
          <w:bCs/>
          <w:sz w:val="24"/>
          <w:szCs w:val="24"/>
        </w:rPr>
      </w:pPr>
      <w:r w:rsidRPr="001E23F0">
        <w:rPr>
          <w:rFonts w:ascii="Times New Roman" w:hAnsi="Times New Roman" w:cs="Times New Roman"/>
          <w:b/>
          <w:bCs/>
          <w:sz w:val="24"/>
          <w:szCs w:val="24"/>
        </w:rPr>
        <w:t>5.</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03C45F87" w14:textId="1D43EE7F" w:rsidR="00E51686" w:rsidRPr="001E23F0" w:rsidRDefault="00E51686" w:rsidP="005216C6">
      <w:pPr>
        <w:jc w:val="center"/>
        <w:rPr>
          <w:rFonts w:ascii="Times New Roman" w:hAnsi="Times New Roman" w:cs="Times New Roman"/>
          <w:b/>
          <w:bCs/>
          <w:sz w:val="24"/>
          <w:szCs w:val="24"/>
        </w:rPr>
      </w:pPr>
      <w:r w:rsidRPr="3D45D796">
        <w:rPr>
          <w:rFonts w:ascii="Times New Roman" w:hAnsi="Times New Roman" w:cs="Times New Roman"/>
          <w:b/>
          <w:bCs/>
          <w:sz w:val="24"/>
          <w:szCs w:val="24"/>
        </w:rPr>
        <w:t>Ajutine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kaitse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ja</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rahvusvahelise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kaitse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menetlus</w:t>
      </w:r>
    </w:p>
    <w:p w14:paraId="07931F99" w14:textId="77777777" w:rsidR="005216C6" w:rsidRPr="001E23F0" w:rsidRDefault="005216C6" w:rsidP="005216C6">
      <w:pPr>
        <w:jc w:val="center"/>
        <w:rPr>
          <w:rFonts w:ascii="Times New Roman" w:hAnsi="Times New Roman" w:cs="Times New Roman"/>
          <w:b/>
          <w:bCs/>
          <w:sz w:val="24"/>
          <w:szCs w:val="24"/>
        </w:rPr>
      </w:pPr>
    </w:p>
    <w:p w14:paraId="1F917A36" w14:textId="5E275A49" w:rsidR="00E51686" w:rsidRPr="001E23F0" w:rsidRDefault="00E51686" w:rsidP="005D3176">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7</w:t>
      </w:r>
      <w:r w:rsidR="00106058">
        <w:rPr>
          <w:rFonts w:ascii="Times New Roman" w:hAnsi="Times New Roman" w:cs="Times New Roman"/>
          <w:b/>
          <w:bCs/>
          <w:sz w:val="24"/>
          <w:szCs w:val="24"/>
        </w:rPr>
        <w:t>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menetlus</w:t>
      </w:r>
    </w:p>
    <w:p w14:paraId="6FD7E5B9" w14:textId="77777777" w:rsidR="005216C6" w:rsidRPr="001E23F0" w:rsidRDefault="005216C6" w:rsidP="005D3176">
      <w:pPr>
        <w:jc w:val="both"/>
        <w:rPr>
          <w:rFonts w:ascii="Times New Roman" w:hAnsi="Times New Roman" w:cs="Times New Roman"/>
          <w:b/>
          <w:bCs/>
          <w:sz w:val="24"/>
          <w:szCs w:val="24"/>
        </w:rPr>
      </w:pPr>
    </w:p>
    <w:p w14:paraId="2B0A3DFD" w14:textId="4B573CFE" w:rsidR="00E5168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igal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p>
    <w:p w14:paraId="14368CCA" w14:textId="77777777" w:rsidR="005216C6" w:rsidRPr="001E23F0" w:rsidRDefault="005216C6" w:rsidP="005D3176">
      <w:pPr>
        <w:jc w:val="both"/>
        <w:rPr>
          <w:rFonts w:ascii="Times New Roman" w:hAnsi="Times New Roman" w:cs="Times New Roman"/>
          <w:sz w:val="24"/>
          <w:szCs w:val="24"/>
        </w:rPr>
      </w:pPr>
    </w:p>
    <w:p w14:paraId="42F8DA9E" w14:textId="55662F3B" w:rsidR="00E5168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võetakse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jätkatakse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kolm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jätkamist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lõpetatakse.</w:t>
      </w:r>
    </w:p>
    <w:p w14:paraId="7630C668" w14:textId="77777777" w:rsidR="005216C6" w:rsidRPr="001E23F0" w:rsidRDefault="005216C6" w:rsidP="005D3176">
      <w:pPr>
        <w:jc w:val="both"/>
        <w:rPr>
          <w:rFonts w:ascii="Times New Roman" w:hAnsi="Times New Roman" w:cs="Times New Roman"/>
          <w:sz w:val="24"/>
          <w:szCs w:val="24"/>
        </w:rPr>
      </w:pPr>
    </w:p>
    <w:p w14:paraId="5FE7B2B8" w14:textId="2D8C0CF5" w:rsidR="00E5168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võidakse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mõjuv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põhjus.</w:t>
      </w:r>
    </w:p>
    <w:p w14:paraId="37F33156" w14:textId="77777777" w:rsidR="005216C6" w:rsidRPr="001E23F0" w:rsidRDefault="005216C6" w:rsidP="005D3176">
      <w:pPr>
        <w:jc w:val="both"/>
        <w:rPr>
          <w:rFonts w:ascii="Times New Roman" w:hAnsi="Times New Roman" w:cs="Times New Roman"/>
          <w:sz w:val="24"/>
          <w:szCs w:val="24"/>
        </w:rPr>
      </w:pPr>
    </w:p>
    <w:p w14:paraId="56C01615" w14:textId="77CE0E01" w:rsidR="00E5168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peatükis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olenemata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sätestatut</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p>
    <w:p w14:paraId="4C8AC554" w14:textId="77777777" w:rsidR="005216C6" w:rsidRPr="001E23F0" w:rsidRDefault="005216C6" w:rsidP="005D3176">
      <w:pPr>
        <w:jc w:val="both"/>
        <w:rPr>
          <w:rFonts w:ascii="Times New Roman" w:hAnsi="Times New Roman" w:cs="Times New Roman"/>
          <w:sz w:val="24"/>
          <w:szCs w:val="24"/>
        </w:rPr>
      </w:pPr>
    </w:p>
    <w:p w14:paraId="221C0A48" w14:textId="23C263FD" w:rsidR="00E51686" w:rsidRPr="001E23F0" w:rsidRDefault="00E51686" w:rsidP="005D3176">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p>
    <w:p w14:paraId="413E3327" w14:textId="77777777" w:rsidR="005216C6" w:rsidRPr="001E23F0" w:rsidRDefault="005216C6" w:rsidP="005D3176">
      <w:pPr>
        <w:jc w:val="both"/>
        <w:rPr>
          <w:rFonts w:ascii="Times New Roman" w:hAnsi="Times New Roman" w:cs="Times New Roman"/>
          <w:sz w:val="24"/>
          <w:szCs w:val="24"/>
        </w:rPr>
      </w:pPr>
    </w:p>
    <w:p w14:paraId="5A8FD36B" w14:textId="759733B5" w:rsidR="00725469" w:rsidRPr="001E23F0" w:rsidRDefault="00E51686" w:rsidP="00725469">
      <w:pPr>
        <w:jc w:val="center"/>
        <w:rPr>
          <w:rFonts w:ascii="Times New Roman" w:hAnsi="Times New Roman" w:cs="Times New Roman"/>
          <w:b/>
          <w:bCs/>
          <w:sz w:val="24"/>
          <w:szCs w:val="24"/>
        </w:rPr>
      </w:pPr>
      <w:r w:rsidRPr="001E23F0">
        <w:rPr>
          <w:rFonts w:ascii="Times New Roman" w:hAnsi="Times New Roman" w:cs="Times New Roman"/>
          <w:b/>
          <w:bCs/>
          <w:sz w:val="24"/>
          <w:szCs w:val="24"/>
        </w:rPr>
        <w:t>6.</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28C34027" w14:textId="6C464490" w:rsidR="00E51686" w:rsidRPr="001E23F0" w:rsidRDefault="00E51686" w:rsidP="006F0298">
      <w:pPr>
        <w:jc w:val="center"/>
        <w:rPr>
          <w:rFonts w:ascii="Times New Roman" w:hAnsi="Times New Roman" w:cs="Times New Roman"/>
          <w:b/>
          <w:bCs/>
          <w:sz w:val="24"/>
          <w:szCs w:val="24"/>
        </w:rPr>
      </w:pPr>
      <w:r w:rsidRPr="3D45D796">
        <w:rPr>
          <w:rFonts w:ascii="Times New Roman" w:hAnsi="Times New Roman" w:cs="Times New Roman"/>
          <w:b/>
          <w:bCs/>
          <w:sz w:val="24"/>
          <w:szCs w:val="24"/>
        </w:rPr>
        <w:t>Ajutise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kaitse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lõppemine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ja</w:t>
      </w:r>
      <w:r w:rsidR="002E2C10" w:rsidRPr="3D45D796">
        <w:rPr>
          <w:rFonts w:ascii="Times New Roman" w:hAnsi="Times New Roman" w:cs="Times New Roman"/>
          <w:b/>
          <w:bCs/>
          <w:sz w:val="24"/>
          <w:szCs w:val="24"/>
        </w:rPr>
        <w:t xml:space="preserve"> </w:t>
      </w:r>
      <w:commentRangeStart w:id="220"/>
      <w:r w:rsidRPr="3D45D796">
        <w:rPr>
          <w:rFonts w:ascii="Times New Roman" w:hAnsi="Times New Roman" w:cs="Times New Roman"/>
          <w:b/>
          <w:bCs/>
          <w:sz w:val="24"/>
          <w:szCs w:val="24"/>
        </w:rPr>
        <w:t>tagasipöördumine</w:t>
      </w:r>
      <w:bookmarkStart w:id="221" w:name="jg11"/>
      <w:bookmarkEnd w:id="221"/>
      <w:commentRangeEnd w:id="220"/>
      <w:r>
        <w:commentReference w:id="220"/>
      </w:r>
    </w:p>
    <w:p w14:paraId="1905AE10" w14:textId="77777777" w:rsidR="00725469" w:rsidRPr="001E23F0" w:rsidRDefault="00725469" w:rsidP="00E51686">
      <w:pPr>
        <w:rPr>
          <w:rFonts w:ascii="Times New Roman" w:hAnsi="Times New Roman" w:cs="Times New Roman"/>
          <w:b/>
          <w:bCs/>
          <w:sz w:val="24"/>
          <w:szCs w:val="24"/>
        </w:rPr>
      </w:pPr>
    </w:p>
    <w:p w14:paraId="6580E365" w14:textId="1B60439B" w:rsidR="00E51686" w:rsidRPr="001E23F0" w:rsidRDefault="00E51686" w:rsidP="005216C6">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7</w:t>
      </w:r>
      <w:r w:rsidR="00106058">
        <w:rPr>
          <w:rFonts w:ascii="Times New Roman" w:hAnsi="Times New Roman" w:cs="Times New Roman"/>
          <w:b/>
          <w:bCs/>
          <w:sz w:val="24"/>
          <w:szCs w:val="24"/>
        </w:rPr>
        <w:t>5</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lõppemine</w:t>
      </w:r>
    </w:p>
    <w:p w14:paraId="6ABAFF26" w14:textId="77777777" w:rsidR="005216C6" w:rsidRPr="001E23F0" w:rsidRDefault="005216C6" w:rsidP="005216C6">
      <w:pPr>
        <w:jc w:val="both"/>
        <w:rPr>
          <w:rFonts w:ascii="Times New Roman" w:hAnsi="Times New Roman" w:cs="Times New Roman"/>
          <w:b/>
          <w:bCs/>
          <w:sz w:val="24"/>
          <w:szCs w:val="24"/>
        </w:rPr>
      </w:pPr>
    </w:p>
    <w:p w14:paraId="4E77D539" w14:textId="77777777"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lõpeb:</w:t>
      </w:r>
    </w:p>
    <w:p w14:paraId="54BEC612" w14:textId="77777777"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maksimaalse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kaitsetähtaja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p>
    <w:p w14:paraId="1CA0819F" w14:textId="20862178" w:rsidR="00E5168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tahes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vastavalt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otsusele.</w:t>
      </w:r>
    </w:p>
    <w:p w14:paraId="59727911" w14:textId="77777777" w:rsidR="005216C6" w:rsidRPr="001E23F0" w:rsidRDefault="005216C6" w:rsidP="005216C6">
      <w:pPr>
        <w:jc w:val="both"/>
        <w:rPr>
          <w:rFonts w:ascii="Times New Roman" w:hAnsi="Times New Roman" w:cs="Times New Roman"/>
          <w:sz w:val="24"/>
          <w:szCs w:val="24"/>
        </w:rPr>
      </w:pPr>
    </w:p>
    <w:p w14:paraId="549961C4" w14:textId="28177351" w:rsidR="00E5168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lõpevad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suhtes.</w:t>
      </w:r>
    </w:p>
    <w:p w14:paraId="3E7DF46F" w14:textId="77777777" w:rsidR="005216C6" w:rsidRPr="001E23F0" w:rsidRDefault="005216C6" w:rsidP="005216C6">
      <w:pPr>
        <w:jc w:val="both"/>
        <w:rPr>
          <w:rFonts w:ascii="Times New Roman" w:hAnsi="Times New Roman" w:cs="Times New Roman"/>
          <w:sz w:val="24"/>
          <w:szCs w:val="24"/>
        </w:rPr>
      </w:pPr>
    </w:p>
    <w:p w14:paraId="1B486E1A" w14:textId="179B5E50" w:rsidR="00E51686" w:rsidRPr="001E23F0" w:rsidRDefault="00E51686" w:rsidP="005216C6">
      <w:pPr>
        <w:jc w:val="both"/>
        <w:rPr>
          <w:rFonts w:ascii="Times New Roman" w:hAnsi="Times New Roman" w:cs="Times New Roman"/>
          <w:sz w:val="24"/>
          <w:szCs w:val="24"/>
        </w:rPr>
      </w:pPr>
      <w:commentRangeStart w:id="222"/>
      <w:r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Ajutise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lõppedes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tunnistab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kehtetuks.</w:t>
      </w:r>
      <w:commentRangeEnd w:id="222"/>
      <w:r>
        <w:commentReference w:id="222"/>
      </w:r>
    </w:p>
    <w:p w14:paraId="70BAEB99" w14:textId="77777777" w:rsidR="005216C6" w:rsidRPr="001E23F0" w:rsidRDefault="005216C6" w:rsidP="005216C6">
      <w:pPr>
        <w:jc w:val="both"/>
        <w:rPr>
          <w:rFonts w:ascii="Times New Roman" w:hAnsi="Times New Roman" w:cs="Times New Roman"/>
          <w:sz w:val="24"/>
          <w:szCs w:val="24"/>
        </w:rPr>
      </w:pPr>
    </w:p>
    <w:p w14:paraId="44B4A360" w14:textId="59F2FEDF" w:rsidR="00E51686" w:rsidRPr="001E23F0" w:rsidRDefault="00E51686" w:rsidP="005216C6">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7</w:t>
      </w:r>
      <w:r w:rsidR="00106058">
        <w:rPr>
          <w:rFonts w:ascii="Times New Roman" w:hAnsi="Times New Roman" w:cs="Times New Roman"/>
          <w:b/>
          <w:bCs/>
          <w:sz w:val="24"/>
          <w:szCs w:val="24"/>
        </w:rPr>
        <w:t>6</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Välismaalase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Eestis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viibimine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pärast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lõppemist</w:t>
      </w:r>
    </w:p>
    <w:p w14:paraId="2151B335" w14:textId="77777777" w:rsidR="005216C6" w:rsidRPr="001E23F0" w:rsidRDefault="005216C6" w:rsidP="005216C6">
      <w:pPr>
        <w:jc w:val="both"/>
        <w:rPr>
          <w:rFonts w:ascii="Times New Roman" w:hAnsi="Times New Roman" w:cs="Times New Roman"/>
          <w:sz w:val="24"/>
          <w:szCs w:val="24"/>
        </w:rPr>
      </w:pPr>
    </w:p>
    <w:p w14:paraId="6FFAA56E" w14:textId="77777777"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seaduslik</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läbivaatamise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p>
    <w:p w14:paraId="686BCEF7" w14:textId="77777777" w:rsidR="005216C6" w:rsidRPr="001E23F0" w:rsidRDefault="005216C6" w:rsidP="005216C6">
      <w:pPr>
        <w:jc w:val="both"/>
        <w:rPr>
          <w:rFonts w:ascii="Times New Roman" w:hAnsi="Times New Roman" w:cs="Times New Roman"/>
          <w:sz w:val="24"/>
          <w:szCs w:val="24"/>
        </w:rPr>
      </w:pPr>
    </w:p>
    <w:p w14:paraId="6E3FA393" w14:textId="28469A9E"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hiljemalt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kolm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enne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lõppemist.</w:t>
      </w:r>
    </w:p>
    <w:p w14:paraId="51C57706" w14:textId="77777777" w:rsidR="005216C6" w:rsidRPr="001E23F0" w:rsidRDefault="005216C6" w:rsidP="005216C6">
      <w:pPr>
        <w:jc w:val="both"/>
        <w:rPr>
          <w:rFonts w:ascii="Times New Roman" w:hAnsi="Times New Roman" w:cs="Times New Roman"/>
          <w:sz w:val="24"/>
          <w:szCs w:val="24"/>
        </w:rPr>
      </w:pPr>
    </w:p>
    <w:p w14:paraId="1E41ED91" w14:textId="064B9B6C" w:rsidR="00E5168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B179CB" w:rsidRPr="001E23F0">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B179CB" w:rsidRPr="001E23F0">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tagasisaatmise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edasilükkamise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w:t>
      </w:r>
    </w:p>
    <w:p w14:paraId="62A30A78" w14:textId="77777777" w:rsidR="005216C6" w:rsidRPr="001E23F0" w:rsidRDefault="005216C6" w:rsidP="005216C6">
      <w:pPr>
        <w:jc w:val="both"/>
        <w:rPr>
          <w:rFonts w:ascii="Times New Roman" w:hAnsi="Times New Roman" w:cs="Times New Roman"/>
          <w:sz w:val="24"/>
          <w:szCs w:val="24"/>
        </w:rPr>
      </w:pPr>
    </w:p>
    <w:p w14:paraId="62439D2E" w14:textId="61349AA2" w:rsidR="00E51686" w:rsidRPr="001E23F0" w:rsidRDefault="00E51686" w:rsidP="005216C6">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7</w:t>
      </w:r>
      <w:r w:rsidR="00106058">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Tagasisaatmise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edasilükkamine</w:t>
      </w:r>
    </w:p>
    <w:p w14:paraId="50620548" w14:textId="77777777" w:rsidR="005216C6" w:rsidRPr="001E23F0" w:rsidRDefault="005216C6" w:rsidP="005216C6">
      <w:pPr>
        <w:jc w:val="both"/>
        <w:rPr>
          <w:rFonts w:ascii="Times New Roman" w:hAnsi="Times New Roman" w:cs="Times New Roman"/>
          <w:b/>
          <w:bCs/>
          <w:sz w:val="24"/>
          <w:szCs w:val="24"/>
        </w:rPr>
      </w:pPr>
    </w:p>
    <w:p w14:paraId="3CF9F8DA" w14:textId="77777777"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lükatakse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tagasisaatmine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p>
    <w:p w14:paraId="46D2CD1F" w14:textId="77777777"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humaansed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põhjused;</w:t>
      </w:r>
    </w:p>
    <w:p w14:paraId="67B3A272" w14:textId="77777777"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terviseseisund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reisida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tagasisaatmine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põhjustaks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tõsiseid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tagajärgi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tervisele</w:t>
      </w:r>
      <w:r w:rsidR="005216C6" w:rsidRPr="001E23F0">
        <w:rPr>
          <w:rFonts w:ascii="Times New Roman" w:hAnsi="Times New Roman" w:cs="Times New Roman"/>
          <w:sz w:val="24"/>
          <w:szCs w:val="24"/>
        </w:rPr>
        <w:t>.</w:t>
      </w:r>
    </w:p>
    <w:p w14:paraId="2DB00922" w14:textId="77777777" w:rsidR="005216C6" w:rsidRPr="001E23F0" w:rsidRDefault="005216C6" w:rsidP="005216C6">
      <w:pPr>
        <w:jc w:val="both"/>
        <w:rPr>
          <w:rFonts w:ascii="Times New Roman" w:hAnsi="Times New Roman" w:cs="Times New Roman"/>
          <w:sz w:val="24"/>
          <w:szCs w:val="24"/>
        </w:rPr>
      </w:pPr>
    </w:p>
    <w:p w14:paraId="1598115A" w14:textId="555B2E59" w:rsidR="00E51686"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(2) Pärast ajutise kaitse lõppemist võidakse välismaalase tagasisaatmine edasi lükata kuni välismaalase, tema abikaasa või registreeritud elukaaslase alaealise lapse kooliaasta lõppemiseni.</w:t>
      </w:r>
      <w:r w:rsidR="00E51686" w:rsidRPr="00BC16BD">
        <w:rPr>
          <w:rFonts w:ascii="Times New Roman" w:hAnsi="Times New Roman" w:cs="Times New Roman"/>
        </w:rPr>
        <w:br/>
      </w:r>
    </w:p>
    <w:p w14:paraId="463B8E43" w14:textId="004C4041" w:rsidR="003148B1" w:rsidRPr="001E23F0" w:rsidRDefault="005216C6" w:rsidP="003148B1">
      <w:pPr>
        <w:jc w:val="center"/>
        <w:rPr>
          <w:rFonts w:ascii="Times New Roman" w:hAnsi="Times New Roman" w:cs="Times New Roman"/>
          <w:b/>
          <w:bCs/>
          <w:sz w:val="24"/>
          <w:szCs w:val="24"/>
        </w:rPr>
      </w:pPr>
      <w:r w:rsidRPr="001E23F0">
        <w:rPr>
          <w:rFonts w:ascii="Times New Roman" w:hAnsi="Times New Roman" w:cs="Times New Roman"/>
          <w:b/>
          <w:bCs/>
          <w:sz w:val="24"/>
          <w:szCs w:val="24"/>
        </w:rPr>
        <w:t>6</w:t>
      </w:r>
      <w:r w:rsidR="00E5168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peatükk</w:t>
      </w:r>
    </w:p>
    <w:p w14:paraId="05DE72FB" w14:textId="2C3C92AF" w:rsidR="00E51686" w:rsidRPr="001E23F0" w:rsidRDefault="21F1A12B" w:rsidP="21F1A12B">
      <w:pPr>
        <w:jc w:val="center"/>
        <w:rPr>
          <w:rFonts w:ascii="Times New Roman" w:hAnsi="Times New Roman" w:cs="Times New Roman"/>
          <w:b/>
          <w:bCs/>
          <w:sz w:val="24"/>
          <w:szCs w:val="24"/>
        </w:rPr>
      </w:pPr>
      <w:r w:rsidRPr="3D45D796">
        <w:rPr>
          <w:rFonts w:ascii="Times New Roman" w:hAnsi="Times New Roman" w:cs="Times New Roman"/>
          <w:b/>
          <w:bCs/>
          <w:sz w:val="24"/>
          <w:szCs w:val="24"/>
        </w:rPr>
        <w:t xml:space="preserve">RAHVUSVAHELISE KAITSE SAAJA JA AJUTISE KAITSE ALUSEL ELAMISLOA SAANUD VÄLISMAALASE </w:t>
      </w:r>
      <w:commentRangeStart w:id="223"/>
      <w:r w:rsidRPr="3D45D796">
        <w:rPr>
          <w:rFonts w:ascii="Times New Roman" w:hAnsi="Times New Roman" w:cs="Times New Roman"/>
          <w:b/>
          <w:bCs/>
          <w:sz w:val="24"/>
          <w:szCs w:val="24"/>
        </w:rPr>
        <w:t>SOTSIAALSED</w:t>
      </w:r>
      <w:commentRangeEnd w:id="223"/>
      <w:r>
        <w:commentReference w:id="223"/>
      </w:r>
      <w:r w:rsidRPr="3D45D796">
        <w:rPr>
          <w:rFonts w:ascii="Times New Roman" w:hAnsi="Times New Roman" w:cs="Times New Roman"/>
          <w:b/>
          <w:bCs/>
          <w:sz w:val="24"/>
          <w:szCs w:val="24"/>
        </w:rPr>
        <w:t xml:space="preserve"> ÕIGUSED JA KOHUSTUSED </w:t>
      </w:r>
      <w:r>
        <w:br/>
      </w:r>
    </w:p>
    <w:p w14:paraId="41EDAD06" w14:textId="2AD40CEE" w:rsidR="00E51686" w:rsidRPr="001E23F0" w:rsidRDefault="00E51686" w:rsidP="00E5168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sidRPr="001E23F0">
        <w:rPr>
          <w:rFonts w:ascii="Times New Roman" w:hAnsi="Times New Roman" w:cs="Times New Roman"/>
          <w:b/>
          <w:bCs/>
          <w:sz w:val="24"/>
          <w:szCs w:val="24"/>
        </w:rPr>
        <w:t>7</w:t>
      </w:r>
      <w:r w:rsidR="00106058">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Vastuvõtmise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korraldamine</w:t>
      </w:r>
    </w:p>
    <w:p w14:paraId="0B7DCF2A" w14:textId="77777777" w:rsidR="005216C6" w:rsidRPr="001E23F0" w:rsidRDefault="005216C6" w:rsidP="00E51686">
      <w:pPr>
        <w:rPr>
          <w:rFonts w:ascii="Times New Roman" w:hAnsi="Times New Roman" w:cs="Times New Roman"/>
          <w:b/>
          <w:bCs/>
          <w:sz w:val="24"/>
          <w:szCs w:val="24"/>
        </w:rPr>
      </w:pPr>
    </w:p>
    <w:p w14:paraId="7F8DF4F5" w14:textId="755F3727"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E63CE1" w:rsidRPr="001E23F0">
        <w:rPr>
          <w:rFonts w:ascii="Times New Roman" w:hAnsi="Times New Roman" w:cs="Times New Roman"/>
          <w:sz w:val="24"/>
          <w:szCs w:val="24"/>
        </w:rPr>
        <w:t xml:space="preserve"> ja ajutise kaitse alusel elamisloa saanud välismaalane (edaspidi käesolevas peatükis </w:t>
      </w:r>
      <w:r w:rsidR="00E63CE1" w:rsidRPr="001E23F0">
        <w:rPr>
          <w:rFonts w:ascii="Times New Roman" w:hAnsi="Times New Roman" w:cs="Times New Roman"/>
          <w:i/>
          <w:iCs/>
          <w:sz w:val="24"/>
          <w:szCs w:val="24"/>
        </w:rPr>
        <w:t>kaitse saaja</w:t>
      </w:r>
      <w:r w:rsidR="00E63CE1"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majutuskohas</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üksusesse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asumiseni.</w:t>
      </w:r>
    </w:p>
    <w:p w14:paraId="5E2BA34F" w14:textId="77777777" w:rsidR="005216C6" w:rsidRPr="001E23F0" w:rsidRDefault="005216C6" w:rsidP="005216C6">
      <w:pPr>
        <w:jc w:val="both"/>
        <w:rPr>
          <w:rFonts w:ascii="Times New Roman" w:hAnsi="Times New Roman" w:cs="Times New Roman"/>
          <w:sz w:val="24"/>
          <w:szCs w:val="24"/>
        </w:rPr>
      </w:pPr>
    </w:p>
    <w:p w14:paraId="0C33D981" w14:textId="486B07D7" w:rsidR="005216C6" w:rsidRPr="001E23F0" w:rsidRDefault="00E51686" w:rsidP="005216C6">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Sotsiaalkindlustusamet</w:t>
      </w:r>
      <w:r w:rsidR="002E2C10" w:rsidRPr="3D45D796">
        <w:rPr>
          <w:rFonts w:ascii="Times New Roman" w:hAnsi="Times New Roman" w:cs="Times New Roman"/>
          <w:sz w:val="24"/>
          <w:szCs w:val="24"/>
        </w:rPr>
        <w:t xml:space="preserve"> </w:t>
      </w:r>
      <w:r w:rsidR="00AA6F60" w:rsidRPr="3D45D796">
        <w:rPr>
          <w:rFonts w:ascii="Times New Roman" w:hAnsi="Times New Roman" w:cs="Times New Roman"/>
          <w:sz w:val="24"/>
          <w:szCs w:val="24"/>
        </w:rPr>
        <w:t>toetab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saaja</w:t>
      </w:r>
      <w:r w:rsidR="00AA6F60" w:rsidRPr="3D45D796">
        <w:rPr>
          <w:rFonts w:ascii="Times New Roman" w:hAnsi="Times New Roman" w:cs="Times New Roman"/>
          <w:sz w:val="24"/>
          <w:szCs w:val="24"/>
        </w:rPr>
        <w:t xml:space="preserve"> lahkumist rahvusvahelise kaitse taotlejate majutuskeskusest ning</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asumis</w:t>
      </w:r>
      <w:r w:rsidR="00AA6F60" w:rsidRPr="3D45D796">
        <w:rPr>
          <w:rFonts w:ascii="Times New Roman" w:hAnsi="Times New Roman" w:cs="Times New Roman"/>
          <w:sz w:val="24"/>
          <w:szCs w:val="24"/>
        </w:rPr>
        <w:t>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kohaliku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omavalitsuse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üksusesse,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arvestades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terviseseisundit,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sugulaste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hõimlaste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elukohta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muid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tähtsust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omavaid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asjaolusid</w:t>
      </w:r>
      <w:r w:rsidR="00AA6F60" w:rsidRPr="3D45D796">
        <w:rPr>
          <w:rFonts w:ascii="Times New Roman" w:hAnsi="Times New Roman" w:cs="Times New Roman"/>
          <w:sz w:val="24"/>
          <w:szCs w:val="24"/>
        </w:rPr>
        <w:t>, sealhulgas</w:t>
      </w:r>
      <w:ins w:id="224" w:author="Autor">
        <w:r w:rsidR="7D5315ED" w:rsidRPr="3D45D796">
          <w:rPr>
            <w:rFonts w:ascii="Times New Roman" w:hAnsi="Times New Roman" w:cs="Times New Roman"/>
            <w:sz w:val="24"/>
            <w:szCs w:val="24"/>
          </w:rPr>
          <w:t xml:space="preserve"> </w:t>
        </w:r>
      </w:ins>
      <w:r w:rsidRPr="3D45D796">
        <w:rPr>
          <w:rFonts w:ascii="Times New Roman" w:hAnsi="Times New Roman" w:cs="Times New Roman"/>
          <w:sz w:val="24"/>
          <w:szCs w:val="24"/>
        </w:rPr>
        <w:t>töötamis-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elamisvõimalusi</w:t>
      </w:r>
      <w:r w:rsidR="00AA6F60" w:rsidRPr="3D45D796">
        <w:rPr>
          <w:rFonts w:ascii="Times New Roman" w:hAnsi="Times New Roman" w:cs="Times New Roman"/>
          <w:sz w:val="24"/>
          <w:szCs w:val="24"/>
        </w:rPr>
        <w:t>.</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saaja</w:t>
      </w:r>
      <w:r w:rsidR="002E2C10" w:rsidRPr="3D45D796">
        <w:rPr>
          <w:rFonts w:ascii="Times New Roman" w:hAnsi="Times New Roman" w:cs="Times New Roman"/>
          <w:sz w:val="24"/>
          <w:szCs w:val="24"/>
        </w:rPr>
        <w:t xml:space="preserve"> </w:t>
      </w:r>
      <w:r w:rsidR="00AA6F60" w:rsidRPr="3D45D796">
        <w:rPr>
          <w:rFonts w:ascii="Times New Roman" w:hAnsi="Times New Roman" w:cs="Times New Roman"/>
          <w:sz w:val="24"/>
          <w:szCs w:val="24"/>
        </w:rPr>
        <w:t>osaleb</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talle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sobiva</w:t>
      </w:r>
      <w:r w:rsidR="002E2C10" w:rsidRPr="3D45D796">
        <w:rPr>
          <w:rFonts w:ascii="Times New Roman" w:hAnsi="Times New Roman" w:cs="Times New Roman"/>
          <w:sz w:val="24"/>
          <w:szCs w:val="24"/>
        </w:rPr>
        <w:t xml:space="preserve"> </w:t>
      </w:r>
      <w:r w:rsidR="008648D9" w:rsidRPr="3D45D796">
        <w:rPr>
          <w:rFonts w:ascii="Times New Roman" w:hAnsi="Times New Roman" w:cs="Times New Roman"/>
          <w:sz w:val="24"/>
          <w:szCs w:val="24"/>
        </w:rPr>
        <w:t>elukoha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otsimisel.</w:t>
      </w:r>
    </w:p>
    <w:p w14:paraId="781F5810" w14:textId="77777777" w:rsidR="005216C6" w:rsidRPr="001E23F0" w:rsidRDefault="005216C6" w:rsidP="005216C6">
      <w:pPr>
        <w:jc w:val="both"/>
        <w:rPr>
          <w:rFonts w:ascii="Times New Roman" w:hAnsi="Times New Roman" w:cs="Times New Roman"/>
          <w:sz w:val="24"/>
          <w:szCs w:val="24"/>
        </w:rPr>
      </w:pPr>
    </w:p>
    <w:p w14:paraId="0B87C5DE" w14:textId="3FFC4914" w:rsidR="005216C6" w:rsidRPr="001E23F0" w:rsidRDefault="00E51686" w:rsidP="005216C6">
      <w:pPr>
        <w:jc w:val="both"/>
        <w:rPr>
          <w:rFonts w:ascii="Times New Roman" w:hAnsi="Times New Roman" w:cs="Times New Roman"/>
          <w:sz w:val="24"/>
          <w:szCs w:val="24"/>
        </w:rPr>
      </w:pPr>
      <w:bookmarkStart w:id="225" w:name="_Hlk197353898"/>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üksusesse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nelja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kaitse</w:t>
      </w:r>
      <w:r w:rsidR="00E63CE1" w:rsidRPr="001E23F0">
        <w:rPr>
          <w:rFonts w:ascii="Times New Roman" w:hAnsi="Times New Roman" w:cs="Times New Roman"/>
          <w:sz w:val="24"/>
          <w:szCs w:val="24"/>
        </w:rPr>
        <w:t xml:space="preserve"> või ajutise kaitse alusel elamisloa</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päevast</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p>
    <w:bookmarkEnd w:id="225"/>
    <w:p w14:paraId="3BE23C14" w14:textId="77777777" w:rsidR="005216C6" w:rsidRPr="001E23F0" w:rsidRDefault="005216C6" w:rsidP="005216C6">
      <w:pPr>
        <w:jc w:val="both"/>
        <w:rPr>
          <w:rFonts w:ascii="Times New Roman" w:hAnsi="Times New Roman" w:cs="Times New Roman"/>
          <w:sz w:val="24"/>
          <w:szCs w:val="24"/>
        </w:rPr>
      </w:pPr>
    </w:p>
    <w:p w14:paraId="1813EFE4" w14:textId="6DCD31B9"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008648D9">
        <w:rPr>
          <w:rFonts w:ascii="Times New Roman" w:hAnsi="Times New Roman" w:cs="Times New Roman"/>
          <w:sz w:val="24"/>
          <w:szCs w:val="24"/>
        </w:rPr>
        <w:t>Sotsiaalkindlustusamet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AA6F60">
        <w:rPr>
          <w:rFonts w:ascii="Times New Roman" w:hAnsi="Times New Roman" w:cs="Times New Roman"/>
          <w:sz w:val="24"/>
          <w:szCs w:val="24"/>
        </w:rPr>
        <w:t>lahkumise rahvusvahelise kaitse taotlejate majutuskeskusest</w:t>
      </w:r>
      <w:r w:rsidR="00AA6F6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osutab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kaasabi:</w:t>
      </w:r>
    </w:p>
    <w:p w14:paraId="2157DC86" w14:textId="77777777"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eluaseme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leidmisel;</w:t>
      </w:r>
    </w:p>
    <w:p w14:paraId="2647E559" w14:textId="5914B402" w:rsidR="005216C6" w:rsidRPr="001E23F0" w:rsidRDefault="00E51686" w:rsidP="005216C6">
      <w:pPr>
        <w:jc w:val="both"/>
        <w:rPr>
          <w:rFonts w:ascii="Times New Roman" w:hAnsi="Times New Roman" w:cs="Times New Roman"/>
          <w:sz w:val="24"/>
          <w:szCs w:val="24"/>
        </w:rPr>
      </w:pP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00AA6F60" w:rsidRPr="3D45D796">
        <w:rPr>
          <w:rFonts w:ascii="Times New Roman" w:hAnsi="Times New Roman" w:cs="Times New Roman"/>
          <w:sz w:val="24"/>
          <w:szCs w:val="24"/>
        </w:rPr>
        <w:t xml:space="preserve">tõlketeenuse </w:t>
      </w:r>
      <w:commentRangeStart w:id="226"/>
      <w:r w:rsidR="00AA6F60" w:rsidRPr="3D45D796">
        <w:rPr>
          <w:rFonts w:ascii="Times New Roman" w:hAnsi="Times New Roman" w:cs="Times New Roman"/>
          <w:sz w:val="24"/>
          <w:szCs w:val="24"/>
        </w:rPr>
        <w:t>võimaldamisel</w:t>
      </w:r>
      <w:r w:rsidRPr="3D45D796">
        <w:rPr>
          <w:rFonts w:ascii="Times New Roman" w:hAnsi="Times New Roman" w:cs="Times New Roman"/>
          <w:sz w:val="24"/>
          <w:szCs w:val="24"/>
        </w:rPr>
        <w:t>;</w:t>
      </w:r>
      <w:commentRangeEnd w:id="226"/>
      <w:r>
        <w:commentReference w:id="226"/>
      </w:r>
    </w:p>
    <w:p w14:paraId="3F90D019" w14:textId="11D3A5D0" w:rsidR="005216C6" w:rsidRPr="001E23F0" w:rsidRDefault="00121E76" w:rsidP="005216C6">
      <w:pPr>
        <w:jc w:val="both"/>
        <w:rPr>
          <w:rFonts w:ascii="Times New Roman" w:hAnsi="Times New Roman" w:cs="Times New Roman"/>
          <w:sz w:val="24"/>
          <w:szCs w:val="24"/>
        </w:rPr>
      </w:pPr>
      <w:r>
        <w:rPr>
          <w:rFonts w:ascii="Times New Roman" w:hAnsi="Times New Roman" w:cs="Times New Roman"/>
          <w:sz w:val="24"/>
          <w:szCs w:val="24"/>
        </w:rPr>
        <w:t>3</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teabe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saamisel;</w:t>
      </w:r>
    </w:p>
    <w:p w14:paraId="4AB04E7D" w14:textId="7F8CD415" w:rsidR="00E51686" w:rsidRPr="001E23F0" w:rsidRDefault="00121E76" w:rsidP="005216C6">
      <w:pPr>
        <w:jc w:val="both"/>
        <w:rPr>
          <w:rFonts w:ascii="Times New Roman" w:hAnsi="Times New Roman" w:cs="Times New Roman"/>
          <w:sz w:val="24"/>
          <w:szCs w:val="24"/>
        </w:rPr>
      </w:pPr>
      <w:r>
        <w:rPr>
          <w:rFonts w:ascii="Times New Roman" w:hAnsi="Times New Roman" w:cs="Times New Roman"/>
          <w:sz w:val="24"/>
          <w:szCs w:val="24"/>
        </w:rPr>
        <w:t>4</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muude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küsimuste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lahendamisel</w:t>
      </w:r>
      <w:r w:rsidR="00047B6F">
        <w:rPr>
          <w:rFonts w:ascii="Times New Roman" w:hAnsi="Times New Roman" w:cs="Times New Roman"/>
          <w:sz w:val="24"/>
          <w:szCs w:val="24"/>
        </w:rPr>
        <w:t xml:space="preserve"> ja teenustele suunamises</w:t>
      </w:r>
      <w:r w:rsidR="00E51686" w:rsidRPr="001E23F0">
        <w:rPr>
          <w:rFonts w:ascii="Times New Roman" w:hAnsi="Times New Roman" w:cs="Times New Roman"/>
          <w:sz w:val="24"/>
          <w:szCs w:val="24"/>
        </w:rPr>
        <w:t>.</w:t>
      </w:r>
    </w:p>
    <w:p w14:paraId="6A2FEA36" w14:textId="77777777" w:rsidR="005216C6" w:rsidRPr="001E23F0" w:rsidRDefault="005216C6" w:rsidP="005216C6">
      <w:pPr>
        <w:jc w:val="both"/>
        <w:rPr>
          <w:rFonts w:ascii="Times New Roman" w:hAnsi="Times New Roman" w:cs="Times New Roman"/>
          <w:sz w:val="24"/>
          <w:szCs w:val="24"/>
        </w:rPr>
      </w:pPr>
    </w:p>
    <w:p w14:paraId="30B0D28D" w14:textId="576C7E7F" w:rsidR="005216C6" w:rsidRPr="001E23F0" w:rsidRDefault="005216C6" w:rsidP="005216C6">
      <w:pPr>
        <w:jc w:val="both"/>
        <w:rPr>
          <w:rFonts w:ascii="Times New Roman" w:hAnsi="Times New Roman" w:cs="Times New Roman"/>
          <w:sz w:val="24"/>
          <w:szCs w:val="24"/>
        </w:rPr>
      </w:pPr>
      <w:commentRangeStart w:id="227"/>
      <w:r w:rsidRPr="3D45D796">
        <w:rPr>
          <w:rFonts w:ascii="Times New Roman" w:hAnsi="Times New Roman" w:cs="Times New Roman"/>
          <w:sz w:val="24"/>
          <w:szCs w:val="24"/>
        </w:rPr>
        <w:t xml:space="preserve">(5) </w:t>
      </w:r>
      <w:bookmarkStart w:id="228" w:name="_Hlk199411275"/>
      <w:r w:rsidRPr="3D45D796">
        <w:rPr>
          <w:rFonts w:ascii="Times New Roman" w:hAnsi="Times New Roman" w:cs="Times New Roman"/>
          <w:sz w:val="24"/>
          <w:szCs w:val="24"/>
        </w:rPr>
        <w:t>Sotsiaalkindlustusamet sõlmib kohaliku omavalitsuse üksusega või eraõigusliku juriidilise isikuga halduslepingu kaitse saaja vastuvõtmiseks ja talle käesoleva paragrahvi lõikes 4 loetletud teenuste osutamiseks.</w:t>
      </w:r>
      <w:bookmarkEnd w:id="228"/>
      <w:commentRangeEnd w:id="227"/>
      <w:r>
        <w:commentReference w:id="227"/>
      </w:r>
    </w:p>
    <w:p w14:paraId="2C9A2602" w14:textId="77777777" w:rsidR="005216C6" w:rsidRPr="001E23F0" w:rsidRDefault="005216C6" w:rsidP="005216C6">
      <w:pPr>
        <w:jc w:val="both"/>
        <w:rPr>
          <w:rFonts w:ascii="Times New Roman" w:hAnsi="Times New Roman" w:cs="Times New Roman"/>
          <w:sz w:val="24"/>
          <w:szCs w:val="24"/>
        </w:rPr>
      </w:pPr>
    </w:p>
    <w:p w14:paraId="4FCE7B02" w14:textId="499A1224"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w:t>
      </w:r>
      <w:r w:rsidR="005216C6" w:rsidRPr="001E23F0">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kandnud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üksusele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eraõiguslikule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juriidilisele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kaetakse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riigieelarvest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kulud:</w:t>
      </w:r>
    </w:p>
    <w:p w14:paraId="554F42EC" w14:textId="50983769"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1)</w:t>
      </w:r>
      <w:r w:rsidR="00E63CE1"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kasutusse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eluruumi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ühekordselt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sõlmitava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üürilepingu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sõlmimisega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kulud</w:t>
      </w:r>
      <w:r w:rsidR="00047B6F">
        <w:rPr>
          <w:rFonts w:ascii="Times New Roman" w:hAnsi="Times New Roman" w:cs="Times New Roman"/>
          <w:sz w:val="24"/>
          <w:szCs w:val="24"/>
        </w:rPr>
        <w:t xml:space="preserve"> esimese nelja kuu jooksul pärast kaitse saamist</w:t>
      </w:r>
      <w:r w:rsidRPr="001E23F0">
        <w:rPr>
          <w:rFonts w:ascii="Times New Roman" w:hAnsi="Times New Roman" w:cs="Times New Roman"/>
          <w:sz w:val="24"/>
          <w:szCs w:val="24"/>
        </w:rPr>
        <w:t>;</w:t>
      </w:r>
    </w:p>
    <w:p w14:paraId="31D9D51A" w14:textId="196980B2" w:rsidR="008460C6" w:rsidRPr="001E23F0" w:rsidRDefault="00047B6F" w:rsidP="005216C6">
      <w:pPr>
        <w:jc w:val="both"/>
        <w:rPr>
          <w:rFonts w:ascii="Times New Roman" w:hAnsi="Times New Roman" w:cs="Times New Roman"/>
          <w:sz w:val="24"/>
          <w:szCs w:val="24"/>
        </w:rPr>
      </w:pPr>
      <w:r>
        <w:rPr>
          <w:rFonts w:ascii="Times New Roman" w:hAnsi="Times New Roman" w:cs="Times New Roman"/>
          <w:sz w:val="24"/>
          <w:szCs w:val="24"/>
        </w:rPr>
        <w:t>2</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võimaldatava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tõlketeenuse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kulu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kahe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aasta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vältel.</w:t>
      </w:r>
    </w:p>
    <w:p w14:paraId="7BF972EC" w14:textId="0CD11C9E" w:rsidR="005216C6" w:rsidRPr="001E23F0" w:rsidRDefault="005216C6" w:rsidP="005216C6">
      <w:pPr>
        <w:jc w:val="both"/>
        <w:rPr>
          <w:rFonts w:ascii="Times New Roman" w:hAnsi="Times New Roman" w:cs="Times New Roman"/>
          <w:sz w:val="24"/>
          <w:szCs w:val="24"/>
        </w:rPr>
      </w:pPr>
    </w:p>
    <w:p w14:paraId="2765B444" w14:textId="7B242C18" w:rsidR="00E51686"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(7) Käesoleva paragrahvi lõikes 6 sätestatud kulude katmise perioodi võib pikendada kohaliku omavalitsuse üksuse või eraõigusliku juriidilise isiku põhjendatud taotluse alusel.</w:t>
      </w:r>
      <w:r w:rsidR="00E51686" w:rsidRPr="00BC16BD">
        <w:rPr>
          <w:rFonts w:ascii="Times New Roman" w:hAnsi="Times New Roman" w:cs="Times New Roman"/>
        </w:rPr>
        <w:br/>
      </w:r>
    </w:p>
    <w:p w14:paraId="58F4470F" w14:textId="4750271E" w:rsidR="00E63CE1"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w:t>
      </w:r>
      <w:r w:rsidR="005216C6" w:rsidRPr="001E23F0">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63CE1" w:rsidRPr="001E23F0">
        <w:rPr>
          <w:rFonts w:ascii="Times New Roman" w:hAnsi="Times New Roman" w:cs="Times New Roman"/>
          <w:sz w:val="24"/>
          <w:szCs w:val="24"/>
        </w:rPr>
        <w:t>K</w:t>
      </w:r>
      <w:r w:rsidRPr="001E23F0">
        <w:rPr>
          <w:rFonts w:ascii="Times New Roman" w:hAnsi="Times New Roman" w:cs="Times New Roman"/>
          <w:sz w:val="24"/>
          <w:szCs w:val="24"/>
        </w:rPr>
        <w:t>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asumast</w:t>
      </w:r>
      <w:r w:rsidR="00047B6F">
        <w:rPr>
          <w:rFonts w:ascii="Times New Roman" w:hAnsi="Times New Roman" w:cs="Times New Roman"/>
          <w:sz w:val="24"/>
          <w:szCs w:val="24"/>
        </w:rPr>
        <w:t xml:space="preserve"> </w:t>
      </w:r>
      <w:r w:rsidR="00AA6F60">
        <w:rPr>
          <w:rFonts w:ascii="Times New Roman" w:hAnsi="Times New Roman" w:cs="Times New Roman"/>
          <w:sz w:val="24"/>
          <w:szCs w:val="24"/>
        </w:rPr>
        <w:t xml:space="preserve">temale leitud </w:t>
      </w:r>
      <w:r w:rsidR="00047B6F">
        <w:rPr>
          <w:rFonts w:ascii="Times New Roman" w:hAnsi="Times New Roman" w:cs="Times New Roman"/>
          <w:sz w:val="24"/>
          <w:szCs w:val="24"/>
        </w:rPr>
        <w:t>elukohta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otsima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elukoha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kandma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kulud.</w:t>
      </w:r>
      <w:r w:rsidR="002E2C10" w:rsidRPr="001E23F0">
        <w:rPr>
          <w:rFonts w:ascii="Times New Roman" w:hAnsi="Times New Roman" w:cs="Times New Roman"/>
          <w:sz w:val="24"/>
          <w:szCs w:val="24"/>
        </w:rPr>
        <w:t xml:space="preserve"> </w:t>
      </w:r>
      <w:r w:rsidR="00E63CE1" w:rsidRPr="001E23F0">
        <w:rPr>
          <w:rFonts w:ascii="Times New Roman" w:hAnsi="Times New Roman" w:cs="Times New Roman"/>
          <w:sz w:val="24"/>
          <w:szCs w:val="24"/>
        </w:rPr>
        <w:t>K</w:t>
      </w:r>
      <w:r w:rsidRPr="001E23F0">
        <w:rPr>
          <w:rFonts w:ascii="Times New Roman" w:hAnsi="Times New Roman" w:cs="Times New Roman"/>
          <w:sz w:val="24"/>
          <w:szCs w:val="24"/>
        </w:rPr>
        <w:t>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majutuskeskuses</w:t>
      </w:r>
      <w:r w:rsidR="00047B6F">
        <w:rPr>
          <w:rFonts w:ascii="Times New Roman" w:hAnsi="Times New Roman" w:cs="Times New Roman"/>
          <w:sz w:val="24"/>
          <w:szCs w:val="24"/>
        </w:rPr>
        <w:t xml:space="preserve"> 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kahe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arvates</w:t>
      </w:r>
      <w:r w:rsidR="004C4B20">
        <w:rPr>
          <w:rFonts w:ascii="Times New Roman" w:hAnsi="Times New Roman" w:cs="Times New Roman"/>
          <w:sz w:val="24"/>
          <w:szCs w:val="24"/>
        </w:rPr>
        <w:t>, välja arvatud juhul kui kaitse saaja ei tegutse endale elukoha otsimisega.</w:t>
      </w:r>
    </w:p>
    <w:p w14:paraId="2010FE91" w14:textId="77777777" w:rsidR="004C4B20" w:rsidRDefault="004C4B20" w:rsidP="005216C6">
      <w:pPr>
        <w:jc w:val="both"/>
        <w:rPr>
          <w:rFonts w:ascii="Times New Roman" w:hAnsi="Times New Roman" w:cs="Times New Roman"/>
          <w:sz w:val="24"/>
          <w:szCs w:val="24"/>
        </w:rPr>
      </w:pPr>
    </w:p>
    <w:p w14:paraId="7C899DC5" w14:textId="1583F70D" w:rsidR="004C4B20" w:rsidRDefault="004C4B20" w:rsidP="004C4B20">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9</w:t>
      </w:r>
      <w:r w:rsidRPr="001E23F0">
        <w:rPr>
          <w:rFonts w:ascii="Times New Roman" w:hAnsi="Times New Roman" w:cs="Times New Roman"/>
          <w:sz w:val="24"/>
          <w:szCs w:val="24"/>
        </w:rPr>
        <w:t xml:space="preserve">) Kui </w:t>
      </w:r>
      <w:r>
        <w:rPr>
          <w:rFonts w:ascii="Times New Roman" w:hAnsi="Times New Roman" w:cs="Times New Roman"/>
          <w:sz w:val="24"/>
          <w:szCs w:val="24"/>
        </w:rPr>
        <w:t>kaitse saajal</w:t>
      </w:r>
      <w:r w:rsidRPr="001E23F0">
        <w:rPr>
          <w:rFonts w:ascii="Times New Roman" w:hAnsi="Times New Roman" w:cs="Times New Roman"/>
          <w:sz w:val="24"/>
          <w:szCs w:val="24"/>
        </w:rPr>
        <w:t xml:space="preserve"> oli ajal, kui ta kasutas käesoleva</w:t>
      </w:r>
      <w:r>
        <w:rPr>
          <w:rFonts w:ascii="Times New Roman" w:hAnsi="Times New Roman" w:cs="Times New Roman"/>
          <w:sz w:val="24"/>
          <w:szCs w:val="24"/>
        </w:rPr>
        <w:t xml:space="preserve"> paragrahvi lõikes 6 </w:t>
      </w:r>
      <w:r w:rsidRPr="001E23F0">
        <w:rPr>
          <w:rFonts w:ascii="Times New Roman" w:hAnsi="Times New Roman" w:cs="Times New Roman"/>
          <w:sz w:val="24"/>
          <w:szCs w:val="24"/>
        </w:rPr>
        <w:t>sätestatud abi, piisavalt rahalisi vahendeid nimetatud teenuste eest tasumiseks, on ta kohustatud vastavad kulutused hüvitama.</w:t>
      </w:r>
    </w:p>
    <w:p w14:paraId="1B3E0C17" w14:textId="77777777" w:rsidR="00FD3A57" w:rsidRPr="001E23F0" w:rsidRDefault="00FD3A57" w:rsidP="005216C6">
      <w:pPr>
        <w:jc w:val="both"/>
        <w:rPr>
          <w:rFonts w:ascii="Times New Roman" w:hAnsi="Times New Roman" w:cs="Times New Roman"/>
          <w:sz w:val="24"/>
          <w:szCs w:val="24"/>
        </w:rPr>
      </w:pPr>
    </w:p>
    <w:p w14:paraId="5429FE09" w14:textId="1146C341" w:rsidR="00E5168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06058">
        <w:rPr>
          <w:rFonts w:ascii="Times New Roman" w:hAnsi="Times New Roman" w:cs="Times New Roman"/>
          <w:b/>
          <w:bCs/>
          <w:sz w:val="24"/>
          <w:szCs w:val="24"/>
        </w:rPr>
        <w:t>79</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63CE1" w:rsidRPr="001E23F0">
        <w:rPr>
          <w:rFonts w:ascii="Times New Roman" w:hAnsi="Times New Roman" w:cs="Times New Roman"/>
          <w:b/>
          <w:bCs/>
          <w:sz w:val="24"/>
          <w:szCs w:val="24"/>
        </w:rPr>
        <w:t>K</w:t>
      </w:r>
      <w:r w:rsidRPr="001E23F0">
        <w:rPr>
          <w:rFonts w:ascii="Times New Roman" w:hAnsi="Times New Roman" w:cs="Times New Roman"/>
          <w:b/>
          <w:bCs/>
          <w:sz w:val="24"/>
          <w:szCs w:val="24"/>
        </w:rPr>
        <w:t>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saaja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kohaliku</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omavalitsuse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üksusesse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asumisel</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tekkinud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kulude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katmise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määrad</w:t>
      </w:r>
    </w:p>
    <w:p w14:paraId="428E41B0" w14:textId="77777777" w:rsidR="005216C6" w:rsidRPr="001E23F0" w:rsidRDefault="005216C6" w:rsidP="005216C6">
      <w:pPr>
        <w:jc w:val="both"/>
        <w:rPr>
          <w:rFonts w:ascii="Times New Roman" w:hAnsi="Times New Roman" w:cs="Times New Roman"/>
          <w:b/>
          <w:bCs/>
          <w:sz w:val="24"/>
          <w:szCs w:val="24"/>
        </w:rPr>
      </w:pPr>
    </w:p>
    <w:p w14:paraId="2C7B2251" w14:textId="3F4FB217" w:rsidR="005216C6" w:rsidRPr="001E23F0" w:rsidRDefault="00E63CE1" w:rsidP="005216C6">
      <w:pPr>
        <w:jc w:val="both"/>
        <w:rPr>
          <w:rFonts w:ascii="Times New Roman" w:hAnsi="Times New Roman" w:cs="Times New Roman"/>
          <w:sz w:val="24"/>
          <w:szCs w:val="24"/>
        </w:rPr>
      </w:pPr>
      <w:r w:rsidRPr="001E23F0">
        <w:rPr>
          <w:rFonts w:ascii="Times New Roman" w:hAnsi="Times New Roman" w:cs="Times New Roman"/>
          <w:sz w:val="24"/>
          <w:szCs w:val="24"/>
        </w:rPr>
        <w:t>K</w:t>
      </w:r>
      <w:r w:rsidR="00E51686" w:rsidRPr="001E23F0">
        <w:rPr>
          <w:rFonts w:ascii="Times New Roman" w:hAnsi="Times New Roman" w:cs="Times New Roman"/>
          <w:sz w:val="24"/>
          <w:szCs w:val="24"/>
        </w:rPr>
        <w:t>aitse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osutatud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teenuste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kulude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katmisel</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üksusele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eraõiguslikule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juriidilisele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isikule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lähtutakse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järgmistest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määradest:</w:t>
      </w:r>
    </w:p>
    <w:p w14:paraId="0BF9E13B" w14:textId="1294AB41" w:rsidR="005216C6" w:rsidRPr="001E23F0" w:rsidRDefault="00E51686" w:rsidP="005216C6">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eluruumi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ühekordselt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sõlmitava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üürilepingu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sõlmimisega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6</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toimetulekupiiri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määra</w:t>
      </w:r>
      <w:r w:rsidR="002E2C10" w:rsidRPr="001E23F0">
        <w:rPr>
          <w:rFonts w:ascii="Times New Roman" w:hAnsi="Times New Roman" w:cs="Times New Roman"/>
          <w:sz w:val="24"/>
          <w:szCs w:val="24"/>
        </w:rPr>
        <w:t xml:space="preserve"> </w:t>
      </w:r>
      <w:r w:rsidR="006F51A6">
        <w:rPr>
          <w:rFonts w:ascii="Times New Roman" w:hAnsi="Times New Roman" w:cs="Times New Roman"/>
          <w:sz w:val="24"/>
          <w:szCs w:val="24"/>
        </w:rPr>
        <w:t>leibkonna</w:t>
      </w:r>
      <w:r w:rsidR="006F51A6"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57B7837B" w14:textId="7CEECE7A" w:rsidR="005216C6" w:rsidRPr="001E23F0" w:rsidRDefault="006F51A6" w:rsidP="005216C6">
      <w:pPr>
        <w:jc w:val="both"/>
        <w:rPr>
          <w:rFonts w:ascii="Times New Roman" w:hAnsi="Times New Roman" w:cs="Times New Roman"/>
          <w:sz w:val="24"/>
          <w:szCs w:val="24"/>
        </w:rPr>
      </w:pPr>
      <w:r>
        <w:rPr>
          <w:rFonts w:ascii="Times New Roman" w:hAnsi="Times New Roman" w:cs="Times New Roman"/>
          <w:sz w:val="24"/>
          <w:szCs w:val="24"/>
        </w:rPr>
        <w:t>2</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tõlketeenuse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kulu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8</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toimetulekupiiri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määra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inimese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16</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toimetulekupiiri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määra</w:t>
      </w:r>
      <w:r w:rsidR="002E2C10" w:rsidRPr="001E23F0">
        <w:rPr>
          <w:rFonts w:ascii="Times New Roman" w:hAnsi="Times New Roman" w:cs="Times New Roman"/>
          <w:sz w:val="24"/>
          <w:szCs w:val="24"/>
        </w:rPr>
        <w:t xml:space="preserve"> </w:t>
      </w:r>
      <w:r>
        <w:rPr>
          <w:rFonts w:ascii="Times New Roman" w:hAnsi="Times New Roman" w:cs="Times New Roman"/>
          <w:sz w:val="24"/>
          <w:szCs w:val="24"/>
        </w:rPr>
        <w:t>leibkonna</w:t>
      </w:r>
      <w:r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kohta.</w:t>
      </w:r>
    </w:p>
    <w:p w14:paraId="365ED6C9" w14:textId="77777777" w:rsidR="005216C6" w:rsidRPr="001E23F0" w:rsidRDefault="005216C6" w:rsidP="005216C6">
      <w:pPr>
        <w:jc w:val="both"/>
        <w:rPr>
          <w:rFonts w:ascii="Times New Roman" w:hAnsi="Times New Roman" w:cs="Times New Roman"/>
          <w:sz w:val="24"/>
          <w:szCs w:val="24"/>
        </w:rPr>
      </w:pPr>
    </w:p>
    <w:p w14:paraId="5DC39B30" w14:textId="2E65733A" w:rsidR="00E51686" w:rsidRPr="001E23F0" w:rsidRDefault="00E51686" w:rsidP="005216C6">
      <w:pPr>
        <w:jc w:val="both"/>
        <w:rPr>
          <w:rFonts w:ascii="Times New Roman" w:hAnsi="Times New Roman" w:cs="Times New Roman"/>
          <w:b/>
          <w:bCs/>
          <w:sz w:val="24"/>
          <w:szCs w:val="24"/>
        </w:rPr>
      </w:pPr>
      <w:commentRangeStart w:id="229"/>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00106058" w:rsidRPr="3D45D796">
        <w:rPr>
          <w:rFonts w:ascii="Times New Roman" w:hAnsi="Times New Roman" w:cs="Times New Roman"/>
          <w:b/>
          <w:bCs/>
          <w:sz w:val="24"/>
          <w:szCs w:val="24"/>
        </w:rPr>
        <w:t>80</w:t>
      </w:r>
      <w:r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00E63CE1" w:rsidRPr="3D45D796">
        <w:rPr>
          <w:rFonts w:ascii="Times New Roman" w:hAnsi="Times New Roman" w:cs="Times New Roman"/>
          <w:b/>
          <w:bCs/>
          <w:sz w:val="24"/>
          <w:szCs w:val="24"/>
        </w:rPr>
        <w:t>K</w:t>
      </w:r>
      <w:r w:rsidRPr="3D45D796">
        <w:rPr>
          <w:rFonts w:ascii="Times New Roman" w:hAnsi="Times New Roman" w:cs="Times New Roman"/>
          <w:b/>
          <w:bCs/>
          <w:sz w:val="24"/>
          <w:szCs w:val="24"/>
        </w:rPr>
        <w:t>aitse</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saaja</w:t>
      </w:r>
      <w:r w:rsidR="002E2C10" w:rsidRPr="3D45D796">
        <w:rPr>
          <w:rFonts w:ascii="Times New Roman" w:hAnsi="Times New Roman" w:cs="Times New Roman"/>
          <w:b/>
          <w:bCs/>
          <w:sz w:val="24"/>
          <w:szCs w:val="24"/>
        </w:rPr>
        <w:t xml:space="preserve"> </w:t>
      </w:r>
      <w:r w:rsidRPr="3D45D796">
        <w:rPr>
          <w:rFonts w:ascii="Times New Roman" w:hAnsi="Times New Roman" w:cs="Times New Roman"/>
          <w:b/>
          <w:bCs/>
          <w:sz w:val="24"/>
          <w:szCs w:val="24"/>
        </w:rPr>
        <w:t>kohustused</w:t>
      </w:r>
    </w:p>
    <w:p w14:paraId="586F99E5" w14:textId="77777777" w:rsidR="005216C6" w:rsidRPr="001E23F0" w:rsidRDefault="005216C6" w:rsidP="005216C6">
      <w:pPr>
        <w:jc w:val="both"/>
        <w:rPr>
          <w:rFonts w:ascii="Times New Roman" w:hAnsi="Times New Roman" w:cs="Times New Roman"/>
          <w:sz w:val="24"/>
          <w:szCs w:val="24"/>
        </w:rPr>
      </w:pPr>
    </w:p>
    <w:p w14:paraId="000B9A72" w14:textId="77777777" w:rsidR="00E63CE1" w:rsidRPr="001E23F0" w:rsidRDefault="00E63CE1" w:rsidP="005216C6">
      <w:pPr>
        <w:jc w:val="both"/>
        <w:rPr>
          <w:rFonts w:ascii="Times New Roman" w:hAnsi="Times New Roman" w:cs="Times New Roman"/>
          <w:sz w:val="24"/>
          <w:szCs w:val="24"/>
        </w:rPr>
      </w:pPr>
      <w:r w:rsidRPr="3D45D796">
        <w:rPr>
          <w:rFonts w:ascii="Times New Roman" w:hAnsi="Times New Roman" w:cs="Times New Roman"/>
          <w:sz w:val="24"/>
          <w:szCs w:val="24"/>
        </w:rPr>
        <w:lastRenderedPageBreak/>
        <w:t>K</w:t>
      </w:r>
      <w:r w:rsidR="00E51686" w:rsidRPr="3D45D796">
        <w:rPr>
          <w:rFonts w:ascii="Times New Roman" w:hAnsi="Times New Roman" w:cs="Times New Roman"/>
          <w:sz w:val="24"/>
          <w:szCs w:val="24"/>
        </w:rPr>
        <w:t>aitse</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saaja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kohustatud</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järgima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Eesti</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põhiseaduslikku</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korda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Eesti</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õigusakte,</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austama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põhiseaduslikke</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väärtusi</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printsiipe,</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vabadusel,</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õiglusel</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õigusel</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tuginevat</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riiki</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Eesti</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ühiskonna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korraldust,</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eesti</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keelt</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E51686" w:rsidRPr="3D45D796">
        <w:rPr>
          <w:rFonts w:ascii="Times New Roman" w:hAnsi="Times New Roman" w:cs="Times New Roman"/>
          <w:sz w:val="24"/>
          <w:szCs w:val="24"/>
        </w:rPr>
        <w:t>kultuuri.</w:t>
      </w:r>
      <w:commentRangeEnd w:id="229"/>
      <w:r>
        <w:commentReference w:id="229"/>
      </w:r>
    </w:p>
    <w:p w14:paraId="34256105" w14:textId="58C318FE" w:rsidR="00E51686" w:rsidRPr="001E23F0" w:rsidRDefault="00E51686" w:rsidP="005216C6">
      <w:pPr>
        <w:jc w:val="both"/>
        <w:rPr>
          <w:rFonts w:ascii="Times New Roman" w:hAnsi="Times New Roman" w:cs="Times New Roman"/>
          <w:sz w:val="24"/>
          <w:szCs w:val="24"/>
        </w:rPr>
      </w:pPr>
    </w:p>
    <w:p w14:paraId="46B2DBF1" w14:textId="664122A9" w:rsidR="005216C6" w:rsidRPr="001E23F0" w:rsidRDefault="001E571A" w:rsidP="005216C6">
      <w:pPr>
        <w:jc w:val="both"/>
        <w:rPr>
          <w:rFonts w:ascii="Times New Roman" w:hAnsi="Times New Roman" w:cs="Times New Roman"/>
          <w:b/>
          <w:bCs/>
          <w:sz w:val="24"/>
          <w:szCs w:val="24"/>
        </w:rPr>
      </w:pPr>
      <w:r w:rsidRPr="001E571A">
        <w:rPr>
          <w:rFonts w:ascii="Times New Roman" w:hAnsi="Times New Roman" w:cs="Times New Roman"/>
          <w:b/>
          <w:sz w:val="24"/>
          <w:szCs w:val="24"/>
        </w:rPr>
        <w:t>§ 81. Kaitse saaja sotsiaalsed õigused</w:t>
      </w:r>
    </w:p>
    <w:p w14:paraId="3361BF5D" w14:textId="77777777" w:rsidR="005216C6" w:rsidRPr="001E23F0" w:rsidRDefault="005216C6" w:rsidP="005216C6">
      <w:pPr>
        <w:jc w:val="both"/>
        <w:rPr>
          <w:rFonts w:ascii="Times New Roman" w:hAnsi="Times New Roman" w:cs="Times New Roman"/>
          <w:b/>
          <w:bCs/>
          <w:sz w:val="24"/>
          <w:szCs w:val="24"/>
        </w:rPr>
      </w:pPr>
    </w:p>
    <w:p w14:paraId="502E29B1" w14:textId="49DAD425" w:rsidR="009B5B6F" w:rsidRDefault="00E63CE1" w:rsidP="005216C6">
      <w:pPr>
        <w:jc w:val="both"/>
        <w:rPr>
          <w:rFonts w:ascii="Times New Roman" w:hAnsi="Times New Roman" w:cs="Times New Roman"/>
          <w:sz w:val="24"/>
          <w:szCs w:val="24"/>
        </w:rPr>
      </w:pPr>
      <w:r w:rsidRPr="00CC5FC9">
        <w:rPr>
          <w:rFonts w:ascii="Times New Roman" w:hAnsi="Times New Roman" w:cs="Times New Roman"/>
          <w:sz w:val="24"/>
          <w:szCs w:val="24"/>
        </w:rPr>
        <w:t>K</w:t>
      </w:r>
      <w:r w:rsidR="00E51686" w:rsidRPr="00CC5FC9">
        <w:rPr>
          <w:rFonts w:ascii="Times New Roman" w:hAnsi="Times New Roman" w:cs="Times New Roman"/>
          <w:sz w:val="24"/>
          <w:szCs w:val="24"/>
        </w:rPr>
        <w:t>aitse</w:t>
      </w:r>
      <w:r w:rsidR="002E2C10" w:rsidRPr="00CC5FC9">
        <w:rPr>
          <w:rFonts w:ascii="Times New Roman" w:hAnsi="Times New Roman" w:cs="Times New Roman"/>
          <w:sz w:val="24"/>
          <w:szCs w:val="24"/>
        </w:rPr>
        <w:t xml:space="preserve"> </w:t>
      </w:r>
      <w:r w:rsidR="00E51686" w:rsidRPr="00CC5FC9">
        <w:rPr>
          <w:rFonts w:ascii="Times New Roman" w:hAnsi="Times New Roman" w:cs="Times New Roman"/>
          <w:sz w:val="24"/>
          <w:szCs w:val="24"/>
        </w:rPr>
        <w:t>saajal</w:t>
      </w:r>
      <w:r w:rsidR="002E2C10" w:rsidRPr="00CC5FC9">
        <w:rPr>
          <w:rFonts w:ascii="Times New Roman" w:hAnsi="Times New Roman" w:cs="Times New Roman"/>
          <w:sz w:val="24"/>
          <w:szCs w:val="24"/>
        </w:rPr>
        <w:t xml:space="preserve"> </w:t>
      </w:r>
      <w:r w:rsidR="00E51686" w:rsidRPr="00CC5FC9">
        <w:rPr>
          <w:rFonts w:ascii="Times New Roman" w:hAnsi="Times New Roman" w:cs="Times New Roman"/>
          <w:sz w:val="24"/>
          <w:szCs w:val="24"/>
        </w:rPr>
        <w:t>on</w:t>
      </w:r>
      <w:r w:rsidR="002E2C10" w:rsidRPr="00CC5FC9">
        <w:rPr>
          <w:rFonts w:ascii="Times New Roman" w:hAnsi="Times New Roman" w:cs="Times New Roman"/>
          <w:sz w:val="24"/>
          <w:szCs w:val="24"/>
        </w:rPr>
        <w:t xml:space="preserve"> </w:t>
      </w:r>
      <w:r w:rsidR="00835B81" w:rsidRPr="00835B81">
        <w:rPr>
          <w:rFonts w:ascii="Times New Roman" w:hAnsi="Times New Roman" w:cs="Times New Roman"/>
          <w:sz w:val="24"/>
          <w:szCs w:val="24"/>
        </w:rPr>
        <w:t>Eestis elamise ajal õigus haridusele, töötamisele, sotsiaalkindlustushüvitistele, toimetulekutoetusele ning tervishoiu- ja tööturuteenustele samadel õigusaktides sätestatud alustel nagu Eesti kodanikul.</w:t>
      </w:r>
    </w:p>
    <w:p w14:paraId="7138B594" w14:textId="77777777" w:rsidR="009B5B6F" w:rsidRDefault="009B5B6F" w:rsidP="005216C6">
      <w:pPr>
        <w:jc w:val="both"/>
        <w:rPr>
          <w:rFonts w:ascii="Times New Roman" w:hAnsi="Times New Roman" w:cs="Times New Roman"/>
          <w:sz w:val="24"/>
          <w:szCs w:val="24"/>
        </w:rPr>
      </w:pPr>
    </w:p>
    <w:p w14:paraId="7C801A4E" w14:textId="38E10E2B" w:rsidR="009B5B6F" w:rsidRPr="001E23F0" w:rsidRDefault="009B5B6F" w:rsidP="009B5B6F">
      <w:pPr>
        <w:jc w:val="center"/>
        <w:rPr>
          <w:rFonts w:ascii="Times New Roman" w:hAnsi="Times New Roman" w:cs="Times New Roman"/>
          <w:b/>
          <w:bCs/>
          <w:sz w:val="24"/>
          <w:szCs w:val="24"/>
        </w:rPr>
      </w:pPr>
      <w:r>
        <w:rPr>
          <w:rFonts w:ascii="Times New Roman" w:hAnsi="Times New Roman" w:cs="Times New Roman"/>
          <w:b/>
          <w:bCs/>
          <w:sz w:val="24"/>
          <w:szCs w:val="24"/>
        </w:rPr>
        <w:t>7</w:t>
      </w:r>
      <w:r w:rsidRPr="001E23F0">
        <w:rPr>
          <w:rFonts w:ascii="Times New Roman" w:hAnsi="Times New Roman" w:cs="Times New Roman"/>
          <w:b/>
          <w:bCs/>
          <w:sz w:val="24"/>
          <w:szCs w:val="24"/>
        </w:rPr>
        <w:t>. peatükk</w:t>
      </w:r>
    </w:p>
    <w:p w14:paraId="251C3557" w14:textId="1ED69813" w:rsidR="009B5B6F" w:rsidRDefault="009B5B6F" w:rsidP="3D45D796">
      <w:pPr>
        <w:jc w:val="center"/>
        <w:rPr>
          <w:rFonts w:ascii="Times New Roman" w:hAnsi="Times New Roman" w:cs="Times New Roman"/>
          <w:b/>
          <w:bCs/>
          <w:sz w:val="24"/>
          <w:szCs w:val="24"/>
          <w:rPrChange w:id="230" w:author="Autor">
            <w:rPr>
              <w:rFonts w:ascii="Times New Roman" w:hAnsi="Times New Roman" w:cs="Times New Roman"/>
              <w:b/>
              <w:bCs/>
              <w:sz w:val="24"/>
              <w:szCs w:val="24"/>
              <w:highlight w:val="yellow"/>
            </w:rPr>
          </w:rPrChange>
        </w:rPr>
      </w:pPr>
      <w:r w:rsidRPr="3D45D796">
        <w:rPr>
          <w:rFonts w:ascii="Times New Roman" w:hAnsi="Times New Roman" w:cs="Times New Roman"/>
          <w:b/>
          <w:bCs/>
          <w:sz w:val="24"/>
          <w:szCs w:val="24"/>
        </w:rPr>
        <w:t>KOHANEMISPROGRAMM</w:t>
      </w:r>
    </w:p>
    <w:p w14:paraId="5BE75666" w14:textId="77777777" w:rsidR="009B5B6F" w:rsidRDefault="009B5B6F" w:rsidP="009B5B6F">
      <w:pPr>
        <w:jc w:val="center"/>
        <w:rPr>
          <w:rFonts w:ascii="Times New Roman" w:hAnsi="Times New Roman" w:cs="Times New Roman"/>
          <w:b/>
          <w:bCs/>
          <w:sz w:val="24"/>
          <w:szCs w:val="24"/>
        </w:rPr>
      </w:pPr>
    </w:p>
    <w:p w14:paraId="2E3B3367" w14:textId="672F4ACD" w:rsidR="009B5B6F" w:rsidRPr="001E23F0" w:rsidRDefault="009B5B6F" w:rsidP="009B5B6F">
      <w:pPr>
        <w:jc w:val="both"/>
        <w:rPr>
          <w:rFonts w:ascii="Times New Roman" w:hAnsi="Times New Roman" w:cs="Times New Roman"/>
          <w:b/>
          <w:bCs/>
          <w:sz w:val="24"/>
          <w:szCs w:val="24"/>
        </w:rPr>
      </w:pPr>
      <w:r w:rsidRPr="3D45D796">
        <w:rPr>
          <w:rFonts w:ascii="Times New Roman" w:hAnsi="Times New Roman" w:cs="Times New Roman"/>
          <w:b/>
          <w:bCs/>
          <w:sz w:val="24"/>
          <w:szCs w:val="24"/>
        </w:rPr>
        <w:t xml:space="preserve">§ </w:t>
      </w:r>
      <w:r w:rsidR="00106058" w:rsidRPr="3D45D796">
        <w:rPr>
          <w:rFonts w:ascii="Times New Roman" w:hAnsi="Times New Roman" w:cs="Times New Roman"/>
          <w:b/>
          <w:bCs/>
          <w:sz w:val="24"/>
          <w:szCs w:val="24"/>
        </w:rPr>
        <w:t>82</w:t>
      </w:r>
      <w:r w:rsidRPr="3D45D796">
        <w:rPr>
          <w:rFonts w:ascii="Times New Roman" w:hAnsi="Times New Roman" w:cs="Times New Roman"/>
          <w:b/>
          <w:bCs/>
          <w:sz w:val="24"/>
          <w:szCs w:val="24"/>
        </w:rPr>
        <w:t xml:space="preserve">. </w:t>
      </w:r>
      <w:r w:rsidR="000A631D" w:rsidRPr="3D45D796">
        <w:rPr>
          <w:rFonts w:ascii="Times New Roman" w:hAnsi="Times New Roman" w:cs="Times New Roman"/>
          <w:b/>
          <w:bCs/>
          <w:sz w:val="24"/>
          <w:szCs w:val="24"/>
        </w:rPr>
        <w:t xml:space="preserve">Välismaalase </w:t>
      </w:r>
      <w:commentRangeStart w:id="231"/>
      <w:r w:rsidR="000A631D" w:rsidRPr="3D45D796">
        <w:rPr>
          <w:rFonts w:ascii="Times New Roman" w:hAnsi="Times New Roman" w:cs="Times New Roman"/>
          <w:b/>
          <w:bCs/>
          <w:sz w:val="24"/>
          <w:szCs w:val="24"/>
        </w:rPr>
        <w:t xml:space="preserve">osalemine </w:t>
      </w:r>
      <w:commentRangeEnd w:id="231"/>
      <w:r>
        <w:commentReference w:id="231"/>
      </w:r>
      <w:r w:rsidR="000A631D" w:rsidRPr="3D45D796">
        <w:rPr>
          <w:rFonts w:ascii="Times New Roman" w:hAnsi="Times New Roman" w:cs="Times New Roman"/>
          <w:b/>
          <w:bCs/>
          <w:sz w:val="24"/>
          <w:szCs w:val="24"/>
        </w:rPr>
        <w:t>kohanemisprogrammis</w:t>
      </w:r>
    </w:p>
    <w:p w14:paraId="302FB86E" w14:textId="77777777" w:rsidR="009B5B6F" w:rsidRPr="001E23F0" w:rsidRDefault="009B5B6F" w:rsidP="009B5B6F">
      <w:pPr>
        <w:jc w:val="both"/>
        <w:rPr>
          <w:rFonts w:ascii="Times New Roman" w:hAnsi="Times New Roman" w:cs="Times New Roman"/>
          <w:b/>
          <w:bCs/>
          <w:sz w:val="24"/>
          <w:szCs w:val="24"/>
        </w:rPr>
      </w:pPr>
    </w:p>
    <w:p w14:paraId="31C32EC6" w14:textId="044D0019" w:rsidR="009B5B6F" w:rsidRDefault="009B5B6F" w:rsidP="009B5B6F">
      <w:pPr>
        <w:jc w:val="both"/>
        <w:rPr>
          <w:rFonts w:ascii="Times New Roman" w:hAnsi="Times New Roman" w:cs="Times New Roman"/>
          <w:sz w:val="24"/>
          <w:szCs w:val="24"/>
        </w:rPr>
      </w:pPr>
      <w:r>
        <w:rPr>
          <w:rFonts w:ascii="Times New Roman" w:hAnsi="Times New Roman" w:cs="Times New Roman"/>
          <w:sz w:val="24"/>
          <w:szCs w:val="24"/>
        </w:rPr>
        <w:t xml:space="preserve">(1) </w:t>
      </w:r>
      <w:r w:rsidRPr="001E23F0">
        <w:rPr>
          <w:rFonts w:ascii="Times New Roman" w:hAnsi="Times New Roman" w:cs="Times New Roman"/>
          <w:sz w:val="24"/>
          <w:szCs w:val="24"/>
        </w:rPr>
        <w:t>Politsei- ja Piirivalveamet suunab rahvus</w:t>
      </w:r>
      <w:r w:rsidR="000A631D">
        <w:rPr>
          <w:rFonts w:ascii="Times New Roman" w:hAnsi="Times New Roman" w:cs="Times New Roman"/>
          <w:sz w:val="24"/>
          <w:szCs w:val="24"/>
        </w:rPr>
        <w:t>vahelise kaitse taotleja</w:t>
      </w:r>
      <w:r>
        <w:rPr>
          <w:rFonts w:ascii="Times New Roman" w:hAnsi="Times New Roman" w:cs="Times New Roman"/>
          <w:sz w:val="24"/>
          <w:szCs w:val="24"/>
        </w:rPr>
        <w:t xml:space="preserve"> osalema kohanemisprogrammis, välja arvatud </w:t>
      </w:r>
      <w:r w:rsidR="002D7550">
        <w:rPr>
          <w:rFonts w:ascii="Times New Roman" w:hAnsi="Times New Roman" w:cs="Times New Roman"/>
          <w:sz w:val="24"/>
          <w:szCs w:val="24"/>
        </w:rPr>
        <w:t xml:space="preserve">juhul, </w:t>
      </w:r>
      <w:r>
        <w:rPr>
          <w:rFonts w:ascii="Times New Roman" w:hAnsi="Times New Roman" w:cs="Times New Roman"/>
          <w:sz w:val="24"/>
          <w:szCs w:val="24"/>
        </w:rPr>
        <w:t>kui tema taotlust vaadatakse läbi piirimenetluses.</w:t>
      </w:r>
    </w:p>
    <w:p w14:paraId="27E64177" w14:textId="77777777" w:rsidR="009B5B6F" w:rsidRDefault="009B5B6F" w:rsidP="009B5B6F">
      <w:pPr>
        <w:jc w:val="both"/>
        <w:rPr>
          <w:rFonts w:ascii="Times New Roman" w:hAnsi="Times New Roman" w:cs="Times New Roman"/>
          <w:sz w:val="24"/>
          <w:szCs w:val="24"/>
        </w:rPr>
      </w:pPr>
    </w:p>
    <w:p w14:paraId="476A3C69" w14:textId="77777777" w:rsidR="009B5B6F" w:rsidRDefault="009B5B6F" w:rsidP="009B5B6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2</w:t>
      </w:r>
      <w:r w:rsidRPr="001E23F0">
        <w:rPr>
          <w:rFonts w:ascii="Times New Roman" w:hAnsi="Times New Roman" w:cs="Times New Roman"/>
          <w:sz w:val="24"/>
          <w:szCs w:val="24"/>
        </w:rPr>
        <w:t>) Politsei- ja Piirivalveamet suunab välismaalase, kellele on antud rahvusvaheline kaitse või ajutine kaitse, osalema kohanemisprogrammis.</w:t>
      </w:r>
    </w:p>
    <w:p w14:paraId="6EDC9B21" w14:textId="679D5521" w:rsidR="00485484" w:rsidRDefault="00485484">
      <w:pPr>
        <w:rPr>
          <w:rFonts w:ascii="Times New Roman" w:hAnsi="Times New Roman" w:cs="Times New Roman"/>
          <w:sz w:val="24"/>
          <w:szCs w:val="24"/>
        </w:rPr>
      </w:pPr>
    </w:p>
    <w:p w14:paraId="19229012" w14:textId="149DB1AF" w:rsidR="00485484" w:rsidRPr="00485484" w:rsidRDefault="00485484" w:rsidP="00485484">
      <w:pPr>
        <w:jc w:val="both"/>
        <w:rPr>
          <w:rFonts w:ascii="Times New Roman" w:hAnsi="Times New Roman" w:cs="Times New Roman"/>
          <w:sz w:val="24"/>
          <w:szCs w:val="24"/>
        </w:rPr>
      </w:pPr>
      <w:bookmarkStart w:id="232" w:name="_Hlk200458427"/>
      <w:r w:rsidRPr="3D45D796">
        <w:rPr>
          <w:rFonts w:ascii="Times New Roman" w:hAnsi="Times New Roman" w:cs="Times New Roman"/>
          <w:sz w:val="24"/>
          <w:szCs w:val="24"/>
        </w:rPr>
        <w:t xml:space="preserve">(3) Kultuuriministeeriumil on </w:t>
      </w:r>
      <w:commentRangeStart w:id="233"/>
      <w:r w:rsidRPr="3D45D796">
        <w:rPr>
          <w:rFonts w:ascii="Times New Roman" w:hAnsi="Times New Roman" w:cs="Times New Roman"/>
          <w:sz w:val="24"/>
          <w:szCs w:val="24"/>
        </w:rPr>
        <w:t xml:space="preserve">täiendavalt </w:t>
      </w:r>
      <w:commentRangeEnd w:id="233"/>
      <w:r>
        <w:commentReference w:id="233"/>
      </w:r>
      <w:r w:rsidRPr="3D45D796">
        <w:rPr>
          <w:rFonts w:ascii="Times New Roman" w:hAnsi="Times New Roman" w:cs="Times New Roman"/>
          <w:sz w:val="24"/>
          <w:szCs w:val="24"/>
        </w:rPr>
        <w:t>õigus kohanemisprogrammi</w:t>
      </w:r>
      <w:r w:rsidR="00C52884" w:rsidRPr="3D45D796">
        <w:rPr>
          <w:rFonts w:ascii="Times New Roman" w:hAnsi="Times New Roman" w:cs="Times New Roman"/>
          <w:sz w:val="24"/>
          <w:szCs w:val="24"/>
        </w:rPr>
        <w:t>s osalemise kohustusest</w:t>
      </w:r>
      <w:r w:rsidRPr="3D45D796">
        <w:rPr>
          <w:rFonts w:ascii="Times New Roman" w:hAnsi="Times New Roman" w:cs="Times New Roman"/>
          <w:sz w:val="24"/>
          <w:szCs w:val="24"/>
        </w:rPr>
        <w:t xml:space="preserve"> </w:t>
      </w:r>
      <w:r w:rsidR="00F3095E" w:rsidRPr="3D45D796">
        <w:rPr>
          <w:rFonts w:ascii="Times New Roman" w:hAnsi="Times New Roman" w:cs="Times New Roman"/>
          <w:sz w:val="24"/>
          <w:szCs w:val="24"/>
        </w:rPr>
        <w:t>välismaalast</w:t>
      </w:r>
      <w:r w:rsidRPr="3D45D796">
        <w:rPr>
          <w:rFonts w:ascii="Times New Roman" w:hAnsi="Times New Roman" w:cs="Times New Roman"/>
          <w:sz w:val="24"/>
          <w:szCs w:val="24"/>
        </w:rPr>
        <w:t xml:space="preserve"> teavitada.</w:t>
      </w:r>
    </w:p>
    <w:bookmarkEnd w:id="232"/>
    <w:p w14:paraId="20374D93" w14:textId="77777777" w:rsidR="009B5B6F" w:rsidRPr="001E23F0" w:rsidRDefault="009B5B6F" w:rsidP="009B5B6F">
      <w:pPr>
        <w:jc w:val="both"/>
        <w:rPr>
          <w:rFonts w:ascii="Times New Roman" w:hAnsi="Times New Roman" w:cs="Times New Roman"/>
          <w:sz w:val="24"/>
          <w:szCs w:val="24"/>
        </w:rPr>
      </w:pPr>
    </w:p>
    <w:p w14:paraId="04A7D35A" w14:textId="6BA85913" w:rsidR="009B5B6F" w:rsidRPr="001E23F0" w:rsidRDefault="009B5B6F" w:rsidP="009B5B6F">
      <w:pPr>
        <w:jc w:val="both"/>
        <w:rPr>
          <w:rFonts w:ascii="Times New Roman" w:hAnsi="Times New Roman" w:cs="Times New Roman"/>
          <w:sz w:val="24"/>
          <w:szCs w:val="24"/>
        </w:rPr>
      </w:pPr>
      <w:r w:rsidRPr="3D45D796">
        <w:rPr>
          <w:rFonts w:ascii="Times New Roman" w:hAnsi="Times New Roman" w:cs="Times New Roman"/>
          <w:sz w:val="24"/>
          <w:szCs w:val="24"/>
        </w:rPr>
        <w:t>(</w:t>
      </w:r>
      <w:r w:rsidR="00485484" w:rsidRPr="3D45D796">
        <w:rPr>
          <w:rFonts w:ascii="Times New Roman" w:hAnsi="Times New Roman" w:cs="Times New Roman"/>
          <w:sz w:val="24"/>
          <w:szCs w:val="24"/>
        </w:rPr>
        <w:t>4</w:t>
      </w:r>
      <w:r w:rsidRPr="3D45D796">
        <w:rPr>
          <w:rFonts w:ascii="Times New Roman" w:hAnsi="Times New Roman" w:cs="Times New Roman"/>
          <w:sz w:val="24"/>
          <w:szCs w:val="24"/>
        </w:rPr>
        <w:t xml:space="preserve">) </w:t>
      </w:r>
      <w:commentRangeStart w:id="234"/>
      <w:r w:rsidRPr="3D45D796">
        <w:rPr>
          <w:rFonts w:ascii="Times New Roman" w:hAnsi="Times New Roman" w:cs="Times New Roman"/>
          <w:sz w:val="24"/>
          <w:szCs w:val="24"/>
        </w:rPr>
        <w:t xml:space="preserve">Valdkonna eest vastutav minister </w:t>
      </w:r>
      <w:commentRangeEnd w:id="234"/>
      <w:r>
        <w:commentReference w:id="234"/>
      </w:r>
      <w:r w:rsidRPr="3D45D796">
        <w:rPr>
          <w:rFonts w:ascii="Times New Roman" w:hAnsi="Times New Roman" w:cs="Times New Roman"/>
          <w:sz w:val="24"/>
          <w:szCs w:val="24"/>
        </w:rPr>
        <w:t>võib kohanemisprogrammis sätestatud ülesande täitmiseks sõlmida olenevalt ülesande olemusest tsiviilõigusliku või halduslepingu halduskoostöö seaduses sätestatud korras.</w:t>
      </w:r>
    </w:p>
    <w:p w14:paraId="3563DA18" w14:textId="77777777" w:rsidR="009B5B6F" w:rsidRPr="001E23F0" w:rsidRDefault="009B5B6F" w:rsidP="009B5B6F">
      <w:pPr>
        <w:jc w:val="both"/>
        <w:rPr>
          <w:rFonts w:ascii="Times New Roman" w:hAnsi="Times New Roman" w:cs="Times New Roman"/>
          <w:sz w:val="24"/>
          <w:szCs w:val="24"/>
        </w:rPr>
      </w:pPr>
    </w:p>
    <w:p w14:paraId="52B29F9D" w14:textId="5EF7231D" w:rsidR="009B5B6F" w:rsidRDefault="009B5B6F" w:rsidP="009B5B6F">
      <w:pPr>
        <w:jc w:val="both"/>
        <w:rPr>
          <w:rFonts w:ascii="Times New Roman" w:hAnsi="Times New Roman" w:cs="Times New Roman"/>
          <w:sz w:val="24"/>
          <w:szCs w:val="24"/>
        </w:rPr>
      </w:pPr>
      <w:r w:rsidRPr="001E23F0">
        <w:rPr>
          <w:rFonts w:ascii="Times New Roman" w:hAnsi="Times New Roman" w:cs="Times New Roman"/>
          <w:sz w:val="24"/>
          <w:szCs w:val="24"/>
        </w:rPr>
        <w:t>(</w:t>
      </w:r>
      <w:r w:rsidR="00485484">
        <w:rPr>
          <w:rFonts w:ascii="Times New Roman" w:hAnsi="Times New Roman" w:cs="Times New Roman"/>
          <w:sz w:val="24"/>
          <w:szCs w:val="24"/>
        </w:rPr>
        <w:t>5</w:t>
      </w:r>
      <w:r w:rsidRPr="001E23F0">
        <w:rPr>
          <w:rFonts w:ascii="Times New Roman" w:hAnsi="Times New Roman" w:cs="Times New Roman"/>
          <w:sz w:val="24"/>
          <w:szCs w:val="24"/>
        </w:rPr>
        <w:t xml:space="preserve">) Käesoleva paragrahvi </w:t>
      </w:r>
      <w:r>
        <w:rPr>
          <w:rFonts w:ascii="Times New Roman" w:hAnsi="Times New Roman" w:cs="Times New Roman"/>
          <w:sz w:val="24"/>
          <w:szCs w:val="24"/>
        </w:rPr>
        <w:t>lõigetes 1 ja 2</w:t>
      </w:r>
      <w:r w:rsidRPr="001E23F0">
        <w:rPr>
          <w:rFonts w:ascii="Times New Roman" w:hAnsi="Times New Roman" w:cs="Times New Roman"/>
          <w:sz w:val="24"/>
          <w:szCs w:val="24"/>
        </w:rPr>
        <w:t xml:space="preserve"> nimetatud välismaalas</w:t>
      </w:r>
      <w:r>
        <w:rPr>
          <w:rFonts w:ascii="Times New Roman" w:hAnsi="Times New Roman" w:cs="Times New Roman"/>
          <w:sz w:val="24"/>
          <w:szCs w:val="24"/>
        </w:rPr>
        <w:t>ele</w:t>
      </w:r>
      <w:r w:rsidRPr="001E23F0">
        <w:rPr>
          <w:rFonts w:ascii="Times New Roman" w:hAnsi="Times New Roman" w:cs="Times New Roman"/>
          <w:sz w:val="24"/>
          <w:szCs w:val="24"/>
        </w:rPr>
        <w:t xml:space="preserve"> ei korraldata kohanemisprogrammi tegevusi, kui see ei ole massilisest sisserändest põhjustatud hädaolukorras objektiivse takistuse tõttu võimalik. </w:t>
      </w:r>
    </w:p>
    <w:p w14:paraId="2E9ACC69" w14:textId="77777777" w:rsidR="009B5B6F" w:rsidRDefault="009B5B6F" w:rsidP="009B5B6F">
      <w:pPr>
        <w:jc w:val="both"/>
        <w:rPr>
          <w:rFonts w:ascii="Times New Roman" w:hAnsi="Times New Roman" w:cs="Times New Roman"/>
          <w:sz w:val="24"/>
          <w:szCs w:val="24"/>
        </w:rPr>
      </w:pPr>
    </w:p>
    <w:p w14:paraId="585BA8EF" w14:textId="1D113315" w:rsidR="00B27ED0" w:rsidRPr="00B27ED0" w:rsidRDefault="00B27ED0" w:rsidP="00B27ED0">
      <w:pPr>
        <w:jc w:val="both"/>
        <w:rPr>
          <w:rFonts w:ascii="Times New Roman" w:hAnsi="Times New Roman" w:cs="Times New Roman"/>
          <w:sz w:val="24"/>
          <w:szCs w:val="24"/>
        </w:rPr>
      </w:pPr>
      <w:r w:rsidRPr="00B27ED0">
        <w:rPr>
          <w:rFonts w:ascii="Times New Roman" w:hAnsi="Times New Roman" w:cs="Times New Roman"/>
          <w:sz w:val="24"/>
          <w:szCs w:val="24"/>
        </w:rPr>
        <w:t xml:space="preserve">(6) Kohanemisprogramm </w:t>
      </w:r>
      <w:r>
        <w:rPr>
          <w:rFonts w:ascii="Times New Roman" w:hAnsi="Times New Roman" w:cs="Times New Roman"/>
          <w:sz w:val="24"/>
          <w:szCs w:val="24"/>
        </w:rPr>
        <w:t>rahvusvahelise kaitse taotlejale</w:t>
      </w:r>
      <w:r w:rsidRPr="00B27ED0">
        <w:rPr>
          <w:rFonts w:ascii="Times New Roman" w:hAnsi="Times New Roman" w:cs="Times New Roman"/>
          <w:sz w:val="24"/>
          <w:szCs w:val="24"/>
        </w:rPr>
        <w:t xml:space="preserve"> koosneb sisseelamise teemamoodulist ning eesti keele A1-taseme õppest.</w:t>
      </w:r>
    </w:p>
    <w:p w14:paraId="4F6CC8D7" w14:textId="77777777" w:rsidR="00B27ED0" w:rsidRPr="00B27ED0" w:rsidRDefault="00B27ED0" w:rsidP="00B27ED0">
      <w:pPr>
        <w:jc w:val="both"/>
        <w:rPr>
          <w:rFonts w:ascii="Times New Roman" w:hAnsi="Times New Roman" w:cs="Times New Roman"/>
          <w:sz w:val="24"/>
          <w:szCs w:val="24"/>
        </w:rPr>
      </w:pPr>
    </w:p>
    <w:p w14:paraId="1B61CF27" w14:textId="564DEAE3" w:rsidR="00B27ED0" w:rsidRPr="00B27ED0" w:rsidRDefault="00B27ED0" w:rsidP="00B27ED0">
      <w:pPr>
        <w:jc w:val="both"/>
        <w:rPr>
          <w:rFonts w:ascii="Times New Roman" w:hAnsi="Times New Roman" w:cs="Times New Roman"/>
          <w:sz w:val="24"/>
          <w:szCs w:val="24"/>
        </w:rPr>
      </w:pPr>
      <w:r w:rsidRPr="3D45D796">
        <w:rPr>
          <w:rFonts w:ascii="Times New Roman" w:hAnsi="Times New Roman" w:cs="Times New Roman"/>
          <w:sz w:val="24"/>
          <w:szCs w:val="24"/>
        </w:rPr>
        <w:t>(7) Kohanemisprogramm rahvusvahelise kaitse saaja</w:t>
      </w:r>
      <w:del w:id="235" w:author="Autor">
        <w:r w:rsidRPr="3D45D796" w:rsidDel="00B27ED0">
          <w:rPr>
            <w:rFonts w:ascii="Times New Roman" w:hAnsi="Times New Roman" w:cs="Times New Roman"/>
            <w:sz w:val="24"/>
            <w:szCs w:val="24"/>
          </w:rPr>
          <w:delText>te</w:delText>
        </w:r>
      </w:del>
      <w:r w:rsidRPr="3D45D796">
        <w:rPr>
          <w:rFonts w:ascii="Times New Roman" w:hAnsi="Times New Roman" w:cs="Times New Roman"/>
          <w:sz w:val="24"/>
          <w:szCs w:val="24"/>
        </w:rPr>
        <w:t>le koosneb rahvusvahelise kaitse teemamoodulist ning eesti keele A1-, A2</w:t>
      </w:r>
      <w:r w:rsidR="00AD7678" w:rsidRPr="3D45D796">
        <w:rPr>
          <w:rFonts w:ascii="Times New Roman" w:hAnsi="Times New Roman" w:cs="Times New Roman"/>
          <w:sz w:val="24"/>
          <w:szCs w:val="24"/>
        </w:rPr>
        <w:t>-</w:t>
      </w:r>
      <w:r w:rsidRPr="3D45D796">
        <w:rPr>
          <w:rFonts w:ascii="Times New Roman" w:hAnsi="Times New Roman" w:cs="Times New Roman"/>
          <w:sz w:val="24"/>
          <w:szCs w:val="24"/>
        </w:rPr>
        <w:t>, ja B1-taseme õppest.</w:t>
      </w:r>
    </w:p>
    <w:p w14:paraId="1254C5FD" w14:textId="77777777" w:rsidR="00B27ED0" w:rsidRPr="00B27ED0" w:rsidRDefault="00B27ED0" w:rsidP="00B27ED0">
      <w:pPr>
        <w:jc w:val="both"/>
        <w:rPr>
          <w:rFonts w:ascii="Times New Roman" w:hAnsi="Times New Roman" w:cs="Times New Roman"/>
          <w:sz w:val="24"/>
          <w:szCs w:val="24"/>
        </w:rPr>
      </w:pPr>
    </w:p>
    <w:p w14:paraId="7AF0164C" w14:textId="6185B4BB" w:rsidR="00485484" w:rsidRDefault="00B27ED0" w:rsidP="009B5B6F">
      <w:pPr>
        <w:jc w:val="both"/>
        <w:rPr>
          <w:rFonts w:ascii="Times New Roman" w:hAnsi="Times New Roman" w:cs="Times New Roman"/>
          <w:sz w:val="24"/>
          <w:szCs w:val="24"/>
        </w:rPr>
      </w:pPr>
      <w:r w:rsidRPr="3D45D796">
        <w:rPr>
          <w:rFonts w:ascii="Times New Roman" w:hAnsi="Times New Roman" w:cs="Times New Roman"/>
          <w:sz w:val="24"/>
          <w:szCs w:val="24"/>
        </w:rPr>
        <w:t>(8) Kohanemisprogramm ajutise kaitse saaja</w:t>
      </w:r>
      <w:del w:id="236" w:author="Autor">
        <w:r w:rsidRPr="3D45D796" w:rsidDel="00B27ED0">
          <w:rPr>
            <w:rFonts w:ascii="Times New Roman" w:hAnsi="Times New Roman" w:cs="Times New Roman"/>
            <w:sz w:val="24"/>
            <w:szCs w:val="24"/>
          </w:rPr>
          <w:delText>te</w:delText>
        </w:r>
      </w:del>
      <w:r w:rsidRPr="3D45D796">
        <w:rPr>
          <w:rFonts w:ascii="Times New Roman" w:hAnsi="Times New Roman" w:cs="Times New Roman"/>
          <w:sz w:val="24"/>
          <w:szCs w:val="24"/>
        </w:rPr>
        <w:t>le koosneb ajutise kaitse teemamoodulist ning eesti keele A1-taseme õppest.</w:t>
      </w:r>
    </w:p>
    <w:p w14:paraId="63CCB18C" w14:textId="77777777" w:rsidR="009B5B6F" w:rsidRDefault="009B5B6F" w:rsidP="009B5B6F">
      <w:pPr>
        <w:jc w:val="both"/>
        <w:rPr>
          <w:rFonts w:ascii="Times New Roman" w:hAnsi="Times New Roman" w:cs="Times New Roman"/>
          <w:sz w:val="24"/>
          <w:szCs w:val="24"/>
        </w:rPr>
      </w:pPr>
    </w:p>
    <w:p w14:paraId="0CF2507F" w14:textId="77777777" w:rsidR="00207E0C" w:rsidRDefault="009B5B6F" w:rsidP="009B5B6F">
      <w:pPr>
        <w:jc w:val="both"/>
        <w:rPr>
          <w:rFonts w:ascii="Times New Roman" w:hAnsi="Times New Roman" w:cs="Times New Roman"/>
          <w:sz w:val="24"/>
          <w:szCs w:val="24"/>
        </w:rPr>
      </w:pPr>
      <w:r w:rsidRPr="3D45D796">
        <w:rPr>
          <w:rFonts w:ascii="Times New Roman" w:hAnsi="Times New Roman" w:cs="Times New Roman"/>
          <w:sz w:val="24"/>
          <w:szCs w:val="24"/>
        </w:rPr>
        <w:t>(</w:t>
      </w:r>
      <w:r w:rsidR="00B27ED0" w:rsidRPr="3D45D796">
        <w:rPr>
          <w:rFonts w:ascii="Times New Roman" w:hAnsi="Times New Roman" w:cs="Times New Roman"/>
          <w:sz w:val="24"/>
          <w:szCs w:val="24"/>
        </w:rPr>
        <w:t>9</w:t>
      </w:r>
      <w:r w:rsidRPr="3D45D796">
        <w:rPr>
          <w:rFonts w:ascii="Times New Roman" w:hAnsi="Times New Roman" w:cs="Times New Roman"/>
          <w:sz w:val="24"/>
          <w:szCs w:val="24"/>
        </w:rPr>
        <w:t>) Töövõimelisel 18-aastasel kuni vanaduspensioniealisel</w:t>
      </w:r>
      <w:r w:rsidR="009368E6" w:rsidRPr="3D45D796">
        <w:rPr>
          <w:rFonts w:ascii="Times New Roman" w:hAnsi="Times New Roman" w:cs="Times New Roman"/>
          <w:sz w:val="24"/>
          <w:szCs w:val="24"/>
        </w:rPr>
        <w:t xml:space="preserve"> käesoleva paragrahvi lõigetes 1 ja 2 nimetatud välismaalasel</w:t>
      </w:r>
      <w:r w:rsidRPr="3D45D796">
        <w:rPr>
          <w:rFonts w:ascii="Times New Roman" w:hAnsi="Times New Roman" w:cs="Times New Roman"/>
          <w:sz w:val="24"/>
          <w:szCs w:val="24"/>
        </w:rPr>
        <w:t xml:space="preserve"> on kohustus osaleda </w:t>
      </w:r>
      <w:r w:rsidR="009368E6" w:rsidRPr="3D45D796">
        <w:rPr>
          <w:rFonts w:ascii="Times New Roman" w:hAnsi="Times New Roman" w:cs="Times New Roman"/>
          <w:sz w:val="24"/>
          <w:szCs w:val="24"/>
        </w:rPr>
        <w:t>kohanemisprogrammis käesoleva seaduse alusel valdkonna eest vastutav</w:t>
      </w:r>
      <w:commentRangeStart w:id="237"/>
      <w:r w:rsidR="009368E6" w:rsidRPr="3D45D796">
        <w:rPr>
          <w:rFonts w:ascii="Times New Roman" w:hAnsi="Times New Roman" w:cs="Times New Roman"/>
          <w:sz w:val="24"/>
          <w:szCs w:val="24"/>
        </w:rPr>
        <w:t>a ministri määrusega kehtestatud ulatuses ja korras.</w:t>
      </w:r>
      <w:commentRangeEnd w:id="237"/>
      <w:r>
        <w:commentReference w:id="237"/>
      </w:r>
      <w:r w:rsidR="00207E0C" w:rsidRPr="3D45D796">
        <w:rPr>
          <w:rFonts w:ascii="Times New Roman" w:hAnsi="Times New Roman" w:cs="Times New Roman"/>
          <w:sz w:val="24"/>
          <w:szCs w:val="24"/>
        </w:rPr>
        <w:t xml:space="preserve"> </w:t>
      </w:r>
    </w:p>
    <w:p w14:paraId="02626DD7" w14:textId="77777777" w:rsidR="00207E0C" w:rsidRDefault="00207E0C" w:rsidP="009B5B6F">
      <w:pPr>
        <w:jc w:val="both"/>
        <w:rPr>
          <w:rFonts w:ascii="Times New Roman" w:hAnsi="Times New Roman" w:cs="Times New Roman"/>
          <w:sz w:val="24"/>
          <w:szCs w:val="24"/>
        </w:rPr>
      </w:pPr>
    </w:p>
    <w:p w14:paraId="77104BF0" w14:textId="5A750743" w:rsidR="009B5B6F" w:rsidRPr="001E23F0" w:rsidRDefault="00207E0C" w:rsidP="009B5B6F">
      <w:pPr>
        <w:jc w:val="both"/>
        <w:rPr>
          <w:rFonts w:ascii="Times New Roman" w:hAnsi="Times New Roman" w:cs="Times New Roman"/>
          <w:sz w:val="24"/>
          <w:szCs w:val="24"/>
        </w:rPr>
      </w:pPr>
      <w:r>
        <w:rPr>
          <w:rFonts w:ascii="Times New Roman" w:hAnsi="Times New Roman" w:cs="Times New Roman"/>
          <w:sz w:val="24"/>
          <w:szCs w:val="24"/>
        </w:rPr>
        <w:t>(10) Välismaalane, kes terviseseisundi tõttu pole võimeline kohanemisprogrammi täielikult läbima, osaleb kohanemisprogrammis sellises ulatuses ja sellisel viisil, mida tema terviseseisund võimaldab.</w:t>
      </w:r>
    </w:p>
    <w:p w14:paraId="473E32F1" w14:textId="77777777" w:rsidR="009B5B6F" w:rsidRPr="001E23F0" w:rsidRDefault="009B5B6F" w:rsidP="009B5B6F">
      <w:pPr>
        <w:jc w:val="both"/>
        <w:rPr>
          <w:rFonts w:ascii="Times New Roman" w:hAnsi="Times New Roman" w:cs="Times New Roman"/>
          <w:sz w:val="24"/>
          <w:szCs w:val="24"/>
        </w:rPr>
      </w:pPr>
    </w:p>
    <w:p w14:paraId="38353206" w14:textId="73717407" w:rsidR="009B5B6F" w:rsidRDefault="009B5B6F" w:rsidP="009B5B6F">
      <w:pPr>
        <w:jc w:val="both"/>
        <w:rPr>
          <w:rFonts w:ascii="Times New Roman" w:hAnsi="Times New Roman" w:cs="Times New Roman"/>
          <w:sz w:val="24"/>
          <w:szCs w:val="24"/>
        </w:rPr>
      </w:pPr>
      <w:r w:rsidRPr="001E23F0">
        <w:rPr>
          <w:rFonts w:ascii="Times New Roman" w:hAnsi="Times New Roman" w:cs="Times New Roman"/>
          <w:sz w:val="24"/>
          <w:szCs w:val="24"/>
        </w:rPr>
        <w:t>(</w:t>
      </w:r>
      <w:r w:rsidR="00B27ED0">
        <w:rPr>
          <w:rFonts w:ascii="Times New Roman" w:hAnsi="Times New Roman" w:cs="Times New Roman"/>
          <w:sz w:val="24"/>
          <w:szCs w:val="24"/>
        </w:rPr>
        <w:t>1</w:t>
      </w:r>
      <w:r w:rsidR="00207E0C">
        <w:rPr>
          <w:rFonts w:ascii="Times New Roman" w:hAnsi="Times New Roman" w:cs="Times New Roman"/>
          <w:sz w:val="24"/>
          <w:szCs w:val="24"/>
        </w:rPr>
        <w:t>1</w:t>
      </w:r>
      <w:r w:rsidRPr="001E23F0">
        <w:rPr>
          <w:rFonts w:ascii="Times New Roman" w:hAnsi="Times New Roman" w:cs="Times New Roman"/>
          <w:sz w:val="24"/>
          <w:szCs w:val="24"/>
        </w:rPr>
        <w:t xml:space="preserve">) Eesti keele õppes ei pea osalema </w:t>
      </w:r>
      <w:r w:rsidR="009368E6">
        <w:rPr>
          <w:rFonts w:ascii="Times New Roman" w:hAnsi="Times New Roman" w:cs="Times New Roman"/>
          <w:sz w:val="24"/>
          <w:szCs w:val="24"/>
        </w:rPr>
        <w:t>käesoleva paragrahvi lõigetes 1 ja 2 nimetatud välismaalane</w:t>
      </w:r>
      <w:r w:rsidRPr="001E23F0">
        <w:rPr>
          <w:rFonts w:ascii="Times New Roman" w:hAnsi="Times New Roman" w:cs="Times New Roman"/>
          <w:sz w:val="24"/>
          <w:szCs w:val="24"/>
        </w:rPr>
        <w:t>, kes omandab eesti keeles põhi-, kesk- või kõrgharidust.</w:t>
      </w:r>
    </w:p>
    <w:p w14:paraId="51EBE1AB" w14:textId="77777777" w:rsidR="00B27ED0" w:rsidRDefault="00B27ED0" w:rsidP="009B5B6F">
      <w:pPr>
        <w:jc w:val="both"/>
        <w:rPr>
          <w:rFonts w:ascii="Times New Roman" w:hAnsi="Times New Roman" w:cs="Times New Roman"/>
          <w:sz w:val="24"/>
          <w:szCs w:val="24"/>
        </w:rPr>
      </w:pPr>
    </w:p>
    <w:p w14:paraId="2FCC5169" w14:textId="55BC498E" w:rsidR="00B27ED0" w:rsidRPr="00B27ED0" w:rsidRDefault="00B27ED0" w:rsidP="00B27ED0">
      <w:pPr>
        <w:jc w:val="both"/>
        <w:rPr>
          <w:rFonts w:ascii="Times New Roman" w:hAnsi="Times New Roman" w:cs="Times New Roman"/>
          <w:sz w:val="24"/>
          <w:szCs w:val="24"/>
        </w:rPr>
      </w:pPr>
      <w:r w:rsidRPr="00B27ED0">
        <w:rPr>
          <w:rFonts w:ascii="Times New Roman" w:hAnsi="Times New Roman" w:cs="Times New Roman"/>
          <w:sz w:val="24"/>
          <w:szCs w:val="24"/>
        </w:rPr>
        <w:lastRenderedPageBreak/>
        <w:t>(1</w:t>
      </w:r>
      <w:r w:rsidR="00207E0C">
        <w:rPr>
          <w:rFonts w:ascii="Times New Roman" w:hAnsi="Times New Roman" w:cs="Times New Roman"/>
          <w:sz w:val="24"/>
          <w:szCs w:val="24"/>
        </w:rPr>
        <w:t>2</w:t>
      </w:r>
      <w:r w:rsidRPr="00B27ED0">
        <w:rPr>
          <w:rFonts w:ascii="Times New Roman" w:hAnsi="Times New Roman" w:cs="Times New Roman"/>
          <w:sz w:val="24"/>
          <w:szCs w:val="24"/>
        </w:rPr>
        <w:t>) Kui käesoleva paragrahvi lõikes 2 nimetatud välismaalane on läbinud kohanemisprogrammi keeleõppe, või kui ta on viimase viie aasta jooksul läbinud riigieelarvest või välisvahenditest rahastatud kohustusliku taseme keeleõppe, puudub tal õigus täiendavalt osaleda samal tasemel kohanemisprogrammi keeleõppes.</w:t>
      </w:r>
    </w:p>
    <w:p w14:paraId="6BCCEE4A" w14:textId="77777777" w:rsidR="009B5B6F" w:rsidRPr="001E23F0" w:rsidRDefault="009B5B6F" w:rsidP="009B5B6F">
      <w:pPr>
        <w:jc w:val="both"/>
        <w:rPr>
          <w:rFonts w:ascii="Times New Roman" w:hAnsi="Times New Roman" w:cs="Times New Roman"/>
          <w:sz w:val="24"/>
          <w:szCs w:val="24"/>
        </w:rPr>
      </w:pPr>
    </w:p>
    <w:p w14:paraId="2FDE6C1E" w14:textId="0ADCB5A1" w:rsidR="009B5B6F" w:rsidRPr="001E23F0" w:rsidRDefault="009B5B6F" w:rsidP="009B5B6F">
      <w:pPr>
        <w:jc w:val="both"/>
        <w:rPr>
          <w:rFonts w:ascii="Times New Roman" w:hAnsi="Times New Roman" w:cs="Times New Roman"/>
          <w:sz w:val="24"/>
          <w:szCs w:val="24"/>
        </w:rPr>
      </w:pPr>
      <w:r w:rsidRPr="001E23F0">
        <w:rPr>
          <w:rFonts w:ascii="Times New Roman" w:hAnsi="Times New Roman" w:cs="Times New Roman"/>
          <w:sz w:val="24"/>
          <w:szCs w:val="24"/>
        </w:rPr>
        <w:t>(</w:t>
      </w:r>
      <w:r w:rsidR="00B27ED0">
        <w:rPr>
          <w:rFonts w:ascii="Times New Roman" w:hAnsi="Times New Roman" w:cs="Times New Roman"/>
          <w:sz w:val="24"/>
          <w:szCs w:val="24"/>
        </w:rPr>
        <w:t>1</w:t>
      </w:r>
      <w:r w:rsidR="00207E0C">
        <w:rPr>
          <w:rFonts w:ascii="Times New Roman" w:hAnsi="Times New Roman" w:cs="Times New Roman"/>
          <w:sz w:val="24"/>
          <w:szCs w:val="24"/>
        </w:rPr>
        <w:t>3</w:t>
      </w:r>
      <w:r w:rsidRPr="001E23F0">
        <w:rPr>
          <w:rFonts w:ascii="Times New Roman" w:hAnsi="Times New Roman" w:cs="Times New Roman"/>
          <w:sz w:val="24"/>
          <w:szCs w:val="24"/>
        </w:rPr>
        <w:t xml:space="preserve">) Eestis elavalt </w:t>
      </w:r>
      <w:r w:rsidR="009368E6">
        <w:rPr>
          <w:rFonts w:ascii="Times New Roman" w:hAnsi="Times New Roman" w:cs="Times New Roman"/>
          <w:sz w:val="24"/>
          <w:szCs w:val="24"/>
        </w:rPr>
        <w:t>ajutise kaitse saajalt või rahvusvahelise kaitse saajalt</w:t>
      </w:r>
      <w:r w:rsidRPr="001E23F0">
        <w:rPr>
          <w:rFonts w:ascii="Times New Roman" w:hAnsi="Times New Roman" w:cs="Times New Roman"/>
          <w:sz w:val="24"/>
          <w:szCs w:val="24"/>
        </w:rPr>
        <w:t xml:space="preserve"> võib nõuda</w:t>
      </w:r>
      <w:r w:rsidR="00D91F34">
        <w:rPr>
          <w:rFonts w:ascii="Times New Roman" w:hAnsi="Times New Roman" w:cs="Times New Roman"/>
          <w:sz w:val="24"/>
          <w:szCs w:val="24"/>
        </w:rPr>
        <w:t xml:space="preserve"> temale</w:t>
      </w:r>
      <w:r w:rsidRPr="001E23F0">
        <w:rPr>
          <w:rFonts w:ascii="Times New Roman" w:hAnsi="Times New Roman" w:cs="Times New Roman"/>
          <w:sz w:val="24"/>
          <w:szCs w:val="24"/>
        </w:rPr>
        <w:t xml:space="preserve"> keeleõppe osutamiseks kulunud summad tagas</w:t>
      </w:r>
      <w:r w:rsidR="009368E6">
        <w:rPr>
          <w:rFonts w:ascii="Times New Roman" w:hAnsi="Times New Roman" w:cs="Times New Roman"/>
          <w:sz w:val="24"/>
          <w:szCs w:val="24"/>
        </w:rPr>
        <w:t>i, kui ta</w:t>
      </w:r>
      <w:r w:rsidRPr="001E23F0">
        <w:rPr>
          <w:rFonts w:ascii="Times New Roman" w:hAnsi="Times New Roman" w:cs="Times New Roman"/>
          <w:sz w:val="24"/>
          <w:szCs w:val="24"/>
        </w:rPr>
        <w:t>:</w:t>
      </w:r>
    </w:p>
    <w:p w14:paraId="02E68FA5" w14:textId="644DA544" w:rsidR="009B5B6F" w:rsidRPr="001E23F0" w:rsidRDefault="009B5B6F" w:rsidP="009B5B6F">
      <w:pPr>
        <w:jc w:val="both"/>
        <w:rPr>
          <w:rFonts w:ascii="Times New Roman" w:hAnsi="Times New Roman" w:cs="Times New Roman"/>
          <w:sz w:val="24"/>
          <w:szCs w:val="24"/>
        </w:rPr>
      </w:pPr>
      <w:r w:rsidRPr="001E23F0">
        <w:rPr>
          <w:rFonts w:ascii="Times New Roman" w:hAnsi="Times New Roman" w:cs="Times New Roman"/>
          <w:sz w:val="24"/>
          <w:szCs w:val="24"/>
        </w:rPr>
        <w:t>1) ei ole omandanud ühe aasta jooksul</w:t>
      </w:r>
      <w:r w:rsidR="009368E6">
        <w:rPr>
          <w:rFonts w:ascii="Times New Roman" w:hAnsi="Times New Roman" w:cs="Times New Roman"/>
          <w:sz w:val="24"/>
          <w:szCs w:val="24"/>
        </w:rPr>
        <w:t xml:space="preserve"> ajutise kaitse alusel elamisloa või</w:t>
      </w:r>
      <w:r w:rsidRPr="001E23F0">
        <w:rPr>
          <w:rFonts w:ascii="Times New Roman" w:hAnsi="Times New Roman" w:cs="Times New Roman"/>
          <w:sz w:val="24"/>
          <w:szCs w:val="24"/>
        </w:rPr>
        <w:t xml:space="preserve"> rahvusvahelise kaitse saamisest arvates keeleseaduses sätestatud keeleoskustaset A1;</w:t>
      </w:r>
    </w:p>
    <w:p w14:paraId="62217120" w14:textId="2A790A29" w:rsidR="009B5B6F" w:rsidRPr="001E23F0" w:rsidRDefault="009B5B6F" w:rsidP="009B5B6F">
      <w:pPr>
        <w:jc w:val="both"/>
        <w:rPr>
          <w:rFonts w:ascii="Times New Roman" w:hAnsi="Times New Roman" w:cs="Times New Roman"/>
          <w:sz w:val="24"/>
          <w:szCs w:val="24"/>
        </w:rPr>
      </w:pPr>
      <w:r w:rsidRPr="001E23F0">
        <w:rPr>
          <w:rFonts w:ascii="Times New Roman" w:hAnsi="Times New Roman" w:cs="Times New Roman"/>
          <w:sz w:val="24"/>
          <w:szCs w:val="24"/>
        </w:rPr>
        <w:t>2) ei ole omandanud kahe aasta jooksul rahvusvahelise kaitse saamisest arvates keeleseaduses sätestatud keeleoskustaset A2;</w:t>
      </w:r>
    </w:p>
    <w:p w14:paraId="25C06EFF" w14:textId="4F93A734" w:rsidR="009B5B6F" w:rsidRDefault="009B5B6F" w:rsidP="009B5B6F">
      <w:pPr>
        <w:jc w:val="both"/>
        <w:rPr>
          <w:rFonts w:ascii="Times New Roman" w:hAnsi="Times New Roman" w:cs="Times New Roman"/>
          <w:sz w:val="24"/>
          <w:szCs w:val="24"/>
        </w:rPr>
      </w:pPr>
      <w:r w:rsidRPr="001E23F0">
        <w:rPr>
          <w:rFonts w:ascii="Times New Roman" w:hAnsi="Times New Roman" w:cs="Times New Roman"/>
          <w:sz w:val="24"/>
          <w:szCs w:val="24"/>
        </w:rPr>
        <w:t>3) ei ole omandanud viie aasta jooksul rahvusvahelise kaitse saamisest arvates keeleseaduses sätestatud keeleoskustaset B1.</w:t>
      </w:r>
    </w:p>
    <w:p w14:paraId="22D29614" w14:textId="77777777" w:rsidR="00A42F27" w:rsidRDefault="00A42F27" w:rsidP="009B5B6F">
      <w:pPr>
        <w:jc w:val="both"/>
        <w:rPr>
          <w:rFonts w:ascii="Times New Roman" w:hAnsi="Times New Roman" w:cs="Times New Roman"/>
          <w:sz w:val="24"/>
          <w:szCs w:val="24"/>
        </w:rPr>
      </w:pPr>
    </w:p>
    <w:p w14:paraId="03B9DD03" w14:textId="7E13BE88" w:rsidR="00A42F27" w:rsidRDefault="00A42F27" w:rsidP="009B5B6F">
      <w:pPr>
        <w:jc w:val="both"/>
        <w:rPr>
          <w:rFonts w:ascii="Times New Roman" w:hAnsi="Times New Roman" w:cs="Times New Roman"/>
          <w:sz w:val="24"/>
          <w:szCs w:val="24"/>
        </w:rPr>
      </w:pPr>
      <w:r>
        <w:rPr>
          <w:rFonts w:ascii="Times New Roman" w:hAnsi="Times New Roman" w:cs="Times New Roman"/>
          <w:sz w:val="24"/>
          <w:szCs w:val="24"/>
        </w:rPr>
        <w:t>(1</w:t>
      </w:r>
      <w:r w:rsidR="00207E0C">
        <w:rPr>
          <w:rFonts w:ascii="Times New Roman" w:hAnsi="Times New Roman" w:cs="Times New Roman"/>
          <w:sz w:val="24"/>
          <w:szCs w:val="24"/>
        </w:rPr>
        <w:t>4</w:t>
      </w:r>
      <w:r>
        <w:rPr>
          <w:rFonts w:ascii="Times New Roman" w:hAnsi="Times New Roman" w:cs="Times New Roman"/>
          <w:sz w:val="24"/>
          <w:szCs w:val="24"/>
        </w:rPr>
        <w:t>) Kohanemisprogrammi korraldaja</w:t>
      </w:r>
      <w:r w:rsidRPr="00A42F27">
        <w:rPr>
          <w:rFonts w:ascii="Times New Roman" w:hAnsi="Times New Roman" w:cs="Times New Roman"/>
          <w:sz w:val="24"/>
          <w:szCs w:val="24"/>
        </w:rPr>
        <w:t xml:space="preserve"> väljastab välismaalasele keeleõppekulude teatise, mille alusel tuleb õppekulude hüvitamiseks kohustatud välismaalasel õppekulud tagasi maksta</w:t>
      </w:r>
      <w:r w:rsidR="0067093A">
        <w:rPr>
          <w:rFonts w:ascii="Times New Roman" w:hAnsi="Times New Roman" w:cs="Times New Roman"/>
          <w:sz w:val="24"/>
          <w:szCs w:val="24"/>
        </w:rPr>
        <w:t xml:space="preserve">. </w:t>
      </w:r>
      <w:r w:rsidRPr="00A42F27">
        <w:rPr>
          <w:rFonts w:ascii="Times New Roman" w:hAnsi="Times New Roman" w:cs="Times New Roman"/>
          <w:sz w:val="24"/>
          <w:szCs w:val="24"/>
        </w:rPr>
        <w:t>Keeleõppekulude teatis on täitedokument täitemenetluse seadustiku § 2 lõike 1 punkti 21 tähenduses</w:t>
      </w:r>
      <w:r w:rsidR="005E7999">
        <w:rPr>
          <w:rFonts w:ascii="Times New Roman" w:hAnsi="Times New Roman" w:cs="Times New Roman"/>
          <w:sz w:val="24"/>
          <w:szCs w:val="24"/>
        </w:rPr>
        <w:t>.</w:t>
      </w:r>
    </w:p>
    <w:p w14:paraId="705F5376" w14:textId="77777777" w:rsidR="002838C6" w:rsidRPr="001E23F0" w:rsidRDefault="002838C6" w:rsidP="005216C6">
      <w:pPr>
        <w:jc w:val="both"/>
        <w:rPr>
          <w:rFonts w:ascii="Times New Roman" w:hAnsi="Times New Roman" w:cs="Times New Roman"/>
          <w:b/>
          <w:bCs/>
          <w:sz w:val="24"/>
          <w:szCs w:val="24"/>
        </w:rPr>
      </w:pPr>
    </w:p>
    <w:p w14:paraId="7419C709" w14:textId="45A3EED3" w:rsidR="002838C6" w:rsidRPr="001E23F0" w:rsidRDefault="009B5B6F" w:rsidP="00FA5027">
      <w:pPr>
        <w:jc w:val="center"/>
        <w:rPr>
          <w:rFonts w:ascii="Times New Roman" w:hAnsi="Times New Roman" w:cs="Times New Roman"/>
          <w:b/>
          <w:bCs/>
          <w:sz w:val="24"/>
          <w:szCs w:val="24"/>
        </w:rPr>
      </w:pPr>
      <w:r>
        <w:rPr>
          <w:rFonts w:ascii="Times New Roman" w:hAnsi="Times New Roman" w:cs="Times New Roman"/>
          <w:b/>
          <w:bCs/>
          <w:sz w:val="24"/>
          <w:szCs w:val="24"/>
        </w:rPr>
        <w:t>8</w:t>
      </w:r>
      <w:r w:rsidR="002838C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2838C6" w:rsidRPr="001E23F0">
        <w:rPr>
          <w:rFonts w:ascii="Times New Roman" w:hAnsi="Times New Roman" w:cs="Times New Roman"/>
          <w:b/>
          <w:bCs/>
          <w:sz w:val="24"/>
          <w:szCs w:val="24"/>
        </w:rPr>
        <w:t>peatükk</w:t>
      </w:r>
    </w:p>
    <w:p w14:paraId="39D74177" w14:textId="4B5ABDC9" w:rsidR="002838C6" w:rsidRPr="001E23F0" w:rsidRDefault="002838C6" w:rsidP="002838C6">
      <w:pPr>
        <w:jc w:val="center"/>
        <w:rPr>
          <w:rFonts w:ascii="Times New Roman" w:hAnsi="Times New Roman" w:cs="Times New Roman"/>
          <w:b/>
          <w:bCs/>
          <w:sz w:val="24"/>
          <w:szCs w:val="24"/>
        </w:rPr>
      </w:pP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ASJADE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KORRALDAMINE</w:t>
      </w:r>
    </w:p>
    <w:p w14:paraId="441422C5" w14:textId="77777777" w:rsidR="002838C6" w:rsidRPr="001E23F0" w:rsidRDefault="002838C6" w:rsidP="002838C6">
      <w:pPr>
        <w:jc w:val="center"/>
        <w:rPr>
          <w:rFonts w:ascii="Times New Roman" w:hAnsi="Times New Roman" w:cs="Times New Roman"/>
          <w:b/>
          <w:bCs/>
          <w:sz w:val="24"/>
          <w:szCs w:val="24"/>
        </w:rPr>
      </w:pPr>
    </w:p>
    <w:p w14:paraId="7053541A" w14:textId="7D7817CF" w:rsidR="002838C6" w:rsidRPr="001E23F0" w:rsidRDefault="002838C6" w:rsidP="002838C6">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FA5027" w:rsidRPr="001E23F0">
        <w:rPr>
          <w:rFonts w:ascii="Times New Roman" w:hAnsi="Times New Roman" w:cs="Times New Roman"/>
          <w:b/>
          <w:bCs/>
          <w:sz w:val="24"/>
          <w:szCs w:val="24"/>
        </w:rPr>
        <w:t>8</w:t>
      </w:r>
      <w:r w:rsidR="00B67EF0" w:rsidRPr="001E23F0">
        <w:rPr>
          <w:rFonts w:ascii="Times New Roman" w:hAnsi="Times New Roman" w:cs="Times New Roman"/>
          <w:b/>
          <w:bCs/>
          <w:sz w:val="24"/>
          <w:szCs w:val="24"/>
        </w:rPr>
        <w:t>3</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menetluste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korraldamine</w:t>
      </w:r>
    </w:p>
    <w:p w14:paraId="75FF4169" w14:textId="77777777" w:rsidR="002838C6" w:rsidRPr="001E23F0" w:rsidRDefault="002838C6" w:rsidP="002838C6">
      <w:pPr>
        <w:rPr>
          <w:rFonts w:ascii="Times New Roman" w:hAnsi="Times New Roman" w:cs="Times New Roman"/>
          <w:b/>
          <w:bCs/>
          <w:sz w:val="24"/>
          <w:szCs w:val="24"/>
        </w:rPr>
      </w:pPr>
    </w:p>
    <w:p w14:paraId="48A70EEB" w14:textId="4D65A3E6" w:rsidR="002838C6" w:rsidRPr="001E23F0" w:rsidRDefault="008324F0" w:rsidP="00C55D15">
      <w:pPr>
        <w:jc w:val="both"/>
        <w:rPr>
          <w:rFonts w:ascii="Times New Roman" w:hAnsi="Times New Roman" w:cs="Times New Roman"/>
          <w:sz w:val="24"/>
          <w:szCs w:val="24"/>
        </w:rPr>
      </w:pPr>
      <w:commentRangeStart w:id="238"/>
      <w:r w:rsidRPr="3D45D796">
        <w:rPr>
          <w:rFonts w:ascii="Times New Roman" w:hAnsi="Times New Roman" w:cs="Times New Roman"/>
          <w:sz w:val="24"/>
          <w:szCs w:val="24"/>
        </w:rPr>
        <w:t>V</w:t>
      </w:r>
      <w:r w:rsidR="002838C6" w:rsidRPr="3D45D796">
        <w:rPr>
          <w:rFonts w:ascii="Times New Roman" w:hAnsi="Times New Roman" w:cs="Times New Roman"/>
          <w:sz w:val="24"/>
          <w:szCs w:val="24"/>
        </w:rPr>
        <w:t>aldkonna</w:t>
      </w:r>
      <w:r w:rsidR="002E2C10" w:rsidRPr="3D45D796">
        <w:rPr>
          <w:rFonts w:ascii="Times New Roman" w:hAnsi="Times New Roman" w:cs="Times New Roman"/>
          <w:sz w:val="24"/>
          <w:szCs w:val="24"/>
        </w:rPr>
        <w:t xml:space="preserve"> </w:t>
      </w:r>
      <w:r w:rsidR="002838C6" w:rsidRPr="3D45D796">
        <w:rPr>
          <w:rFonts w:ascii="Times New Roman" w:hAnsi="Times New Roman" w:cs="Times New Roman"/>
          <w:sz w:val="24"/>
          <w:szCs w:val="24"/>
        </w:rPr>
        <w:t>eest</w:t>
      </w:r>
      <w:r w:rsidR="002E2C10" w:rsidRPr="3D45D796">
        <w:rPr>
          <w:rFonts w:ascii="Times New Roman" w:hAnsi="Times New Roman" w:cs="Times New Roman"/>
          <w:sz w:val="24"/>
          <w:szCs w:val="24"/>
        </w:rPr>
        <w:t xml:space="preserve"> </w:t>
      </w:r>
      <w:r w:rsidR="002838C6" w:rsidRPr="3D45D796">
        <w:rPr>
          <w:rFonts w:ascii="Times New Roman" w:hAnsi="Times New Roman" w:cs="Times New Roman"/>
          <w:sz w:val="24"/>
          <w:szCs w:val="24"/>
        </w:rPr>
        <w:t>vastutav</w:t>
      </w:r>
      <w:r w:rsidR="002E2C10" w:rsidRPr="3D45D796">
        <w:rPr>
          <w:rFonts w:ascii="Times New Roman" w:hAnsi="Times New Roman" w:cs="Times New Roman"/>
          <w:sz w:val="24"/>
          <w:szCs w:val="24"/>
        </w:rPr>
        <w:t xml:space="preserve"> </w:t>
      </w:r>
      <w:r w:rsidR="002838C6" w:rsidRPr="3D45D796">
        <w:rPr>
          <w:rFonts w:ascii="Times New Roman" w:hAnsi="Times New Roman" w:cs="Times New Roman"/>
          <w:sz w:val="24"/>
          <w:szCs w:val="24"/>
        </w:rPr>
        <w:t>minister</w:t>
      </w:r>
      <w:r w:rsidR="002E2C10" w:rsidRPr="3D45D796">
        <w:rPr>
          <w:rFonts w:ascii="Times New Roman" w:hAnsi="Times New Roman" w:cs="Times New Roman"/>
          <w:sz w:val="24"/>
          <w:szCs w:val="24"/>
        </w:rPr>
        <w:t xml:space="preserve"> </w:t>
      </w:r>
      <w:r w:rsidR="002838C6" w:rsidRPr="3D45D796">
        <w:rPr>
          <w:rFonts w:ascii="Times New Roman" w:hAnsi="Times New Roman" w:cs="Times New Roman"/>
          <w:sz w:val="24"/>
          <w:szCs w:val="24"/>
        </w:rPr>
        <w:t>kehtestab</w:t>
      </w:r>
      <w:r w:rsidR="002E2C10" w:rsidRPr="3D45D796">
        <w:rPr>
          <w:rFonts w:ascii="Times New Roman" w:hAnsi="Times New Roman" w:cs="Times New Roman"/>
          <w:sz w:val="24"/>
          <w:szCs w:val="24"/>
        </w:rPr>
        <w:t xml:space="preserve"> </w:t>
      </w:r>
      <w:r w:rsidR="002838C6" w:rsidRPr="3D45D796">
        <w:rPr>
          <w:rFonts w:ascii="Times New Roman" w:hAnsi="Times New Roman" w:cs="Times New Roman"/>
          <w:sz w:val="24"/>
          <w:szCs w:val="24"/>
        </w:rPr>
        <w:t>määrusega:</w:t>
      </w:r>
    </w:p>
    <w:p w14:paraId="0DD2FC83" w14:textId="2FD76265" w:rsidR="00952F12" w:rsidRPr="001E23F0" w:rsidRDefault="004F23FE" w:rsidP="21F1A12B">
      <w:pPr>
        <w:jc w:val="both"/>
        <w:rPr>
          <w:rFonts w:ascii="Times New Roman" w:hAnsi="Times New Roman" w:cs="Times New Roman"/>
          <w:sz w:val="24"/>
          <w:szCs w:val="24"/>
        </w:rPr>
      </w:pPr>
      <w:bookmarkStart w:id="239" w:name="_Hlk199315376"/>
      <w:r w:rsidRPr="3D45D796">
        <w:rPr>
          <w:rFonts w:ascii="Times New Roman" w:hAnsi="Times New Roman" w:cs="Times New Roman"/>
          <w:sz w:val="24"/>
          <w:szCs w:val="24"/>
        </w:rPr>
        <w:t>1</w:t>
      </w:r>
      <w:r w:rsidR="00952F12"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bookmarkStart w:id="240" w:name="_Hlk194568841"/>
      <w:r w:rsidR="00952F12"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saaja</w:t>
      </w:r>
      <w:r w:rsidR="002E2C10" w:rsidRPr="3D45D796">
        <w:rPr>
          <w:rFonts w:ascii="Times New Roman" w:hAnsi="Times New Roman" w:cs="Times New Roman"/>
          <w:sz w:val="24"/>
          <w:szCs w:val="24"/>
        </w:rPr>
        <w:t xml:space="preserve"> </w:t>
      </w:r>
      <w:r w:rsidR="001801AE"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tema</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perekonnaliikme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taotlemise,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andmise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pikendamise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kehtetuks</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tunnistamise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korra,</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elamisloa</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taotlemisel</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esitatavate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tõendite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andmete</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loetelu</w:t>
      </w:r>
      <w:r w:rsidR="002E2C10" w:rsidRPr="3D45D796">
        <w:rPr>
          <w:rFonts w:ascii="Times New Roman" w:hAnsi="Times New Roman" w:cs="Times New Roman"/>
          <w:sz w:val="24"/>
          <w:szCs w:val="24"/>
        </w:rPr>
        <w:t xml:space="preserve"> </w:t>
      </w:r>
      <w:r w:rsidR="00952F12"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bookmarkEnd w:id="240"/>
      <w:r w:rsidR="00836B50" w:rsidRPr="3D45D796">
        <w:rPr>
          <w:rFonts w:ascii="Times New Roman" w:hAnsi="Times New Roman" w:cs="Times New Roman"/>
          <w:sz w:val="24"/>
          <w:szCs w:val="24"/>
        </w:rPr>
        <w:t>elamisloakaardile kantavate andmete loetelu</w:t>
      </w:r>
      <w:r w:rsidR="00952F12" w:rsidRPr="3D45D796">
        <w:rPr>
          <w:rFonts w:ascii="Times New Roman" w:hAnsi="Times New Roman" w:cs="Times New Roman"/>
          <w:sz w:val="24"/>
          <w:szCs w:val="24"/>
        </w:rPr>
        <w:t>;</w:t>
      </w:r>
    </w:p>
    <w:p w14:paraId="1B3C5B4D" w14:textId="74E67B2E" w:rsidR="001801AE" w:rsidRPr="001E23F0" w:rsidRDefault="004F23FE" w:rsidP="21F1A12B">
      <w:pPr>
        <w:jc w:val="both"/>
        <w:rPr>
          <w:rFonts w:ascii="Times New Roman" w:hAnsi="Times New Roman" w:cs="Times New Roman"/>
          <w:sz w:val="24"/>
          <w:szCs w:val="24"/>
        </w:rPr>
      </w:pPr>
      <w:r>
        <w:rPr>
          <w:rFonts w:ascii="Times New Roman" w:hAnsi="Times New Roman" w:cs="Times New Roman"/>
          <w:sz w:val="24"/>
          <w:szCs w:val="24"/>
        </w:rPr>
        <w:t>2</w:t>
      </w:r>
      <w:r w:rsidR="001801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241" w:name="_Hlk194658592"/>
      <w:r w:rsidR="001801AE"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perekonnaliikme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pikendamise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tunnistamise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korra,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taotlemisel</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esitatavate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tõendite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loetelu</w:t>
      </w:r>
      <w:r w:rsidR="00BD1D28">
        <w:rPr>
          <w:rFonts w:ascii="Times New Roman" w:hAnsi="Times New Roman" w:cs="Times New Roman"/>
          <w:sz w:val="24"/>
          <w:szCs w:val="24"/>
        </w:rPr>
        <w:t xml:space="preserve">, </w:t>
      </w:r>
      <w:r w:rsidR="001801AE" w:rsidRPr="001E23F0">
        <w:rPr>
          <w:rFonts w:ascii="Times New Roman" w:hAnsi="Times New Roman" w:cs="Times New Roman"/>
          <w:sz w:val="24"/>
          <w:szCs w:val="24"/>
        </w:rPr>
        <w:t>elamisloakaardile</w:t>
      </w:r>
      <w:r w:rsidR="002E2C10" w:rsidRPr="001E23F0">
        <w:rPr>
          <w:rFonts w:ascii="Times New Roman" w:hAnsi="Times New Roman" w:cs="Times New Roman"/>
          <w:sz w:val="24"/>
          <w:szCs w:val="24"/>
        </w:rPr>
        <w:t xml:space="preserve"> </w:t>
      </w:r>
      <w:r w:rsidR="00BD1D28">
        <w:rPr>
          <w:rFonts w:ascii="Times New Roman" w:hAnsi="Times New Roman" w:cs="Times New Roman"/>
          <w:sz w:val="24"/>
          <w:szCs w:val="24"/>
        </w:rPr>
        <w:t xml:space="preserve">kantavate andmete loetelu </w:t>
      </w:r>
      <w:bookmarkStart w:id="242" w:name="_Hlk198552904"/>
      <w:r w:rsidR="00BD1D28">
        <w:rPr>
          <w:rFonts w:ascii="Times New Roman" w:hAnsi="Times New Roman" w:cs="Times New Roman"/>
          <w:sz w:val="24"/>
          <w:szCs w:val="24"/>
        </w:rPr>
        <w:t xml:space="preserve">ning teise </w:t>
      </w:r>
      <w:r w:rsidR="00BD1D28" w:rsidRPr="001E23F0">
        <w:rPr>
          <w:rFonts w:ascii="Times New Roman" w:hAnsi="Times New Roman" w:cs="Times New Roman"/>
          <w:sz w:val="24"/>
          <w:szCs w:val="24"/>
        </w:rPr>
        <w:t>liikmesriiki üleviimisel</w:t>
      </w:r>
      <w:r w:rsidR="00BD1D28">
        <w:rPr>
          <w:rFonts w:ascii="Times New Roman" w:hAnsi="Times New Roman" w:cs="Times New Roman"/>
          <w:sz w:val="24"/>
          <w:szCs w:val="24"/>
        </w:rPr>
        <w:t xml:space="preserve"> esitatavate andmete loetelu</w:t>
      </w:r>
      <w:bookmarkEnd w:id="241"/>
      <w:bookmarkEnd w:id="242"/>
      <w:r w:rsidR="00BD1D28">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p>
    <w:p w14:paraId="1FB540FE" w14:textId="7201CD1D" w:rsidR="00952F12" w:rsidRPr="001E23F0" w:rsidRDefault="004F23FE" w:rsidP="21F1A12B">
      <w:pPr>
        <w:jc w:val="both"/>
        <w:rPr>
          <w:rFonts w:ascii="Times New Roman" w:hAnsi="Times New Roman" w:cs="Times New Roman"/>
          <w:sz w:val="24"/>
          <w:szCs w:val="24"/>
        </w:rPr>
      </w:pPr>
      <w:r>
        <w:rPr>
          <w:rFonts w:ascii="Times New Roman" w:hAnsi="Times New Roman" w:cs="Times New Roman"/>
          <w:sz w:val="24"/>
          <w:szCs w:val="24"/>
        </w:rPr>
        <w:t>3</w:t>
      </w:r>
      <w:r w:rsidR="00952F12"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kohanemisprogrammi</w:t>
      </w:r>
      <w:r w:rsidR="00E252D3" w:rsidRPr="001E23F0">
        <w:rPr>
          <w:rFonts w:ascii="Times New Roman" w:hAnsi="Times New Roman" w:cs="Times New Roman"/>
          <w:sz w:val="24"/>
          <w:szCs w:val="24"/>
        </w:rPr>
        <w:t xml:space="preserve"> rahvusvahelise kaitse taotlejatele ja</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välismaalastele,</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kellele</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00C86752" w:rsidRPr="001E23F0">
        <w:rPr>
          <w:rFonts w:ascii="Times New Roman" w:hAnsi="Times New Roman" w:cs="Times New Roman"/>
          <w:sz w:val="24"/>
          <w:szCs w:val="24"/>
        </w:rPr>
        <w:t>elamisluba või kelle elamisluba on pikendatud käesoleva seaduse alusel</w:t>
      </w:r>
      <w:r w:rsidR="003267EF">
        <w:rPr>
          <w:rFonts w:ascii="Times New Roman" w:hAnsi="Times New Roman" w:cs="Times New Roman"/>
          <w:sz w:val="24"/>
          <w:szCs w:val="24"/>
        </w:rPr>
        <w:t xml:space="preserve"> ning keeleõppekulude tagasinõudmise korra </w:t>
      </w:r>
      <w:r w:rsidR="00952F12" w:rsidRPr="001E23F0">
        <w:rPr>
          <w:rFonts w:ascii="Times New Roman" w:hAnsi="Times New Roman" w:cs="Times New Roman"/>
          <w:sz w:val="24"/>
          <w:szCs w:val="24"/>
        </w:rPr>
        <w:t>;</w:t>
      </w:r>
    </w:p>
    <w:p w14:paraId="111704E6" w14:textId="19162BA4" w:rsidR="00952F12" w:rsidRPr="001E23F0" w:rsidRDefault="004F23FE" w:rsidP="21F1A12B">
      <w:pPr>
        <w:jc w:val="both"/>
        <w:rPr>
          <w:rFonts w:ascii="Times New Roman" w:hAnsi="Times New Roman" w:cs="Times New Roman"/>
          <w:sz w:val="24"/>
          <w:szCs w:val="24"/>
        </w:rPr>
      </w:pPr>
      <w:r>
        <w:rPr>
          <w:rFonts w:ascii="Times New Roman" w:hAnsi="Times New Roman" w:cs="Times New Roman"/>
          <w:sz w:val="24"/>
          <w:szCs w:val="24"/>
        </w:rPr>
        <w:t>4</w:t>
      </w:r>
      <w:r w:rsidR="001801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tunnistuse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vormi</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sellele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kantavate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1801AE" w:rsidRPr="001E23F0">
        <w:rPr>
          <w:rFonts w:ascii="Times New Roman" w:hAnsi="Times New Roman" w:cs="Times New Roman"/>
          <w:sz w:val="24"/>
          <w:szCs w:val="24"/>
        </w:rPr>
        <w:t>loetelu</w:t>
      </w:r>
      <w:r w:rsidR="008431B0" w:rsidRPr="001E23F0">
        <w:rPr>
          <w:rFonts w:ascii="Times New Roman" w:hAnsi="Times New Roman" w:cs="Times New Roman"/>
          <w:sz w:val="24"/>
          <w:szCs w:val="24"/>
        </w:rPr>
        <w:t>;</w:t>
      </w:r>
    </w:p>
    <w:p w14:paraId="37961B72" w14:textId="0294F21F" w:rsidR="008431B0" w:rsidRPr="001E23F0" w:rsidRDefault="004F23FE" w:rsidP="21F1A12B">
      <w:pPr>
        <w:jc w:val="both"/>
        <w:rPr>
          <w:rFonts w:ascii="Times New Roman" w:hAnsi="Times New Roman" w:cs="Times New Roman"/>
          <w:sz w:val="24"/>
          <w:szCs w:val="24"/>
        </w:rPr>
      </w:pPr>
      <w:r>
        <w:rPr>
          <w:rFonts w:ascii="Times New Roman" w:hAnsi="Times New Roman" w:cs="Times New Roman"/>
          <w:sz w:val="24"/>
          <w:szCs w:val="24"/>
        </w:rPr>
        <w:t>5</w:t>
      </w:r>
      <w:r w:rsidR="008431B0"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reisiloa</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vormi</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sellele</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kantavate</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8431B0" w:rsidRPr="001E23F0">
        <w:rPr>
          <w:rFonts w:ascii="Times New Roman" w:hAnsi="Times New Roman" w:cs="Times New Roman"/>
          <w:sz w:val="24"/>
          <w:szCs w:val="24"/>
        </w:rPr>
        <w:t>loetelu;</w:t>
      </w:r>
    </w:p>
    <w:p w14:paraId="46AD8C58" w14:textId="271943F0" w:rsidR="00725469" w:rsidRPr="001E23F0" w:rsidRDefault="004F23FE" w:rsidP="21F1A12B">
      <w:pPr>
        <w:jc w:val="both"/>
        <w:rPr>
          <w:rFonts w:ascii="Times New Roman" w:hAnsi="Times New Roman" w:cs="Times New Roman"/>
          <w:sz w:val="24"/>
          <w:szCs w:val="24"/>
        </w:rPr>
      </w:pPr>
      <w:r>
        <w:rPr>
          <w:rFonts w:ascii="Times New Roman" w:hAnsi="Times New Roman" w:cs="Times New Roman"/>
          <w:sz w:val="24"/>
          <w:szCs w:val="24"/>
        </w:rPr>
        <w:t>6</w:t>
      </w:r>
      <w:r w:rsidR="008431B0"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725469" w:rsidRPr="001E23F0">
        <w:rPr>
          <w:rFonts w:ascii="Times New Roman" w:hAnsi="Times New Roman" w:cs="Times New Roman"/>
          <w:sz w:val="24"/>
          <w:szCs w:val="24"/>
        </w:rPr>
        <w:t>kinnipidamiseks</w:t>
      </w:r>
      <w:r w:rsidR="002E2C10" w:rsidRPr="001E23F0">
        <w:rPr>
          <w:rFonts w:ascii="Times New Roman" w:hAnsi="Times New Roman" w:cs="Times New Roman"/>
          <w:sz w:val="24"/>
          <w:szCs w:val="24"/>
        </w:rPr>
        <w:t xml:space="preserve"> </w:t>
      </w:r>
      <w:r w:rsidR="00725469" w:rsidRPr="001E23F0">
        <w:rPr>
          <w:rFonts w:ascii="Times New Roman" w:hAnsi="Times New Roman" w:cs="Times New Roman"/>
          <w:sz w:val="24"/>
          <w:szCs w:val="24"/>
        </w:rPr>
        <w:t>loa</w:t>
      </w:r>
      <w:r w:rsidR="002E2C10" w:rsidRPr="001E23F0">
        <w:rPr>
          <w:rFonts w:ascii="Times New Roman" w:hAnsi="Times New Roman" w:cs="Times New Roman"/>
          <w:sz w:val="24"/>
          <w:szCs w:val="24"/>
        </w:rPr>
        <w:t xml:space="preserve"> </w:t>
      </w:r>
      <w:r w:rsidR="00725469" w:rsidRPr="001E23F0">
        <w:rPr>
          <w:rFonts w:ascii="Times New Roman" w:hAnsi="Times New Roman" w:cs="Times New Roman"/>
          <w:sz w:val="24"/>
          <w:szCs w:val="24"/>
        </w:rPr>
        <w:t>saamise</w:t>
      </w:r>
      <w:r w:rsidR="002E2C10" w:rsidRPr="001E23F0">
        <w:rPr>
          <w:rFonts w:ascii="Times New Roman" w:hAnsi="Times New Roman" w:cs="Times New Roman"/>
          <w:sz w:val="24"/>
          <w:szCs w:val="24"/>
        </w:rPr>
        <w:t xml:space="preserve"> </w:t>
      </w:r>
      <w:r w:rsidR="00725469" w:rsidRPr="001E23F0">
        <w:rPr>
          <w:rFonts w:ascii="Times New Roman" w:hAnsi="Times New Roman" w:cs="Times New Roman"/>
          <w:sz w:val="24"/>
          <w:szCs w:val="24"/>
        </w:rPr>
        <w:t>taotluses</w:t>
      </w:r>
      <w:r w:rsidR="002E2C10" w:rsidRPr="001E23F0">
        <w:rPr>
          <w:rFonts w:ascii="Times New Roman" w:hAnsi="Times New Roman" w:cs="Times New Roman"/>
          <w:sz w:val="24"/>
          <w:szCs w:val="24"/>
        </w:rPr>
        <w:t xml:space="preserve"> </w:t>
      </w:r>
      <w:r w:rsidR="00725469" w:rsidRPr="001E23F0">
        <w:rPr>
          <w:rFonts w:ascii="Times New Roman" w:hAnsi="Times New Roman" w:cs="Times New Roman"/>
          <w:sz w:val="24"/>
          <w:szCs w:val="24"/>
        </w:rPr>
        <w:t>esitatavate</w:t>
      </w:r>
      <w:r w:rsidR="002E2C10" w:rsidRPr="001E23F0">
        <w:rPr>
          <w:rFonts w:ascii="Times New Roman" w:hAnsi="Times New Roman" w:cs="Times New Roman"/>
          <w:sz w:val="24"/>
          <w:szCs w:val="24"/>
        </w:rPr>
        <w:t xml:space="preserve"> </w:t>
      </w:r>
      <w:r w:rsidR="00725469"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725469"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725469" w:rsidRPr="001E23F0">
        <w:rPr>
          <w:rFonts w:ascii="Times New Roman" w:hAnsi="Times New Roman" w:cs="Times New Roman"/>
          <w:sz w:val="24"/>
          <w:szCs w:val="24"/>
        </w:rPr>
        <w:t>tõendite</w:t>
      </w:r>
      <w:r w:rsidR="002E2C10" w:rsidRPr="001E23F0">
        <w:rPr>
          <w:rFonts w:ascii="Times New Roman" w:hAnsi="Times New Roman" w:cs="Times New Roman"/>
          <w:sz w:val="24"/>
          <w:szCs w:val="24"/>
        </w:rPr>
        <w:t xml:space="preserve"> </w:t>
      </w:r>
      <w:r w:rsidR="00725469" w:rsidRPr="001E23F0">
        <w:rPr>
          <w:rFonts w:ascii="Times New Roman" w:hAnsi="Times New Roman" w:cs="Times New Roman"/>
          <w:sz w:val="24"/>
          <w:szCs w:val="24"/>
        </w:rPr>
        <w:t>loetelu;</w:t>
      </w:r>
    </w:p>
    <w:p w14:paraId="6DC6B516" w14:textId="0F501C45" w:rsidR="00BE7A4E" w:rsidRPr="001E23F0" w:rsidRDefault="004F23FE" w:rsidP="21F1A12B">
      <w:pPr>
        <w:jc w:val="both"/>
        <w:rPr>
          <w:rFonts w:ascii="Times New Roman" w:hAnsi="Times New Roman" w:cs="Times New Roman"/>
          <w:sz w:val="24"/>
          <w:szCs w:val="24"/>
        </w:rPr>
      </w:pPr>
      <w:r>
        <w:rPr>
          <w:rFonts w:ascii="Times New Roman" w:hAnsi="Times New Roman" w:cs="Times New Roman"/>
          <w:sz w:val="24"/>
          <w:szCs w:val="24"/>
        </w:rPr>
        <w:t>7</w:t>
      </w:r>
      <w:r w:rsidR="00BE7A4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registri</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põhimääruse;</w:t>
      </w:r>
    </w:p>
    <w:p w14:paraId="6A75BC21" w14:textId="0F593186" w:rsidR="004C076E" w:rsidRPr="001E23F0" w:rsidRDefault="004F23FE" w:rsidP="21F1A12B">
      <w:pPr>
        <w:jc w:val="both"/>
        <w:rPr>
          <w:rFonts w:ascii="Times New Roman" w:hAnsi="Times New Roman" w:cs="Times New Roman"/>
          <w:sz w:val="24"/>
          <w:szCs w:val="24"/>
        </w:rPr>
      </w:pPr>
      <w:r>
        <w:rPr>
          <w:rFonts w:ascii="Times New Roman" w:hAnsi="Times New Roman" w:cs="Times New Roman"/>
          <w:sz w:val="24"/>
          <w:szCs w:val="24"/>
        </w:rPr>
        <w:t>8</w:t>
      </w:r>
      <w:r w:rsidR="00952F12"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taotlejate</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majutuskeskuse</w:t>
      </w:r>
      <w:r w:rsidR="002E2C10" w:rsidRPr="001E23F0">
        <w:rPr>
          <w:rFonts w:ascii="Times New Roman" w:hAnsi="Times New Roman" w:cs="Times New Roman"/>
          <w:sz w:val="24"/>
          <w:szCs w:val="24"/>
        </w:rPr>
        <w:t xml:space="preserve"> </w:t>
      </w:r>
      <w:r w:rsidR="00952F12" w:rsidRPr="001E23F0">
        <w:rPr>
          <w:rFonts w:ascii="Times New Roman" w:hAnsi="Times New Roman" w:cs="Times New Roman"/>
          <w:sz w:val="24"/>
          <w:szCs w:val="24"/>
        </w:rPr>
        <w:t>sisekorra;</w:t>
      </w:r>
    </w:p>
    <w:p w14:paraId="478FB1E5" w14:textId="65B4FC09" w:rsidR="002838C6" w:rsidRPr="001E23F0" w:rsidRDefault="003267EF" w:rsidP="21F1A12B">
      <w:pPr>
        <w:jc w:val="both"/>
        <w:rPr>
          <w:rFonts w:ascii="Times New Roman" w:hAnsi="Times New Roman" w:cs="Times New Roman"/>
          <w:sz w:val="24"/>
          <w:szCs w:val="24"/>
        </w:rPr>
      </w:pPr>
      <w:r w:rsidRPr="3D45D796">
        <w:rPr>
          <w:rFonts w:ascii="Times New Roman" w:hAnsi="Times New Roman" w:cs="Times New Roman"/>
          <w:sz w:val="24"/>
          <w:szCs w:val="24"/>
        </w:rPr>
        <w:t>9</w:t>
      </w:r>
      <w:r w:rsidR="002838C6"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bookmarkStart w:id="243" w:name="_Hlk199411380"/>
      <w:r w:rsidR="004C076E"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taotleja</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tervisekontrolli</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talle</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osutatavate</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vajalike</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tervishoiuteenuste</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riigieelarvest</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rahastamise</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ulatuse</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4C076E" w:rsidRPr="3D45D796">
        <w:rPr>
          <w:rFonts w:ascii="Times New Roman" w:hAnsi="Times New Roman" w:cs="Times New Roman"/>
          <w:sz w:val="24"/>
          <w:szCs w:val="24"/>
        </w:rPr>
        <w:t>korra</w:t>
      </w:r>
      <w:r w:rsidR="00C55D15" w:rsidRPr="3D45D796">
        <w:rPr>
          <w:rFonts w:ascii="Times New Roman" w:hAnsi="Times New Roman" w:cs="Times New Roman"/>
          <w:sz w:val="24"/>
          <w:szCs w:val="24"/>
        </w:rPr>
        <w:t>.</w:t>
      </w:r>
      <w:bookmarkEnd w:id="243"/>
      <w:commentRangeEnd w:id="238"/>
      <w:r>
        <w:commentReference w:id="238"/>
      </w:r>
    </w:p>
    <w:bookmarkEnd w:id="239"/>
    <w:p w14:paraId="1088EA73" w14:textId="77777777" w:rsidR="002838C6" w:rsidRPr="001E23F0" w:rsidRDefault="002838C6" w:rsidP="002838C6">
      <w:pPr>
        <w:rPr>
          <w:rFonts w:ascii="Times New Roman" w:hAnsi="Times New Roman" w:cs="Times New Roman"/>
          <w:b/>
          <w:bCs/>
          <w:sz w:val="24"/>
          <w:szCs w:val="24"/>
        </w:rPr>
      </w:pPr>
    </w:p>
    <w:p w14:paraId="7882B6ED" w14:textId="2A10AAFD" w:rsidR="002838C6" w:rsidRPr="001E23F0" w:rsidRDefault="002838C6" w:rsidP="002838C6">
      <w:pPr>
        <w:rPr>
          <w:rFonts w:ascii="Times New Roman" w:hAnsi="Times New Roman" w:cs="Times New Roman"/>
          <w:b/>
          <w:bCs/>
          <w:sz w:val="24"/>
          <w:szCs w:val="24"/>
        </w:rPr>
      </w:pPr>
      <w:bookmarkStart w:id="244" w:name="_Hlk199242246"/>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FA5027" w:rsidRPr="001E23F0">
        <w:rPr>
          <w:rFonts w:ascii="Times New Roman" w:hAnsi="Times New Roman" w:cs="Times New Roman"/>
          <w:b/>
          <w:bCs/>
          <w:sz w:val="24"/>
          <w:szCs w:val="24"/>
        </w:rPr>
        <w:t>8</w:t>
      </w:r>
      <w:r w:rsidR="00B67EF0" w:rsidRPr="001E23F0">
        <w:rPr>
          <w:rFonts w:ascii="Times New Roman" w:hAnsi="Times New Roman" w:cs="Times New Roman"/>
          <w:b/>
          <w:bCs/>
          <w:sz w:val="24"/>
          <w:szCs w:val="24"/>
        </w:rPr>
        <w:t>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register</w:t>
      </w:r>
    </w:p>
    <w:p w14:paraId="51EBA6FB" w14:textId="77777777" w:rsidR="00FA5027" w:rsidRPr="001E23F0" w:rsidRDefault="00FA5027" w:rsidP="00FA5027">
      <w:pPr>
        <w:jc w:val="both"/>
        <w:rPr>
          <w:rFonts w:ascii="Times New Roman" w:hAnsi="Times New Roman" w:cs="Times New Roman"/>
          <w:sz w:val="24"/>
          <w:szCs w:val="24"/>
        </w:rPr>
      </w:pPr>
    </w:p>
    <w:p w14:paraId="636CC87C" w14:textId="062F4FB8" w:rsidR="002838C6" w:rsidRPr="001E23F0" w:rsidRDefault="002838C6" w:rsidP="00FA5027">
      <w:pPr>
        <w:jc w:val="both"/>
        <w:rPr>
          <w:rFonts w:ascii="Times New Roman" w:hAnsi="Times New Roman" w:cs="Times New Roman"/>
          <w:sz w:val="24"/>
          <w:szCs w:val="24"/>
        </w:rPr>
      </w:pPr>
      <w:r w:rsidRPr="001E23F0">
        <w:rPr>
          <w:rFonts w:ascii="Times New Roman" w:hAnsi="Times New Roman" w:cs="Times New Roman"/>
          <w:sz w:val="24"/>
          <w:szCs w:val="24"/>
        </w:rPr>
        <w:t>(</w:t>
      </w:r>
      <w:r w:rsidR="001B1D4B">
        <w:rPr>
          <w:rFonts w:ascii="Times New Roman" w:hAnsi="Times New Roman" w:cs="Times New Roman"/>
          <w:sz w:val="24"/>
          <w:szCs w:val="24"/>
        </w:rPr>
        <w:t>1</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1B1D4B">
        <w:rPr>
          <w:rFonts w:ascii="Times New Roman" w:hAnsi="Times New Roman" w:cs="Times New Roman"/>
          <w:sz w:val="24"/>
          <w:szCs w:val="24"/>
        </w:rPr>
        <w:t>R</w:t>
      </w:r>
      <w:r w:rsidR="001B1D4B" w:rsidRPr="001E23F0">
        <w:rPr>
          <w:rFonts w:ascii="Times New Roman" w:hAnsi="Times New Roman" w:cs="Times New Roman"/>
          <w:sz w:val="24"/>
          <w:szCs w:val="24"/>
        </w:rPr>
        <w:t xml:space="preserve">ahvusvahelise kaitse andmise registri (edaspidi käesolevas paragrahvis </w:t>
      </w:r>
      <w:r w:rsidR="001B1D4B" w:rsidRPr="5DF44272">
        <w:rPr>
          <w:rFonts w:ascii="Times New Roman" w:hAnsi="Times New Roman" w:cs="Times New Roman"/>
          <w:i/>
          <w:iCs/>
          <w:sz w:val="24"/>
          <w:szCs w:val="24"/>
        </w:rPr>
        <w:t>register</w:t>
      </w:r>
      <w:r w:rsidR="001B1D4B" w:rsidRPr="001E23F0">
        <w:rPr>
          <w:rFonts w:ascii="Times New Roman" w:hAnsi="Times New Roman" w:cs="Times New Roman"/>
          <w:sz w:val="24"/>
          <w:szCs w:val="24"/>
        </w:rPr>
        <w:t>)</w:t>
      </w:r>
      <w:r w:rsidR="00547DCC">
        <w:rPr>
          <w:rFonts w:ascii="Times New Roman" w:hAnsi="Times New Roman" w:cs="Times New Roman"/>
          <w:sz w:val="24"/>
          <w:szCs w:val="24"/>
        </w:rPr>
        <w:t xml:space="preserve"> </w:t>
      </w:r>
      <w:r w:rsidRPr="001E23F0">
        <w:rPr>
          <w:rFonts w:ascii="Times New Roman" w:hAnsi="Times New Roman" w:cs="Times New Roman"/>
          <w:sz w:val="24"/>
          <w:szCs w:val="24"/>
        </w:rPr>
        <w:t>eesmärk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julgeolek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täiendava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nende</w:t>
      </w:r>
      <w:r w:rsidR="002E2C10" w:rsidRPr="001E23F0">
        <w:rPr>
          <w:rFonts w:ascii="Times New Roman" w:hAnsi="Times New Roman" w:cs="Times New Roman"/>
          <w:sz w:val="24"/>
          <w:szCs w:val="24"/>
        </w:rPr>
        <w:t xml:space="preserve"> </w:t>
      </w:r>
      <w:r w:rsidR="002C71D4">
        <w:rPr>
          <w:rFonts w:ascii="Times New Roman" w:hAnsi="Times New Roman" w:cs="Times New Roman"/>
          <w:sz w:val="24"/>
          <w:szCs w:val="24"/>
        </w:rPr>
        <w:t xml:space="preserve">ja nende perekonnaliikmete </w:t>
      </w:r>
      <w:r w:rsidRPr="001E23F0">
        <w:rPr>
          <w:rFonts w:ascii="Times New Roman" w:hAnsi="Times New Roman" w:cs="Times New Roman"/>
          <w:sz w:val="24"/>
          <w:szCs w:val="24"/>
        </w:rPr>
        <w:t>esitatud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kaudu.</w:t>
      </w:r>
    </w:p>
    <w:p w14:paraId="230741AB" w14:textId="77777777" w:rsidR="00FA5027" w:rsidRPr="001E23F0" w:rsidRDefault="00FA5027" w:rsidP="00FA5027">
      <w:pPr>
        <w:jc w:val="both"/>
        <w:rPr>
          <w:rFonts w:ascii="Times New Roman" w:hAnsi="Times New Roman" w:cs="Times New Roman"/>
          <w:sz w:val="24"/>
          <w:szCs w:val="24"/>
        </w:rPr>
      </w:pPr>
    </w:p>
    <w:p w14:paraId="13A9D979" w14:textId="6E435CCD" w:rsidR="0000778B" w:rsidRPr="001E23F0" w:rsidRDefault="002838C6" w:rsidP="00FA5027">
      <w:pPr>
        <w:jc w:val="both"/>
        <w:rPr>
          <w:rFonts w:ascii="Times New Roman" w:hAnsi="Times New Roman" w:cs="Times New Roman"/>
          <w:sz w:val="24"/>
          <w:szCs w:val="24"/>
        </w:rPr>
      </w:pPr>
      <w:r w:rsidRPr="001E23F0">
        <w:rPr>
          <w:rFonts w:ascii="Times New Roman" w:hAnsi="Times New Roman" w:cs="Times New Roman"/>
          <w:sz w:val="24"/>
          <w:szCs w:val="24"/>
        </w:rPr>
        <w:t>(</w:t>
      </w:r>
      <w:r w:rsidR="001B1D4B">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eesmärgi</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ühise</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varjupaiga</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süsteemi</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õigusaktis,</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muus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välislepingus,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määruses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ülesande</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täitmiseks</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lastRenderedPageBreak/>
        <w:t>töödeldakse</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registris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kaitse</w:t>
      </w:r>
      <w:r w:rsidR="00691C81"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pikendamise</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tunnistamise</w:t>
      </w:r>
      <w:r w:rsidR="00A17A5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kaitse</w:t>
      </w:r>
      <w:r w:rsidR="00A17A5E" w:rsidRPr="001E23F0">
        <w:rPr>
          <w:rFonts w:ascii="Times New Roman" w:hAnsi="Times New Roman" w:cs="Times New Roman"/>
          <w:sz w:val="24"/>
          <w:szCs w:val="24"/>
        </w:rPr>
        <w:t xml:space="preserve"> ning välismaalase Euroopa Liidu liikmesriigile üleandmise </w:t>
      </w:r>
      <w:r w:rsidR="00691C81" w:rsidRPr="001E23F0">
        <w:rPr>
          <w:rFonts w:ascii="Times New Roman" w:hAnsi="Times New Roman" w:cs="Times New Roman"/>
          <w:sz w:val="24"/>
          <w:szCs w:val="24"/>
        </w:rPr>
        <w:t>menetluse</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haldusakti</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sooritatud</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toimingu</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taustakontrolli</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kinnipidamise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kohanemisprogrammiga</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toimingu</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järgmisi</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andmeid:</w:t>
      </w:r>
    </w:p>
    <w:p w14:paraId="14B6546C" w14:textId="0295AE93" w:rsidR="005D5AAE" w:rsidRPr="001E23F0" w:rsidRDefault="008D57E3" w:rsidP="00FA5027">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üldandmed;</w:t>
      </w:r>
    </w:p>
    <w:p w14:paraId="6A10D485" w14:textId="53B6DD0C" w:rsidR="005D5AAE" w:rsidRPr="001E23F0" w:rsidRDefault="005D5AAE" w:rsidP="00FA5027">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isanimi,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sünnikoht</w:t>
      </w:r>
      <w:r w:rsidR="00E30B4B">
        <w:rPr>
          <w:rFonts w:ascii="Times New Roman" w:hAnsi="Times New Roman" w:cs="Times New Roman"/>
          <w:sz w:val="24"/>
          <w:szCs w:val="24"/>
        </w:rPr>
        <w:t>, rahvus või rahvusrühm</w:t>
      </w:r>
      <w:r w:rsidR="00C816B2">
        <w:rPr>
          <w:rFonts w:ascii="Times New Roman" w:hAnsi="Times New Roman" w:cs="Times New Roman"/>
          <w:sz w:val="24"/>
          <w:szCs w:val="24"/>
        </w:rPr>
        <w:t xml:space="preserve"> ja</w:t>
      </w:r>
      <w:r w:rsidR="003319E2">
        <w:rPr>
          <w:rFonts w:ascii="Times New Roman" w:hAnsi="Times New Roman" w:cs="Times New Roman"/>
          <w:sz w:val="24"/>
          <w:szCs w:val="24"/>
        </w:rPr>
        <w:t xml:space="preserve"> keeleoskus</w:t>
      </w:r>
      <w:r w:rsidR="00C816B2">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p>
    <w:p w14:paraId="799A980B" w14:textId="2FD0D1BD" w:rsidR="005D5AAE" w:rsidRPr="001E23F0" w:rsidRDefault="005D5AAE" w:rsidP="00FA5027">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biomeetrilised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biomeetriliste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võimatuse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0DDEBFEB" w14:textId="0377A1D0" w:rsidR="0093729A" w:rsidRPr="001E23F0" w:rsidRDefault="0093729A" w:rsidP="00FA5027">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00C816B2" w:rsidRPr="001E23F0">
        <w:rPr>
          <w:rFonts w:ascii="Times New Roman" w:hAnsi="Times New Roman" w:cs="Times New Roman"/>
          <w:sz w:val="24"/>
          <w:szCs w:val="24"/>
        </w:rPr>
        <w:t>isikut tõendava dokumendi andmed;</w:t>
      </w:r>
    </w:p>
    <w:p w14:paraId="17CCADB2" w14:textId="6EFD5B22" w:rsidR="005D5AAE" w:rsidRPr="001E23F0" w:rsidRDefault="0093729A" w:rsidP="00FA5027">
      <w:pPr>
        <w:jc w:val="both"/>
        <w:rPr>
          <w:rFonts w:ascii="Times New Roman" w:hAnsi="Times New Roman" w:cs="Times New Roman"/>
          <w:sz w:val="24"/>
          <w:szCs w:val="24"/>
        </w:rPr>
      </w:pPr>
      <w:r w:rsidRPr="001E23F0">
        <w:rPr>
          <w:rFonts w:ascii="Times New Roman" w:hAnsi="Times New Roman" w:cs="Times New Roman"/>
          <w:sz w:val="24"/>
          <w:szCs w:val="24"/>
        </w:rPr>
        <w:t>5</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perekonnaseisuandmed;</w:t>
      </w:r>
    </w:p>
    <w:p w14:paraId="22303180" w14:textId="27509E42" w:rsidR="005D5AAE" w:rsidRPr="001E23F0" w:rsidRDefault="0093729A" w:rsidP="00FA5027">
      <w:pPr>
        <w:jc w:val="both"/>
        <w:rPr>
          <w:rFonts w:ascii="Times New Roman" w:hAnsi="Times New Roman" w:cs="Times New Roman"/>
          <w:sz w:val="24"/>
          <w:szCs w:val="24"/>
        </w:rPr>
      </w:pPr>
      <w:r w:rsidRPr="001E23F0">
        <w:rPr>
          <w:rFonts w:ascii="Times New Roman" w:hAnsi="Times New Roman" w:cs="Times New Roman"/>
          <w:sz w:val="24"/>
          <w:szCs w:val="24"/>
        </w:rPr>
        <w:t>6</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eluloolised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2DE7B8F1" w14:textId="48E2030F" w:rsidR="005D5AAE" w:rsidRPr="001E23F0" w:rsidRDefault="0093729A" w:rsidP="00FA5027">
      <w:pPr>
        <w:jc w:val="both"/>
        <w:rPr>
          <w:rFonts w:ascii="Times New Roman" w:hAnsi="Times New Roman" w:cs="Times New Roman"/>
          <w:sz w:val="24"/>
          <w:szCs w:val="24"/>
        </w:rPr>
      </w:pPr>
      <w:r w:rsidRPr="001E23F0">
        <w:rPr>
          <w:rFonts w:ascii="Times New Roman" w:hAnsi="Times New Roman" w:cs="Times New Roman"/>
          <w:sz w:val="24"/>
          <w:szCs w:val="24"/>
        </w:rPr>
        <w:t>7</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245" w:name="_Hlk199245110"/>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terviseseisundi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71116B4A" w14:textId="1F454B48" w:rsidR="001574B4" w:rsidRPr="001E23F0" w:rsidRDefault="001574B4" w:rsidP="00FA5027">
      <w:pPr>
        <w:jc w:val="both"/>
        <w:rPr>
          <w:rFonts w:ascii="Times New Roman" w:hAnsi="Times New Roman" w:cs="Times New Roman"/>
          <w:sz w:val="24"/>
          <w:szCs w:val="24"/>
        </w:rPr>
      </w:pPr>
      <w:r w:rsidRPr="001E23F0">
        <w:rPr>
          <w:rFonts w:ascii="Times New Roman" w:hAnsi="Times New Roman" w:cs="Times New Roman"/>
          <w:sz w:val="24"/>
          <w:szCs w:val="24"/>
        </w:rPr>
        <w:t>8)</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687311" w:rsidRPr="001E23F0">
        <w:rPr>
          <w:rFonts w:ascii="Times New Roman" w:hAnsi="Times New Roman" w:cs="Times New Roman"/>
          <w:sz w:val="24"/>
          <w:szCs w:val="24"/>
        </w:rPr>
        <w:t xml:space="preserve">menetlusliku eritagatise ja vastuvõtu </w:t>
      </w:r>
      <w:r w:rsidRPr="001E23F0">
        <w:rPr>
          <w:rFonts w:ascii="Times New Roman" w:hAnsi="Times New Roman" w:cs="Times New Roman"/>
          <w:sz w:val="24"/>
          <w:szCs w:val="24"/>
        </w:rPr>
        <w:t>erivajaduse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p>
    <w:bookmarkEnd w:id="245"/>
    <w:p w14:paraId="1005C77B" w14:textId="539F3ED2" w:rsidR="005D5AAE" w:rsidRPr="001E23F0" w:rsidRDefault="001574B4" w:rsidP="00FA5027">
      <w:pPr>
        <w:jc w:val="both"/>
        <w:rPr>
          <w:rFonts w:ascii="Times New Roman" w:hAnsi="Times New Roman" w:cs="Times New Roman"/>
          <w:sz w:val="24"/>
          <w:szCs w:val="24"/>
        </w:rPr>
      </w:pPr>
      <w:r w:rsidRPr="001E23F0">
        <w:rPr>
          <w:rFonts w:ascii="Times New Roman" w:hAnsi="Times New Roman" w:cs="Times New Roman"/>
          <w:sz w:val="24"/>
          <w:szCs w:val="24"/>
        </w:rPr>
        <w:t>9</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hariduse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õppimise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48C266DD" w14:textId="237D20AF" w:rsidR="005D5AAE" w:rsidRPr="001E23F0" w:rsidRDefault="001574B4" w:rsidP="00FA5027">
      <w:pPr>
        <w:jc w:val="both"/>
        <w:rPr>
          <w:rFonts w:ascii="Times New Roman" w:hAnsi="Times New Roman" w:cs="Times New Roman"/>
          <w:sz w:val="24"/>
          <w:szCs w:val="24"/>
        </w:rPr>
      </w:pPr>
      <w:r w:rsidRPr="001E23F0">
        <w:rPr>
          <w:rFonts w:ascii="Times New Roman" w:hAnsi="Times New Roman" w:cs="Times New Roman"/>
          <w:sz w:val="24"/>
          <w:szCs w:val="24"/>
        </w:rPr>
        <w:t>10</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ettevõtluse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6F15E3D4" w14:textId="5A07966B" w:rsidR="005D5AAE" w:rsidRPr="001E23F0" w:rsidRDefault="0093729A" w:rsidP="00FA5027">
      <w:pPr>
        <w:jc w:val="both"/>
        <w:rPr>
          <w:rFonts w:ascii="Times New Roman" w:hAnsi="Times New Roman" w:cs="Times New Roman"/>
          <w:sz w:val="24"/>
          <w:szCs w:val="24"/>
        </w:rPr>
      </w:pPr>
      <w:r w:rsidRPr="001E23F0">
        <w:rPr>
          <w:rFonts w:ascii="Times New Roman" w:hAnsi="Times New Roman" w:cs="Times New Roman"/>
          <w:sz w:val="24"/>
          <w:szCs w:val="24"/>
        </w:rPr>
        <w:t>1</w:t>
      </w:r>
      <w:r w:rsidR="001574B4" w:rsidRPr="001E23F0">
        <w:rPr>
          <w:rFonts w:ascii="Times New Roman" w:hAnsi="Times New Roman" w:cs="Times New Roman"/>
          <w:sz w:val="24"/>
          <w:szCs w:val="24"/>
        </w:rPr>
        <w:t>1</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ülalpidamise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legaalse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sissetuleku</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61B3F5BA" w14:textId="294AF2CC" w:rsidR="006900EF" w:rsidRPr="001E23F0" w:rsidRDefault="006900EF" w:rsidP="00FA5027">
      <w:pPr>
        <w:jc w:val="both"/>
        <w:rPr>
          <w:rFonts w:ascii="Times New Roman" w:hAnsi="Times New Roman" w:cs="Times New Roman"/>
          <w:sz w:val="24"/>
          <w:szCs w:val="24"/>
        </w:rPr>
      </w:pPr>
      <w:r w:rsidRPr="001E23F0">
        <w:rPr>
          <w:rFonts w:ascii="Times New Roman" w:hAnsi="Times New Roman" w:cs="Times New Roman"/>
          <w:sz w:val="24"/>
          <w:szCs w:val="24"/>
        </w:rPr>
        <w:t>1</w:t>
      </w:r>
      <w:r w:rsidR="001574B4" w:rsidRPr="001E23F0">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usuline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kuuluvus;</w:t>
      </w:r>
    </w:p>
    <w:p w14:paraId="489B85D7" w14:textId="7981E612" w:rsidR="005D5AAE" w:rsidRPr="001E23F0" w:rsidRDefault="005D5AAE" w:rsidP="00FA5027">
      <w:pPr>
        <w:jc w:val="both"/>
        <w:rPr>
          <w:rFonts w:ascii="Times New Roman" w:hAnsi="Times New Roman" w:cs="Times New Roman"/>
          <w:sz w:val="24"/>
          <w:szCs w:val="24"/>
        </w:rPr>
      </w:pPr>
      <w:r w:rsidRPr="001E23F0">
        <w:rPr>
          <w:rFonts w:ascii="Times New Roman" w:hAnsi="Times New Roman" w:cs="Times New Roman"/>
          <w:sz w:val="24"/>
          <w:szCs w:val="24"/>
        </w:rPr>
        <w:t>1</w:t>
      </w:r>
      <w:r w:rsidR="001574B4"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organisatsiooni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kuulumise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p>
    <w:p w14:paraId="116A53E3" w14:textId="004E2700" w:rsidR="005D5AAE" w:rsidRPr="001E23F0" w:rsidRDefault="005D5AAE" w:rsidP="00FA5027">
      <w:pPr>
        <w:jc w:val="both"/>
        <w:rPr>
          <w:rFonts w:ascii="Times New Roman" w:hAnsi="Times New Roman" w:cs="Times New Roman"/>
          <w:sz w:val="24"/>
          <w:szCs w:val="24"/>
        </w:rPr>
      </w:pPr>
      <w:r w:rsidRPr="001E23F0">
        <w:rPr>
          <w:rFonts w:ascii="Times New Roman" w:hAnsi="Times New Roman" w:cs="Times New Roman"/>
          <w:sz w:val="24"/>
          <w:szCs w:val="24"/>
        </w:rPr>
        <w:t>1</w:t>
      </w:r>
      <w:r w:rsidR="001574B4" w:rsidRPr="001E23F0">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kriminaalkorras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karistamise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p>
    <w:p w14:paraId="1BB53C56" w14:textId="1F4EC1A4" w:rsidR="006900EF" w:rsidRPr="001E23F0" w:rsidRDefault="006900EF" w:rsidP="00FA5027">
      <w:pPr>
        <w:jc w:val="both"/>
        <w:rPr>
          <w:rFonts w:ascii="Times New Roman" w:hAnsi="Times New Roman" w:cs="Times New Roman"/>
          <w:sz w:val="24"/>
          <w:szCs w:val="24"/>
        </w:rPr>
      </w:pPr>
      <w:r w:rsidRPr="001E23F0">
        <w:rPr>
          <w:rFonts w:ascii="Times New Roman" w:hAnsi="Times New Roman" w:cs="Times New Roman"/>
          <w:sz w:val="24"/>
          <w:szCs w:val="24"/>
        </w:rPr>
        <w:t>1</w:t>
      </w:r>
      <w:r w:rsidR="001574B4" w:rsidRPr="001E23F0">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246" w:name="_Hlk199244391"/>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päritoluriigi,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reisiteekonna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bookmarkEnd w:id="246"/>
    <w:p w14:paraId="12D87142" w14:textId="1AFA50C6" w:rsidR="006900EF" w:rsidRPr="001E23F0" w:rsidRDefault="006900EF" w:rsidP="00FA5027">
      <w:pPr>
        <w:jc w:val="both"/>
        <w:rPr>
          <w:rFonts w:ascii="Times New Roman" w:hAnsi="Times New Roman" w:cs="Times New Roman"/>
          <w:sz w:val="24"/>
          <w:szCs w:val="24"/>
        </w:rPr>
      </w:pPr>
      <w:r w:rsidRPr="001E23F0">
        <w:rPr>
          <w:rFonts w:ascii="Times New Roman" w:hAnsi="Times New Roman" w:cs="Times New Roman"/>
          <w:sz w:val="24"/>
          <w:szCs w:val="24"/>
        </w:rPr>
        <w:t>1</w:t>
      </w:r>
      <w:r w:rsidR="001574B4" w:rsidRPr="001E23F0">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247" w:name="_Hlk199244900"/>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sugulaste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tuttavate</w:t>
      </w:r>
      <w:r w:rsidR="002E2C10" w:rsidRPr="001E23F0">
        <w:rPr>
          <w:rFonts w:ascii="Times New Roman" w:hAnsi="Times New Roman" w:cs="Times New Roman"/>
          <w:sz w:val="24"/>
          <w:szCs w:val="24"/>
        </w:rPr>
        <w:t xml:space="preserve"> </w:t>
      </w:r>
      <w:r w:rsidR="00663719" w:rsidRPr="00663719">
        <w:rPr>
          <w:rFonts w:ascii="Times New Roman" w:hAnsi="Times New Roman" w:cs="Times New Roman"/>
          <w:sz w:val="24"/>
          <w:szCs w:val="24"/>
        </w:rPr>
        <w:t>üldandmed, sünnikoht ja perekonnaseisuandmed</w:t>
      </w:r>
      <w:r w:rsidR="00663719">
        <w:rPr>
          <w:rFonts w:ascii="Times New Roman" w:hAnsi="Times New Roman" w:cs="Times New Roman"/>
          <w:sz w:val="24"/>
          <w:szCs w:val="24"/>
        </w:rPr>
        <w:t xml:space="preserve">, </w:t>
      </w:r>
      <w:r w:rsidR="00663719" w:rsidRPr="00663719">
        <w:rPr>
          <w:rFonts w:ascii="Times New Roman" w:hAnsi="Times New Roman" w:cs="Times New Roman"/>
          <w:sz w:val="24"/>
          <w:szCs w:val="24"/>
        </w:rPr>
        <w:t>seos välismaalasega</w:t>
      </w:r>
      <w:r w:rsidR="00663719">
        <w:rPr>
          <w:rFonts w:ascii="Times New Roman" w:hAnsi="Times New Roman" w:cs="Times New Roman"/>
          <w:sz w:val="24"/>
          <w:szCs w:val="24"/>
        </w:rPr>
        <w:t xml:space="preserve"> ning legaalse sissetuleku andmed</w:t>
      </w:r>
      <w:r w:rsidR="00651DF0">
        <w:rPr>
          <w:rFonts w:ascii="Times New Roman" w:hAnsi="Times New Roman" w:cs="Times New Roman"/>
          <w:sz w:val="24"/>
          <w:szCs w:val="24"/>
        </w:rPr>
        <w:t>,</w:t>
      </w:r>
      <w:r w:rsidR="00663719">
        <w:rPr>
          <w:rFonts w:ascii="Times New Roman" w:hAnsi="Times New Roman" w:cs="Times New Roman"/>
          <w:sz w:val="24"/>
          <w:szCs w:val="24"/>
        </w:rPr>
        <w:t xml:space="preserve"> kui välismaalane </w:t>
      </w:r>
      <w:r w:rsidR="00651DF0">
        <w:rPr>
          <w:rFonts w:ascii="Times New Roman" w:hAnsi="Times New Roman" w:cs="Times New Roman"/>
          <w:sz w:val="24"/>
          <w:szCs w:val="24"/>
        </w:rPr>
        <w:t xml:space="preserve">on taotlenud luba </w:t>
      </w:r>
      <w:r w:rsidR="00663719">
        <w:rPr>
          <w:rFonts w:ascii="Times New Roman" w:hAnsi="Times New Roman" w:cs="Times New Roman"/>
          <w:sz w:val="24"/>
          <w:szCs w:val="24"/>
        </w:rPr>
        <w:t>tema juures</w:t>
      </w:r>
      <w:r w:rsidR="00651DF0">
        <w:rPr>
          <w:rFonts w:ascii="Times New Roman" w:hAnsi="Times New Roman" w:cs="Times New Roman"/>
          <w:sz w:val="24"/>
          <w:szCs w:val="24"/>
        </w:rPr>
        <w:t xml:space="preserve"> menetluse ajal elada</w:t>
      </w:r>
      <w:r w:rsidRPr="001E23F0">
        <w:rPr>
          <w:rFonts w:ascii="Times New Roman" w:hAnsi="Times New Roman" w:cs="Times New Roman"/>
          <w:sz w:val="24"/>
          <w:szCs w:val="24"/>
        </w:rPr>
        <w:t>;</w:t>
      </w:r>
      <w:bookmarkEnd w:id="247"/>
    </w:p>
    <w:p w14:paraId="0C205EE1" w14:textId="3361965A" w:rsidR="006900EF" w:rsidRPr="001E23F0" w:rsidRDefault="006900EF" w:rsidP="00FA5027">
      <w:pPr>
        <w:jc w:val="both"/>
        <w:rPr>
          <w:rFonts w:ascii="Times New Roman" w:hAnsi="Times New Roman" w:cs="Times New Roman"/>
          <w:sz w:val="24"/>
          <w:szCs w:val="24"/>
        </w:rPr>
      </w:pPr>
      <w:r w:rsidRPr="001E23F0">
        <w:rPr>
          <w:rFonts w:ascii="Times New Roman" w:hAnsi="Times New Roman" w:cs="Times New Roman"/>
          <w:sz w:val="24"/>
          <w:szCs w:val="24"/>
        </w:rPr>
        <w:t>1</w:t>
      </w:r>
      <w:r w:rsidR="001574B4" w:rsidRPr="001E23F0">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248" w:name="_Hlk199244913"/>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perekonnaliikmete</w:t>
      </w:r>
      <w:r w:rsidR="002E2C10" w:rsidRPr="001E23F0">
        <w:rPr>
          <w:rFonts w:ascii="Times New Roman" w:hAnsi="Times New Roman" w:cs="Times New Roman"/>
          <w:sz w:val="24"/>
          <w:szCs w:val="24"/>
        </w:rPr>
        <w:t xml:space="preserve"> </w:t>
      </w:r>
      <w:r w:rsidR="00651DF0" w:rsidRPr="00663719">
        <w:rPr>
          <w:rFonts w:ascii="Times New Roman" w:hAnsi="Times New Roman" w:cs="Times New Roman"/>
          <w:sz w:val="24"/>
          <w:szCs w:val="24"/>
        </w:rPr>
        <w:t>üldandmed, sünnikoht ja perekonnaseisuandmed</w:t>
      </w:r>
      <w:r w:rsidR="00651DF0">
        <w:rPr>
          <w:rFonts w:ascii="Times New Roman" w:hAnsi="Times New Roman" w:cs="Times New Roman"/>
          <w:sz w:val="24"/>
          <w:szCs w:val="24"/>
        </w:rPr>
        <w:t xml:space="preserve"> ning </w:t>
      </w:r>
      <w:r w:rsidR="00651DF0" w:rsidRPr="00663719">
        <w:rPr>
          <w:rFonts w:ascii="Times New Roman" w:hAnsi="Times New Roman" w:cs="Times New Roman"/>
          <w:sz w:val="24"/>
          <w:szCs w:val="24"/>
        </w:rPr>
        <w:t>seos välismaalasega</w:t>
      </w:r>
      <w:r w:rsidRPr="001E23F0">
        <w:rPr>
          <w:rFonts w:ascii="Times New Roman" w:hAnsi="Times New Roman" w:cs="Times New Roman"/>
          <w:sz w:val="24"/>
          <w:szCs w:val="24"/>
        </w:rPr>
        <w:t>;</w:t>
      </w:r>
      <w:bookmarkEnd w:id="248"/>
    </w:p>
    <w:p w14:paraId="147DA56E" w14:textId="48964C7A" w:rsidR="006900EF" w:rsidRPr="001E23F0" w:rsidRDefault="006900EF" w:rsidP="00FA5027">
      <w:pPr>
        <w:jc w:val="both"/>
        <w:rPr>
          <w:rFonts w:ascii="Times New Roman" w:hAnsi="Times New Roman" w:cs="Times New Roman"/>
          <w:sz w:val="24"/>
          <w:szCs w:val="24"/>
        </w:rPr>
      </w:pPr>
      <w:bookmarkStart w:id="249" w:name="_Hlk199244449"/>
      <w:r w:rsidRPr="001E23F0">
        <w:rPr>
          <w:rFonts w:ascii="Times New Roman" w:hAnsi="Times New Roman" w:cs="Times New Roman"/>
          <w:sz w:val="24"/>
          <w:szCs w:val="24"/>
        </w:rPr>
        <w:t>1</w:t>
      </w:r>
      <w:r w:rsidR="001574B4" w:rsidRPr="001E23F0">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250" w:name="_Hlk199318589"/>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94086F">
        <w:rPr>
          <w:rFonts w:ascii="Times New Roman" w:hAnsi="Times New Roman" w:cs="Times New Roman"/>
          <w:sz w:val="24"/>
          <w:szCs w:val="24"/>
        </w:rPr>
        <w:t xml:space="preserve">e, sealhulgas </w:t>
      </w:r>
      <w:r w:rsidR="0094086F" w:rsidRPr="001E23F0">
        <w:rPr>
          <w:rFonts w:ascii="Times New Roman" w:hAnsi="Times New Roman" w:cs="Times New Roman"/>
          <w:sz w:val="24"/>
          <w:szCs w:val="24"/>
        </w:rPr>
        <w:t>varasemate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kaitsetaotluste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bookmarkEnd w:id="250"/>
    </w:p>
    <w:p w14:paraId="33402622" w14:textId="7DDD53F4" w:rsidR="006900EF" w:rsidRPr="001E23F0" w:rsidRDefault="006900EF" w:rsidP="00FA5027">
      <w:pPr>
        <w:jc w:val="both"/>
        <w:rPr>
          <w:rFonts w:ascii="Times New Roman" w:hAnsi="Times New Roman" w:cs="Times New Roman"/>
          <w:sz w:val="24"/>
          <w:szCs w:val="24"/>
        </w:rPr>
      </w:pPr>
      <w:r w:rsidRPr="001E23F0">
        <w:rPr>
          <w:rFonts w:ascii="Times New Roman" w:hAnsi="Times New Roman" w:cs="Times New Roman"/>
          <w:sz w:val="24"/>
          <w:szCs w:val="24"/>
        </w:rPr>
        <w:t>1</w:t>
      </w:r>
      <w:r w:rsidR="001574B4" w:rsidRPr="001E23F0">
        <w:rPr>
          <w:rFonts w:ascii="Times New Roman" w:hAnsi="Times New Roman" w:cs="Times New Roman"/>
          <w:sz w:val="24"/>
          <w:szCs w:val="24"/>
        </w:rPr>
        <w:t>9</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8115E0">
        <w:rPr>
          <w:rFonts w:ascii="Times New Roman" w:hAnsi="Times New Roman" w:cs="Times New Roman"/>
          <w:sz w:val="24"/>
          <w:szCs w:val="24"/>
        </w:rPr>
        <w:t>, s</w:t>
      </w:r>
      <w:r w:rsidR="00BE66F1">
        <w:rPr>
          <w:rFonts w:ascii="Times New Roman" w:hAnsi="Times New Roman" w:cs="Times New Roman"/>
          <w:sz w:val="24"/>
          <w:szCs w:val="24"/>
        </w:rPr>
        <w:t>ealhulgas</w:t>
      </w:r>
      <w:r w:rsidR="008115E0">
        <w:rPr>
          <w:rFonts w:ascii="Times New Roman" w:hAnsi="Times New Roman" w:cs="Times New Roman"/>
          <w:sz w:val="24"/>
          <w:szCs w:val="24"/>
        </w:rPr>
        <w:t xml:space="preserve"> isikliku vestluse protokoll, stenogramm ja helisalvestis</w:t>
      </w:r>
      <w:r w:rsidRPr="001E23F0">
        <w:rPr>
          <w:rFonts w:ascii="Times New Roman" w:hAnsi="Times New Roman" w:cs="Times New Roman"/>
          <w:sz w:val="24"/>
          <w:szCs w:val="24"/>
        </w:rPr>
        <w:t>;</w:t>
      </w:r>
    </w:p>
    <w:p w14:paraId="3F03B088" w14:textId="164A325D" w:rsidR="006900EF" w:rsidRPr="001E23F0" w:rsidRDefault="001574B4" w:rsidP="00FA5027">
      <w:pPr>
        <w:jc w:val="both"/>
        <w:rPr>
          <w:rFonts w:ascii="Times New Roman" w:hAnsi="Times New Roman" w:cs="Times New Roman"/>
          <w:sz w:val="24"/>
          <w:szCs w:val="24"/>
        </w:rPr>
      </w:pPr>
      <w:r w:rsidRPr="001E23F0">
        <w:rPr>
          <w:rFonts w:ascii="Times New Roman" w:hAnsi="Times New Roman" w:cs="Times New Roman"/>
          <w:sz w:val="24"/>
          <w:szCs w:val="24"/>
        </w:rPr>
        <w:t>20</w:t>
      </w:r>
      <w:r w:rsidR="006900E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põhjus</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elamisõiguse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teises</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riigis;</w:t>
      </w:r>
    </w:p>
    <w:bookmarkEnd w:id="249"/>
    <w:p w14:paraId="5FE8C5CB" w14:textId="1014D0A0" w:rsidR="005D5AAE" w:rsidRPr="001E23F0" w:rsidRDefault="001574B4" w:rsidP="00FA5027">
      <w:pPr>
        <w:jc w:val="both"/>
        <w:rPr>
          <w:rFonts w:ascii="Times New Roman" w:hAnsi="Times New Roman" w:cs="Times New Roman"/>
          <w:sz w:val="24"/>
          <w:szCs w:val="24"/>
        </w:rPr>
      </w:pPr>
      <w:r w:rsidRPr="001E23F0">
        <w:rPr>
          <w:rFonts w:ascii="Times New Roman" w:hAnsi="Times New Roman" w:cs="Times New Roman"/>
          <w:sz w:val="24"/>
          <w:szCs w:val="24"/>
        </w:rPr>
        <w:t>21</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ajateenistuses,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relvajõududes,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kaadrisõjaväelasena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luure-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julgeolekuteenistuses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teenimise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väljaspool</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Eestit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sõjaväelises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operatsioonis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osalemise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riiklikus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mitteriiklikus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relvastatud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organisatsioonis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üksuses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teenimise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3B217AF9" w14:textId="52246BE0" w:rsidR="005D5AAE" w:rsidRPr="001E23F0" w:rsidRDefault="006900EF" w:rsidP="00FA5027">
      <w:pPr>
        <w:jc w:val="both"/>
        <w:rPr>
          <w:rFonts w:ascii="Times New Roman" w:hAnsi="Times New Roman" w:cs="Times New Roman"/>
          <w:sz w:val="24"/>
          <w:szCs w:val="24"/>
        </w:rPr>
      </w:pPr>
      <w:r w:rsidRPr="001E23F0">
        <w:rPr>
          <w:rFonts w:ascii="Times New Roman" w:hAnsi="Times New Roman" w:cs="Times New Roman"/>
          <w:sz w:val="24"/>
          <w:szCs w:val="24"/>
        </w:rPr>
        <w:t>2</w:t>
      </w:r>
      <w:r w:rsidR="001574B4" w:rsidRPr="001E23F0">
        <w:rPr>
          <w:rFonts w:ascii="Times New Roman" w:hAnsi="Times New Roman" w:cs="Times New Roman"/>
          <w:sz w:val="24"/>
          <w:szCs w:val="24"/>
        </w:rPr>
        <w:t>2</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kuritegelikku</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terroristlikku</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ühendusse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äärmusrühmitusse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kuulumise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terroristliku</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ühenduse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äärmusrühmituse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kontrolli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all</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oleval</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alal</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tulirelva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lõhkematerjaliga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kokkupuutumise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inimsusevastase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kuriteo</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sõjakuriteo</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toimepanemise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4A686787" w14:textId="2962EE54" w:rsidR="006900EF" w:rsidRPr="001E23F0" w:rsidRDefault="006900EF" w:rsidP="00FA5027">
      <w:pPr>
        <w:jc w:val="both"/>
        <w:rPr>
          <w:rFonts w:ascii="Times New Roman" w:hAnsi="Times New Roman" w:cs="Times New Roman"/>
          <w:sz w:val="24"/>
          <w:szCs w:val="24"/>
        </w:rPr>
      </w:pPr>
      <w:r w:rsidRPr="001E23F0">
        <w:rPr>
          <w:rFonts w:ascii="Times New Roman" w:hAnsi="Times New Roman" w:cs="Times New Roman"/>
          <w:sz w:val="24"/>
          <w:szCs w:val="24"/>
        </w:rPr>
        <w:t>2</w:t>
      </w:r>
      <w:r w:rsidR="008B773B">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esindaja</w:t>
      </w:r>
      <w:r w:rsidR="002E2C10" w:rsidRPr="001E23F0">
        <w:rPr>
          <w:rFonts w:ascii="Times New Roman" w:hAnsi="Times New Roman" w:cs="Times New Roman"/>
          <w:sz w:val="24"/>
          <w:szCs w:val="24"/>
        </w:rPr>
        <w:t xml:space="preserve"> </w:t>
      </w:r>
      <w:r w:rsidR="00651DF0">
        <w:rPr>
          <w:rFonts w:ascii="Times New Roman" w:hAnsi="Times New Roman" w:cs="Times New Roman"/>
          <w:sz w:val="24"/>
          <w:szCs w:val="24"/>
        </w:rPr>
        <w:t>üld</w:t>
      </w:r>
      <w:r w:rsidRPr="001E23F0">
        <w:rPr>
          <w:rFonts w:ascii="Times New Roman" w:hAnsi="Times New Roman" w:cs="Times New Roman"/>
          <w:sz w:val="24"/>
          <w:szCs w:val="24"/>
        </w:rPr>
        <w:t>andmed;</w:t>
      </w:r>
    </w:p>
    <w:p w14:paraId="1D091F60" w14:textId="535DC77C" w:rsidR="00085E6F" w:rsidRPr="001E23F0" w:rsidRDefault="00085E6F" w:rsidP="00FA5027">
      <w:pPr>
        <w:jc w:val="both"/>
        <w:rPr>
          <w:rFonts w:ascii="Times New Roman" w:hAnsi="Times New Roman" w:cs="Times New Roman"/>
          <w:sz w:val="24"/>
          <w:szCs w:val="24"/>
        </w:rPr>
      </w:pPr>
      <w:bookmarkStart w:id="251" w:name="_Hlk199245297"/>
      <w:r w:rsidRPr="001E23F0">
        <w:rPr>
          <w:rFonts w:ascii="Times New Roman" w:hAnsi="Times New Roman" w:cs="Times New Roman"/>
          <w:sz w:val="24"/>
          <w:szCs w:val="24"/>
        </w:rPr>
        <w:t>2</w:t>
      </w:r>
      <w:r w:rsidR="008B773B">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2631F7A1" w14:textId="4FBAB803" w:rsidR="00085E6F" w:rsidRPr="001E23F0" w:rsidRDefault="00085E6F" w:rsidP="00FA5027">
      <w:pPr>
        <w:jc w:val="both"/>
        <w:rPr>
          <w:rFonts w:ascii="Times New Roman" w:hAnsi="Times New Roman" w:cs="Times New Roman"/>
          <w:sz w:val="24"/>
          <w:szCs w:val="24"/>
        </w:rPr>
      </w:pPr>
      <w:r w:rsidRPr="001E23F0">
        <w:rPr>
          <w:rFonts w:ascii="Times New Roman" w:hAnsi="Times New Roman" w:cs="Times New Roman"/>
          <w:sz w:val="24"/>
          <w:szCs w:val="24"/>
        </w:rPr>
        <w:t>2</w:t>
      </w:r>
      <w:r w:rsidR="008B773B">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järelevalvemeetme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kohaldamise</w:t>
      </w:r>
      <w:r w:rsidR="002E2C10" w:rsidRPr="001E23F0">
        <w:rPr>
          <w:rFonts w:ascii="Times New Roman" w:hAnsi="Times New Roman" w:cs="Times New Roman"/>
          <w:sz w:val="24"/>
          <w:szCs w:val="24"/>
        </w:rPr>
        <w:t xml:space="preserve"> </w:t>
      </w:r>
      <w:r w:rsidR="00B0101B">
        <w:rPr>
          <w:rFonts w:ascii="Times New Roman" w:hAnsi="Times New Roman" w:cs="Times New Roman"/>
          <w:sz w:val="24"/>
          <w:szCs w:val="24"/>
        </w:rPr>
        <w:t xml:space="preserve">ja selle vaidlustamise </w:t>
      </w:r>
      <w:r w:rsidRPr="001E23F0">
        <w:rPr>
          <w:rFonts w:ascii="Times New Roman" w:hAnsi="Times New Roman" w:cs="Times New Roman"/>
          <w:sz w:val="24"/>
          <w:szCs w:val="24"/>
        </w:rPr>
        <w:t>kohta;</w:t>
      </w:r>
    </w:p>
    <w:bookmarkEnd w:id="251"/>
    <w:p w14:paraId="6000B858" w14:textId="370A377F" w:rsidR="00580FD2" w:rsidRPr="001E23F0" w:rsidRDefault="00580FD2" w:rsidP="00FA5027">
      <w:pPr>
        <w:jc w:val="both"/>
        <w:rPr>
          <w:rFonts w:ascii="Times New Roman" w:hAnsi="Times New Roman" w:cs="Times New Roman"/>
          <w:sz w:val="24"/>
          <w:szCs w:val="24"/>
        </w:rPr>
      </w:pPr>
      <w:r w:rsidRPr="3D45D796">
        <w:rPr>
          <w:rFonts w:ascii="Times New Roman" w:hAnsi="Times New Roman" w:cs="Times New Roman"/>
          <w:sz w:val="24"/>
          <w:szCs w:val="24"/>
        </w:rPr>
        <w:t>2</w:t>
      </w:r>
      <w:r w:rsidR="008B773B" w:rsidRPr="3D45D796">
        <w:rPr>
          <w:rFonts w:ascii="Times New Roman" w:hAnsi="Times New Roman" w:cs="Times New Roman"/>
          <w:sz w:val="24"/>
          <w:szCs w:val="24"/>
        </w:rPr>
        <w:t>6</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määruse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2024/1356</w:t>
      </w:r>
      <w:r w:rsidR="002E2C10" w:rsidRPr="3D45D796">
        <w:rPr>
          <w:rFonts w:ascii="Times New Roman" w:hAnsi="Times New Roman" w:cs="Times New Roman"/>
          <w:sz w:val="24"/>
          <w:szCs w:val="24"/>
        </w:rPr>
        <w:t xml:space="preserve"> </w:t>
      </w:r>
      <w:del w:id="252" w:author="Autor">
        <w:r w:rsidRPr="3D45D796" w:rsidDel="00580FD2">
          <w:rPr>
            <w:rFonts w:ascii="Times New Roman" w:hAnsi="Times New Roman" w:cs="Times New Roman"/>
            <w:sz w:val="24"/>
            <w:szCs w:val="24"/>
          </w:rPr>
          <w:delText>(</w:delText>
        </w:r>
        <w:r w:rsidRPr="3D45D796" w:rsidDel="00C2551C">
          <w:rPr>
            <w:rFonts w:ascii="Times New Roman" w:hAnsi="Times New Roman" w:cs="Times New Roman"/>
            <w:sz w:val="24"/>
            <w:szCs w:val="24"/>
          </w:rPr>
          <w:delText>taustakontrolli kohta</w:delText>
        </w:r>
        <w:r w:rsidRPr="3D45D796" w:rsidDel="00580FD2">
          <w:rPr>
            <w:rFonts w:ascii="Times New Roman" w:hAnsi="Times New Roman" w:cs="Times New Roman"/>
            <w:sz w:val="24"/>
            <w:szCs w:val="24"/>
          </w:rPr>
          <w:delText>)</w:delText>
        </w:r>
      </w:del>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artikli</w:t>
      </w:r>
      <w:r w:rsidR="0095298D" w:rsidRPr="3D45D796">
        <w:rPr>
          <w:rFonts w:ascii="Times New Roman" w:hAnsi="Times New Roman" w:cs="Times New Roman"/>
          <w:sz w:val="24"/>
          <w:szCs w:val="24"/>
        </w:rPr>
        <w:t>tes</w:t>
      </w:r>
      <w:r w:rsidR="002E2C10" w:rsidRPr="3D45D796">
        <w:rPr>
          <w:rFonts w:ascii="Times New Roman" w:hAnsi="Times New Roman" w:cs="Times New Roman"/>
          <w:sz w:val="24"/>
          <w:szCs w:val="24"/>
        </w:rPr>
        <w:t xml:space="preserve"> </w:t>
      </w:r>
      <w:r w:rsidR="0095298D" w:rsidRPr="3D45D796">
        <w:rPr>
          <w:rFonts w:ascii="Times New Roman" w:hAnsi="Times New Roman" w:cs="Times New Roman"/>
          <w:sz w:val="24"/>
          <w:szCs w:val="24"/>
        </w:rPr>
        <w:t>12</w:t>
      </w:r>
      <w:r w:rsidR="002E2C10" w:rsidRPr="3D45D796">
        <w:rPr>
          <w:rFonts w:ascii="Times New Roman" w:hAnsi="Times New Roman" w:cs="Times New Roman"/>
          <w:sz w:val="24"/>
          <w:szCs w:val="24"/>
        </w:rPr>
        <w:t xml:space="preserve"> </w:t>
      </w:r>
      <w:r w:rsidR="0095298D"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95298D" w:rsidRPr="3D45D796">
        <w:rPr>
          <w:rFonts w:ascii="Times New Roman" w:hAnsi="Times New Roman" w:cs="Times New Roman"/>
          <w:sz w:val="24"/>
          <w:szCs w:val="24"/>
        </w:rPr>
        <w:t>14–18</w:t>
      </w:r>
      <w:r w:rsidR="002E2C10" w:rsidRPr="3D45D796">
        <w:rPr>
          <w:rFonts w:ascii="Times New Roman" w:hAnsi="Times New Roman" w:cs="Times New Roman"/>
          <w:sz w:val="24"/>
          <w:szCs w:val="24"/>
        </w:rPr>
        <w:t xml:space="preserve"> </w:t>
      </w:r>
      <w:r w:rsidR="0095298D" w:rsidRPr="3D45D796">
        <w:rPr>
          <w:rFonts w:ascii="Times New Roman" w:hAnsi="Times New Roman" w:cs="Times New Roman"/>
          <w:sz w:val="24"/>
          <w:szCs w:val="24"/>
        </w:rPr>
        <w:t>nimetatud</w:t>
      </w:r>
      <w:r w:rsidR="002E2C10" w:rsidRPr="3D45D796">
        <w:rPr>
          <w:rFonts w:ascii="Times New Roman" w:hAnsi="Times New Roman" w:cs="Times New Roman"/>
          <w:sz w:val="24"/>
          <w:szCs w:val="24"/>
        </w:rPr>
        <w:t xml:space="preserve"> </w:t>
      </w:r>
      <w:r w:rsidR="00F6145F" w:rsidRPr="3D45D796">
        <w:rPr>
          <w:rFonts w:ascii="Times New Roman" w:hAnsi="Times New Roman" w:cs="Times New Roman"/>
          <w:sz w:val="24"/>
          <w:szCs w:val="24"/>
        </w:rPr>
        <w:t>andmed</w:t>
      </w:r>
      <w:r w:rsidR="002E2C10" w:rsidRPr="3D45D796">
        <w:rPr>
          <w:rFonts w:ascii="Times New Roman" w:hAnsi="Times New Roman" w:cs="Times New Roman"/>
          <w:sz w:val="24"/>
          <w:szCs w:val="24"/>
        </w:rPr>
        <w:t xml:space="preserve"> </w:t>
      </w:r>
      <w:r w:rsidR="0095298D" w:rsidRPr="3D45D796">
        <w:rPr>
          <w:rFonts w:ascii="Times New Roman" w:hAnsi="Times New Roman" w:cs="Times New Roman"/>
          <w:sz w:val="24"/>
          <w:szCs w:val="24"/>
        </w:rPr>
        <w:t>taustakontrolli</w:t>
      </w:r>
      <w:r w:rsidR="002E2C10" w:rsidRPr="3D45D796">
        <w:rPr>
          <w:rFonts w:ascii="Times New Roman" w:hAnsi="Times New Roman" w:cs="Times New Roman"/>
          <w:sz w:val="24"/>
          <w:szCs w:val="24"/>
        </w:rPr>
        <w:t xml:space="preserve"> </w:t>
      </w:r>
      <w:r w:rsidR="0095298D" w:rsidRPr="3D45D796">
        <w:rPr>
          <w:rFonts w:ascii="Times New Roman" w:hAnsi="Times New Roman" w:cs="Times New Roman"/>
          <w:sz w:val="24"/>
          <w:szCs w:val="24"/>
        </w:rPr>
        <w:t>läbiviimise,</w:t>
      </w:r>
      <w:r w:rsidR="002E2C10" w:rsidRPr="3D45D796">
        <w:rPr>
          <w:rFonts w:ascii="Times New Roman" w:hAnsi="Times New Roman" w:cs="Times New Roman"/>
          <w:sz w:val="24"/>
          <w:szCs w:val="24"/>
        </w:rPr>
        <w:t xml:space="preserve"> </w:t>
      </w:r>
      <w:r w:rsidR="00F6145F" w:rsidRPr="3D45D796">
        <w:rPr>
          <w:rFonts w:ascii="Times New Roman" w:hAnsi="Times New Roman" w:cs="Times New Roman"/>
          <w:sz w:val="24"/>
          <w:szCs w:val="24"/>
        </w:rPr>
        <w:t>selle</w:t>
      </w:r>
      <w:r w:rsidR="002E2C10" w:rsidRPr="3D45D796">
        <w:rPr>
          <w:rFonts w:ascii="Times New Roman" w:hAnsi="Times New Roman" w:cs="Times New Roman"/>
          <w:sz w:val="24"/>
          <w:szCs w:val="24"/>
        </w:rPr>
        <w:t xml:space="preserve"> </w:t>
      </w:r>
      <w:r w:rsidR="0095298D" w:rsidRPr="3D45D796">
        <w:rPr>
          <w:rFonts w:ascii="Times New Roman" w:hAnsi="Times New Roman" w:cs="Times New Roman"/>
          <w:sz w:val="24"/>
          <w:szCs w:val="24"/>
        </w:rPr>
        <w:t>kokkuvõtte</w:t>
      </w:r>
      <w:r w:rsidR="002E2C10" w:rsidRPr="3D45D796">
        <w:rPr>
          <w:rFonts w:ascii="Times New Roman" w:hAnsi="Times New Roman" w:cs="Times New Roman"/>
          <w:sz w:val="24"/>
          <w:szCs w:val="24"/>
        </w:rPr>
        <w:t xml:space="preserve"> </w:t>
      </w:r>
      <w:r w:rsidR="0095298D"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95298D" w:rsidRPr="3D45D796">
        <w:rPr>
          <w:rFonts w:ascii="Times New Roman" w:hAnsi="Times New Roman" w:cs="Times New Roman"/>
          <w:sz w:val="24"/>
          <w:szCs w:val="24"/>
        </w:rPr>
        <w:t>lõpetamise</w:t>
      </w:r>
      <w:r w:rsidR="002E2C10" w:rsidRPr="3D45D796">
        <w:rPr>
          <w:rFonts w:ascii="Times New Roman" w:hAnsi="Times New Roman" w:cs="Times New Roman"/>
          <w:sz w:val="24"/>
          <w:szCs w:val="24"/>
        </w:rPr>
        <w:t xml:space="preserve"> </w:t>
      </w:r>
      <w:r w:rsidR="00F6145F" w:rsidRPr="3D45D796">
        <w:rPr>
          <w:rFonts w:ascii="Times New Roman" w:hAnsi="Times New Roman" w:cs="Times New Roman"/>
          <w:sz w:val="24"/>
          <w:szCs w:val="24"/>
        </w:rPr>
        <w:t>kohta</w:t>
      </w:r>
      <w:r w:rsidR="0095298D" w:rsidRPr="3D45D796">
        <w:rPr>
          <w:rFonts w:ascii="Times New Roman" w:hAnsi="Times New Roman" w:cs="Times New Roman"/>
          <w:sz w:val="24"/>
          <w:szCs w:val="24"/>
        </w:rPr>
        <w:t>;</w:t>
      </w:r>
    </w:p>
    <w:p w14:paraId="48EF323E" w14:textId="1DFFDB8E" w:rsidR="000C2521" w:rsidRPr="001E23F0" w:rsidRDefault="000C2521" w:rsidP="00FA5027">
      <w:pPr>
        <w:jc w:val="both"/>
        <w:rPr>
          <w:rFonts w:ascii="Times New Roman" w:hAnsi="Times New Roman" w:cs="Times New Roman"/>
          <w:sz w:val="24"/>
          <w:szCs w:val="24"/>
        </w:rPr>
      </w:pPr>
      <w:r w:rsidRPr="001E23F0">
        <w:rPr>
          <w:rFonts w:ascii="Times New Roman" w:hAnsi="Times New Roman" w:cs="Times New Roman"/>
          <w:sz w:val="24"/>
          <w:szCs w:val="24"/>
        </w:rPr>
        <w:t>2</w:t>
      </w:r>
      <w:r w:rsidR="001A4B11">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253" w:name="_Hlk199245308"/>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kinnipidamisega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sealhulgas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kinnipidamise</w:t>
      </w:r>
      <w:r w:rsidR="00687311" w:rsidRPr="001E23F0">
        <w:rPr>
          <w:rFonts w:ascii="Times New Roman" w:hAnsi="Times New Roman" w:cs="Times New Roman"/>
          <w:sz w:val="24"/>
          <w:szCs w:val="24"/>
        </w:rPr>
        <w:t xml:space="preserve"> koht,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õiguslik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faktiline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aeg,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kinnipidamiseks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kohtulahendi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kuupäev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kinnipidamise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bookmarkEnd w:id="253"/>
    </w:p>
    <w:p w14:paraId="6E198888" w14:textId="7B9696F2" w:rsidR="006900EF" w:rsidRPr="001E23F0" w:rsidRDefault="006900EF" w:rsidP="00FA5027">
      <w:pPr>
        <w:jc w:val="both"/>
        <w:rPr>
          <w:rFonts w:ascii="Times New Roman" w:hAnsi="Times New Roman" w:cs="Times New Roman"/>
          <w:sz w:val="24"/>
          <w:szCs w:val="24"/>
        </w:rPr>
      </w:pPr>
      <w:r w:rsidRPr="001E23F0">
        <w:rPr>
          <w:rFonts w:ascii="Times New Roman" w:hAnsi="Times New Roman" w:cs="Times New Roman"/>
          <w:sz w:val="24"/>
          <w:szCs w:val="24"/>
        </w:rPr>
        <w:t>2</w:t>
      </w:r>
      <w:r w:rsidR="001A4B11">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kohanemisprogrammi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suunamise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osalemise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p>
    <w:p w14:paraId="0EB14EF2" w14:textId="5B29C33D" w:rsidR="00C00F2F" w:rsidRPr="001E23F0" w:rsidRDefault="001A4B11" w:rsidP="00FA5027">
      <w:pPr>
        <w:jc w:val="both"/>
        <w:rPr>
          <w:rFonts w:ascii="Times New Roman" w:hAnsi="Times New Roman" w:cs="Times New Roman"/>
          <w:sz w:val="24"/>
          <w:szCs w:val="24"/>
        </w:rPr>
      </w:pPr>
      <w:r>
        <w:rPr>
          <w:rFonts w:ascii="Times New Roman" w:hAnsi="Times New Roman" w:cs="Times New Roman"/>
          <w:sz w:val="24"/>
          <w:szCs w:val="24"/>
        </w:rPr>
        <w:t>29</w:t>
      </w:r>
      <w:r w:rsidR="006900E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menetlustoimingu</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vaidlustamise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andmed</w:t>
      </w:r>
      <w:r w:rsidR="00C00F2F" w:rsidRPr="001E23F0">
        <w:rPr>
          <w:rFonts w:ascii="Times New Roman" w:hAnsi="Times New Roman" w:cs="Times New Roman"/>
          <w:sz w:val="24"/>
          <w:szCs w:val="24"/>
        </w:rPr>
        <w:t>;</w:t>
      </w:r>
    </w:p>
    <w:p w14:paraId="6497BA79" w14:textId="3DA73B09" w:rsidR="006900EF" w:rsidRPr="001E23F0" w:rsidRDefault="001A4B11" w:rsidP="00FA5027">
      <w:pPr>
        <w:jc w:val="both"/>
        <w:rPr>
          <w:rFonts w:ascii="Times New Roman" w:hAnsi="Times New Roman" w:cs="Times New Roman"/>
          <w:sz w:val="24"/>
          <w:szCs w:val="24"/>
        </w:rPr>
      </w:pPr>
      <w:r w:rsidRPr="001E23F0">
        <w:rPr>
          <w:rFonts w:ascii="Times New Roman" w:hAnsi="Times New Roman" w:cs="Times New Roman"/>
          <w:sz w:val="24"/>
          <w:szCs w:val="24"/>
        </w:rPr>
        <w:lastRenderedPageBreak/>
        <w:t>3</w:t>
      </w:r>
      <w:r>
        <w:rPr>
          <w:rFonts w:ascii="Times New Roman" w:hAnsi="Times New Roman" w:cs="Times New Roman"/>
          <w:sz w:val="24"/>
          <w:szCs w:val="24"/>
        </w:rPr>
        <w:t>0</w:t>
      </w:r>
      <w:r w:rsidR="00C00F2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254" w:name="_Hlk199245318"/>
      <w:r w:rsidR="00C00F2F" w:rsidRPr="001E23F0">
        <w:rPr>
          <w:rFonts w:ascii="Times New Roman" w:hAnsi="Times New Roman" w:cs="Times New Roman"/>
          <w:sz w:val="24"/>
          <w:szCs w:val="24"/>
        </w:rPr>
        <w:t>muu</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välismaalasega</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taotlusega</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oluline</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teave,</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mida</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peab</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oluliseks</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esitada</w:t>
      </w:r>
      <w:bookmarkEnd w:id="254"/>
      <w:r w:rsidR="0067093A">
        <w:rPr>
          <w:rFonts w:ascii="Times New Roman" w:hAnsi="Times New Roman" w:cs="Times New Roman"/>
          <w:sz w:val="24"/>
          <w:szCs w:val="24"/>
        </w:rPr>
        <w:t>.</w:t>
      </w:r>
    </w:p>
    <w:bookmarkEnd w:id="244"/>
    <w:p w14:paraId="173DE39D" w14:textId="77777777" w:rsidR="0098308B" w:rsidRPr="001E23F0" w:rsidRDefault="0098308B" w:rsidP="00FA5027">
      <w:pPr>
        <w:jc w:val="both"/>
        <w:rPr>
          <w:rFonts w:ascii="Times New Roman" w:hAnsi="Times New Roman" w:cs="Times New Roman"/>
          <w:sz w:val="24"/>
          <w:szCs w:val="24"/>
        </w:rPr>
      </w:pPr>
    </w:p>
    <w:p w14:paraId="5BF01B16" w14:textId="7070E947" w:rsidR="00FA5027" w:rsidRPr="001E23F0" w:rsidRDefault="002838C6" w:rsidP="00FA5027">
      <w:pPr>
        <w:jc w:val="both"/>
        <w:rPr>
          <w:rFonts w:ascii="Times New Roman" w:hAnsi="Times New Roman" w:cs="Times New Roman"/>
          <w:sz w:val="24"/>
          <w:szCs w:val="24"/>
        </w:rPr>
      </w:pPr>
      <w:r w:rsidRPr="001E23F0">
        <w:rPr>
          <w:rFonts w:ascii="Times New Roman" w:hAnsi="Times New Roman" w:cs="Times New Roman"/>
          <w:sz w:val="24"/>
          <w:szCs w:val="24"/>
        </w:rPr>
        <w:t>(</w:t>
      </w:r>
      <w:r w:rsidR="001B1D4B">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tuvastamisel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isikusamasuse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kontrollimisel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tõendavate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dokumentide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67093A">
        <w:rPr>
          <w:rFonts w:ascii="Times New Roman" w:hAnsi="Times New Roman" w:cs="Times New Roman"/>
          <w:sz w:val="24"/>
          <w:szCs w:val="24"/>
        </w:rPr>
        <w:t xml:space="preserve"> </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15</w:t>
      </w:r>
      <w:r w:rsidRPr="001E23F0">
        <w:rPr>
          <w:rFonts w:ascii="Times New Roman" w:hAnsi="Times New Roman" w:cs="Times New Roman"/>
          <w:sz w:val="24"/>
          <w:szCs w:val="24"/>
          <w:vertAlign w:val="superscript"/>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tähenduses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töödelda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identiteediandmeid,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registrisse.</w:t>
      </w:r>
    </w:p>
    <w:p w14:paraId="7066653E" w14:textId="77777777" w:rsidR="00FA5027" w:rsidRPr="001E23F0" w:rsidRDefault="00FA5027" w:rsidP="00FA5027">
      <w:pPr>
        <w:jc w:val="both"/>
        <w:rPr>
          <w:rFonts w:ascii="Times New Roman" w:hAnsi="Times New Roman" w:cs="Times New Roman"/>
          <w:sz w:val="24"/>
          <w:szCs w:val="24"/>
        </w:rPr>
      </w:pPr>
    </w:p>
    <w:p w14:paraId="112117EB" w14:textId="26107E9B" w:rsidR="002838C6" w:rsidRPr="001E23F0" w:rsidRDefault="002838C6" w:rsidP="00FA5027">
      <w:pPr>
        <w:jc w:val="both"/>
        <w:rPr>
          <w:rFonts w:ascii="Times New Roman" w:hAnsi="Times New Roman" w:cs="Times New Roman"/>
          <w:sz w:val="24"/>
          <w:szCs w:val="24"/>
        </w:rPr>
      </w:pPr>
      <w:r w:rsidRPr="001E23F0">
        <w:rPr>
          <w:rFonts w:ascii="Times New Roman" w:hAnsi="Times New Roman" w:cs="Times New Roman"/>
          <w:sz w:val="24"/>
          <w:szCs w:val="24"/>
        </w:rPr>
        <w:t>(</w:t>
      </w:r>
      <w:r w:rsidR="001B1D4B">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vastutav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854D0B" w:rsidRPr="001E23F0">
        <w:rPr>
          <w:rFonts w:ascii="Times New Roman" w:hAnsi="Times New Roman" w:cs="Times New Roman"/>
          <w:sz w:val="24"/>
          <w:szCs w:val="24"/>
        </w:rPr>
        <w:t>.</w:t>
      </w:r>
    </w:p>
    <w:p w14:paraId="079FDC9A" w14:textId="77777777" w:rsidR="00FA5027" w:rsidRPr="001E23F0" w:rsidRDefault="00FA5027" w:rsidP="002838C6">
      <w:pPr>
        <w:rPr>
          <w:rFonts w:ascii="Times New Roman" w:hAnsi="Times New Roman" w:cs="Times New Roman"/>
          <w:sz w:val="24"/>
          <w:szCs w:val="24"/>
        </w:rPr>
      </w:pPr>
    </w:p>
    <w:p w14:paraId="113D0D7D" w14:textId="61D5D26E" w:rsidR="00854D0B" w:rsidRPr="001E23F0" w:rsidRDefault="00854D0B" w:rsidP="00FA5027">
      <w:pPr>
        <w:jc w:val="both"/>
        <w:rPr>
          <w:rFonts w:ascii="Times New Roman" w:hAnsi="Times New Roman" w:cs="Times New Roman"/>
          <w:sz w:val="24"/>
          <w:szCs w:val="24"/>
        </w:rPr>
      </w:pPr>
      <w:r w:rsidRPr="00085181">
        <w:rPr>
          <w:rFonts w:ascii="Times New Roman" w:hAnsi="Times New Roman" w:cs="Times New Roman"/>
          <w:sz w:val="24"/>
          <w:szCs w:val="24"/>
        </w:rPr>
        <w:t>(</w:t>
      </w:r>
      <w:r w:rsidR="001B1D4B" w:rsidRPr="00085181">
        <w:rPr>
          <w:rFonts w:ascii="Times New Roman" w:hAnsi="Times New Roman" w:cs="Times New Roman"/>
          <w:sz w:val="24"/>
          <w:szCs w:val="24"/>
        </w:rPr>
        <w:t>5</w:t>
      </w:r>
      <w:r w:rsidRPr="00085181">
        <w:rPr>
          <w:rFonts w:ascii="Times New Roman" w:hAnsi="Times New Roman" w:cs="Times New Roman"/>
          <w:sz w:val="24"/>
          <w:szCs w:val="24"/>
        </w:rPr>
        <w:t>)</w:t>
      </w:r>
      <w:r w:rsidR="002E2C10" w:rsidRPr="00085181">
        <w:rPr>
          <w:rFonts w:ascii="Times New Roman" w:hAnsi="Times New Roman" w:cs="Times New Roman"/>
          <w:sz w:val="24"/>
          <w:szCs w:val="24"/>
        </w:rPr>
        <w:t xml:space="preserve"> </w:t>
      </w:r>
      <w:r w:rsidRPr="00085181">
        <w:rPr>
          <w:rFonts w:ascii="Times New Roman" w:hAnsi="Times New Roman" w:cs="Times New Roman"/>
          <w:sz w:val="24"/>
          <w:szCs w:val="24"/>
        </w:rPr>
        <w:t>Registri</w:t>
      </w:r>
      <w:r w:rsidR="002E2C10" w:rsidRPr="00085181">
        <w:rPr>
          <w:rFonts w:ascii="Times New Roman" w:hAnsi="Times New Roman" w:cs="Times New Roman"/>
          <w:sz w:val="24"/>
          <w:szCs w:val="24"/>
        </w:rPr>
        <w:t xml:space="preserve"> </w:t>
      </w:r>
      <w:r w:rsidRPr="001E23F0">
        <w:rPr>
          <w:rFonts w:ascii="Times New Roman" w:hAnsi="Times New Roman" w:cs="Times New Roman"/>
          <w:sz w:val="24"/>
          <w:szCs w:val="24"/>
        </w:rPr>
        <w:t>põhimääruses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sealhulgas:</w:t>
      </w:r>
    </w:p>
    <w:p w14:paraId="6E3B1C1F" w14:textId="49033E76" w:rsidR="00854D0B" w:rsidRPr="001E23F0" w:rsidRDefault="00854D0B" w:rsidP="00FA5027">
      <w:pPr>
        <w:jc w:val="both"/>
        <w:rPr>
          <w:rFonts w:ascii="Times New Roman" w:hAnsi="Times New Roman" w:cs="Times New Roman"/>
          <w:sz w:val="24"/>
          <w:szCs w:val="24"/>
        </w:rPr>
      </w:pPr>
      <w:bookmarkStart w:id="255" w:name="_Hlk199317224"/>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andmeandjad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nendelt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saadavad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p>
    <w:p w14:paraId="6CB2B570" w14:textId="687E2388" w:rsidR="00854D0B" w:rsidRPr="001E23F0" w:rsidRDefault="00854D0B" w:rsidP="00FA5027">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täpsem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andmekoosseis;</w:t>
      </w:r>
    </w:p>
    <w:p w14:paraId="1EE78459" w14:textId="5CF622C2" w:rsidR="00854D0B" w:rsidRPr="001E23F0" w:rsidRDefault="00854D0B" w:rsidP="00FA5027">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andmekogudevaheline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andmevahetus;</w:t>
      </w:r>
    </w:p>
    <w:p w14:paraId="32CD0B25" w14:textId="761098B2" w:rsidR="00854D0B" w:rsidRPr="001E23F0" w:rsidRDefault="00854D0B" w:rsidP="00FA5027">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ülesanded;</w:t>
      </w:r>
    </w:p>
    <w:p w14:paraId="7F3168D9" w14:textId="6E786FFD" w:rsidR="00854D0B" w:rsidRPr="001E23F0" w:rsidRDefault="00854D0B" w:rsidP="00FA5027">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volitatud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ülesanded;</w:t>
      </w:r>
    </w:p>
    <w:p w14:paraId="259047F1" w14:textId="3120D025" w:rsidR="00854D0B" w:rsidRDefault="00854D0B" w:rsidP="00FA5027">
      <w:pPr>
        <w:jc w:val="both"/>
        <w:rPr>
          <w:rFonts w:ascii="Times New Roman" w:hAnsi="Times New Roman" w:cs="Times New Roman"/>
          <w:sz w:val="24"/>
          <w:szCs w:val="24"/>
        </w:rPr>
      </w:pPr>
      <w:r w:rsidRPr="001E23F0">
        <w:rPr>
          <w:rFonts w:ascii="Times New Roman" w:hAnsi="Times New Roman" w:cs="Times New Roman"/>
          <w:sz w:val="24"/>
          <w:szCs w:val="24"/>
        </w:rPr>
        <w:t>6)</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juurdepääsu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kord;</w:t>
      </w:r>
    </w:p>
    <w:p w14:paraId="5D8E42DB" w14:textId="0D82B041" w:rsidR="007B42D0" w:rsidRPr="001E23F0" w:rsidRDefault="007B42D0" w:rsidP="00FA5027">
      <w:pPr>
        <w:jc w:val="both"/>
        <w:rPr>
          <w:rFonts w:ascii="Times New Roman" w:hAnsi="Times New Roman" w:cs="Times New Roman"/>
          <w:sz w:val="24"/>
          <w:szCs w:val="24"/>
        </w:rPr>
      </w:pPr>
      <w:r>
        <w:rPr>
          <w:rFonts w:ascii="Times New Roman" w:hAnsi="Times New Roman" w:cs="Times New Roman"/>
          <w:sz w:val="24"/>
          <w:szCs w:val="24"/>
        </w:rPr>
        <w:t>7) andmete täpsemad säilitustähtajad</w:t>
      </w:r>
    </w:p>
    <w:p w14:paraId="2B24ACD0" w14:textId="62F6A2CC" w:rsidR="00854D0B" w:rsidRPr="001E23F0" w:rsidRDefault="007B42D0" w:rsidP="00FA5027">
      <w:pPr>
        <w:jc w:val="both"/>
        <w:rPr>
          <w:rFonts w:ascii="Times New Roman" w:hAnsi="Times New Roman" w:cs="Times New Roman"/>
          <w:sz w:val="24"/>
          <w:szCs w:val="24"/>
        </w:rPr>
      </w:pPr>
      <w:r>
        <w:rPr>
          <w:rFonts w:ascii="Times New Roman" w:hAnsi="Times New Roman" w:cs="Times New Roman"/>
          <w:sz w:val="24"/>
          <w:szCs w:val="24"/>
        </w:rPr>
        <w:t>8</w:t>
      </w:r>
      <w:r w:rsidR="00854D0B"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854D0B"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00854D0B" w:rsidRPr="001E23F0">
        <w:rPr>
          <w:rFonts w:ascii="Times New Roman" w:hAnsi="Times New Roman" w:cs="Times New Roman"/>
          <w:sz w:val="24"/>
          <w:szCs w:val="24"/>
        </w:rPr>
        <w:t>korralduslikud</w:t>
      </w:r>
      <w:r w:rsidR="002E2C10" w:rsidRPr="001E23F0">
        <w:rPr>
          <w:rFonts w:ascii="Times New Roman" w:hAnsi="Times New Roman" w:cs="Times New Roman"/>
          <w:sz w:val="24"/>
          <w:szCs w:val="24"/>
        </w:rPr>
        <w:t xml:space="preserve"> </w:t>
      </w:r>
      <w:r w:rsidR="00854D0B" w:rsidRPr="001E23F0">
        <w:rPr>
          <w:rFonts w:ascii="Times New Roman" w:hAnsi="Times New Roman" w:cs="Times New Roman"/>
          <w:sz w:val="24"/>
          <w:szCs w:val="24"/>
        </w:rPr>
        <w:t>küsimused.</w:t>
      </w:r>
    </w:p>
    <w:bookmarkEnd w:id="255"/>
    <w:p w14:paraId="5436F069" w14:textId="77777777" w:rsidR="00854D0B" w:rsidRPr="001E23F0" w:rsidRDefault="00854D0B" w:rsidP="00FA5027">
      <w:pPr>
        <w:jc w:val="both"/>
        <w:rPr>
          <w:rFonts w:ascii="Times New Roman" w:hAnsi="Times New Roman" w:cs="Times New Roman"/>
          <w:sz w:val="24"/>
          <w:szCs w:val="24"/>
        </w:rPr>
      </w:pPr>
    </w:p>
    <w:p w14:paraId="3303A7F7" w14:textId="6E4E8B43" w:rsidR="007B42D0" w:rsidRPr="001E23F0" w:rsidRDefault="002838C6" w:rsidP="007B42D0">
      <w:pPr>
        <w:jc w:val="both"/>
        <w:rPr>
          <w:rFonts w:ascii="Times New Roman" w:hAnsi="Times New Roman" w:cs="Times New Roman"/>
          <w:sz w:val="24"/>
          <w:szCs w:val="24"/>
        </w:rPr>
      </w:pPr>
      <w:commentRangeStart w:id="256"/>
      <w:r w:rsidRPr="3D45D796">
        <w:rPr>
          <w:rFonts w:ascii="Times New Roman" w:hAnsi="Times New Roman" w:cs="Times New Roman"/>
          <w:sz w:val="24"/>
          <w:szCs w:val="24"/>
        </w:rPr>
        <w:t>(</w:t>
      </w:r>
      <w:r w:rsidR="008D1E91" w:rsidRPr="3D45D796">
        <w:rPr>
          <w:rFonts w:ascii="Times New Roman" w:hAnsi="Times New Roman" w:cs="Times New Roman"/>
          <w:sz w:val="24"/>
          <w:szCs w:val="24"/>
        </w:rPr>
        <w:t>6</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00D25013" w:rsidRPr="3D45D796">
        <w:rPr>
          <w:rFonts w:ascii="Times New Roman" w:hAnsi="Times New Roman" w:cs="Times New Roman"/>
          <w:sz w:val="24"/>
          <w:szCs w:val="24"/>
        </w:rPr>
        <w:t xml:space="preserve">Registri andmeid säilitatakse </w:t>
      </w:r>
      <w:r w:rsidR="007B42D0" w:rsidRPr="3D45D796">
        <w:rPr>
          <w:rFonts w:ascii="Times New Roman" w:hAnsi="Times New Roman" w:cs="Times New Roman"/>
          <w:sz w:val="24"/>
          <w:szCs w:val="24"/>
        </w:rPr>
        <w:t>kõige kauem 50</w:t>
      </w:r>
      <w:r w:rsidR="00D25013" w:rsidRPr="3D45D796">
        <w:rPr>
          <w:rFonts w:ascii="Times New Roman" w:hAnsi="Times New Roman" w:cs="Times New Roman"/>
          <w:sz w:val="24"/>
          <w:szCs w:val="24"/>
        </w:rPr>
        <w:t xml:space="preserve"> aastat</w:t>
      </w:r>
      <w:r w:rsidR="007B42D0" w:rsidRPr="3D45D796">
        <w:rPr>
          <w:rFonts w:ascii="Times New Roman" w:hAnsi="Times New Roman" w:cs="Times New Roman"/>
          <w:sz w:val="24"/>
          <w:szCs w:val="24"/>
        </w:rPr>
        <w:t>.</w:t>
      </w:r>
      <w:r w:rsidR="00D25013" w:rsidRPr="3D45D796">
        <w:rPr>
          <w:rFonts w:ascii="Times New Roman" w:hAnsi="Times New Roman" w:cs="Times New Roman"/>
          <w:sz w:val="24"/>
          <w:szCs w:val="24"/>
        </w:rPr>
        <w:t xml:space="preserve"> </w:t>
      </w:r>
      <w:r w:rsidR="007B42D0" w:rsidRPr="3D45D796">
        <w:rPr>
          <w:rFonts w:ascii="Times New Roman" w:hAnsi="Times New Roman" w:cs="Times New Roman"/>
          <w:sz w:val="24"/>
          <w:szCs w:val="24"/>
        </w:rPr>
        <w:t>Andmete täpsem säilitustähtaeg kehtestatakse andmekogu põhimääruses.</w:t>
      </w:r>
      <w:commentRangeEnd w:id="256"/>
      <w:r>
        <w:commentReference w:id="256"/>
      </w:r>
    </w:p>
    <w:p w14:paraId="2CF688D0" w14:textId="77777777" w:rsidR="00854D0B" w:rsidRPr="001E23F0" w:rsidRDefault="00854D0B" w:rsidP="00FA5027">
      <w:pPr>
        <w:jc w:val="both"/>
        <w:rPr>
          <w:rFonts w:ascii="Times New Roman" w:hAnsi="Times New Roman" w:cs="Times New Roman"/>
          <w:sz w:val="24"/>
          <w:szCs w:val="24"/>
        </w:rPr>
      </w:pPr>
    </w:p>
    <w:p w14:paraId="5C1D5842" w14:textId="77777777" w:rsidR="0067093A" w:rsidRDefault="21F1A12B" w:rsidP="006A0616">
      <w:pPr>
        <w:jc w:val="both"/>
        <w:rPr>
          <w:rFonts w:ascii="Times New Roman" w:hAnsi="Times New Roman" w:cs="Times New Roman"/>
        </w:rPr>
      </w:pPr>
      <w:r w:rsidRPr="21F1A12B">
        <w:rPr>
          <w:rFonts w:ascii="Times New Roman" w:hAnsi="Times New Roman" w:cs="Times New Roman"/>
          <w:sz w:val="24"/>
          <w:szCs w:val="24"/>
        </w:rPr>
        <w:t>(7) Isiku tuvastamise või isikusamasuse kontrollimise eesmärgil töödeldavad biomeetrilised andmed kustutatakse registrist viivitamata pärast võrdlusuuringu tegemist.</w:t>
      </w:r>
    </w:p>
    <w:p w14:paraId="76F7CAAC" w14:textId="77777777" w:rsidR="0067093A" w:rsidRDefault="0067093A" w:rsidP="006A0616">
      <w:pPr>
        <w:jc w:val="both"/>
        <w:rPr>
          <w:rFonts w:ascii="Times New Roman" w:hAnsi="Times New Roman" w:cs="Times New Roman"/>
        </w:rPr>
      </w:pPr>
    </w:p>
    <w:p w14:paraId="3A54F0BF" w14:textId="6CCFB24B" w:rsidR="002838C6" w:rsidRPr="0067093A" w:rsidRDefault="002838C6" w:rsidP="006A0616">
      <w:pPr>
        <w:jc w:val="both"/>
        <w:rPr>
          <w:rFonts w:ascii="Times New Roman" w:hAnsi="Times New Roman" w:cs="Times New Roman"/>
          <w:sz w:val="24"/>
          <w:szCs w:val="24"/>
        </w:rPr>
      </w:pPr>
      <w:r w:rsidRPr="001E23F0">
        <w:rPr>
          <w:rFonts w:ascii="Times New Roman" w:hAnsi="Times New Roman" w:cs="Times New Roman"/>
          <w:sz w:val="24"/>
          <w:szCs w:val="24"/>
        </w:rPr>
        <w:t>(</w:t>
      </w:r>
      <w:r w:rsidR="008D1E91">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Eraõiguslikes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avalik-õiguslikes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suhetes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007B42D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haldusaktide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sooritatud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toimingute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andmetena</w:t>
      </w:r>
      <w:r w:rsidR="002E2C10" w:rsidRPr="001E23F0">
        <w:rPr>
          <w:rFonts w:ascii="Times New Roman" w:hAnsi="Times New Roman" w:cs="Times New Roman"/>
          <w:sz w:val="24"/>
          <w:szCs w:val="24"/>
        </w:rPr>
        <w:t xml:space="preserve"> </w:t>
      </w:r>
      <w:r w:rsidR="00C76EC4">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olemasolu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tingimuste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7232BCCB" w14:textId="77777777" w:rsidR="006A0616" w:rsidRPr="001E23F0" w:rsidRDefault="006A0616" w:rsidP="006A0616">
      <w:pPr>
        <w:jc w:val="both"/>
        <w:rPr>
          <w:rFonts w:ascii="Times New Roman" w:hAnsi="Times New Roman" w:cs="Times New Roman"/>
          <w:b/>
          <w:bCs/>
          <w:sz w:val="24"/>
          <w:szCs w:val="24"/>
        </w:rPr>
      </w:pPr>
    </w:p>
    <w:p w14:paraId="562659B0" w14:textId="4CC552DA" w:rsidR="002838C6" w:rsidRPr="001E23F0" w:rsidRDefault="00973F59" w:rsidP="002838C6">
      <w:pPr>
        <w:jc w:val="center"/>
        <w:rPr>
          <w:rFonts w:ascii="Times New Roman" w:hAnsi="Times New Roman" w:cs="Times New Roman"/>
          <w:b/>
          <w:bCs/>
          <w:sz w:val="24"/>
          <w:szCs w:val="24"/>
        </w:rPr>
      </w:pPr>
      <w:r>
        <w:rPr>
          <w:rFonts w:ascii="Times New Roman" w:hAnsi="Times New Roman" w:cs="Times New Roman"/>
          <w:b/>
          <w:bCs/>
          <w:sz w:val="24"/>
          <w:szCs w:val="24"/>
        </w:rPr>
        <w:t>9</w:t>
      </w:r>
      <w:r w:rsidR="00E5168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peatükk</w:t>
      </w:r>
    </w:p>
    <w:p w14:paraId="55BB8D6F" w14:textId="47F00C47" w:rsidR="00E51686" w:rsidRPr="001E23F0" w:rsidRDefault="21F1A12B" w:rsidP="21F1A12B">
      <w:pPr>
        <w:jc w:val="center"/>
        <w:rPr>
          <w:rFonts w:ascii="Times New Roman" w:hAnsi="Times New Roman" w:cs="Times New Roman"/>
          <w:b/>
          <w:bCs/>
          <w:sz w:val="24"/>
          <w:szCs w:val="24"/>
        </w:rPr>
      </w:pPr>
      <w:r w:rsidRPr="21F1A12B">
        <w:rPr>
          <w:rFonts w:ascii="Times New Roman" w:hAnsi="Times New Roman" w:cs="Times New Roman"/>
          <w:b/>
          <w:bCs/>
          <w:sz w:val="24"/>
          <w:szCs w:val="24"/>
        </w:rPr>
        <w:t xml:space="preserve">RIIKLIK JÄRELEVALVE </w:t>
      </w:r>
      <w:r w:rsidR="00E51686" w:rsidRPr="00BC16BD">
        <w:rPr>
          <w:rFonts w:ascii="Times New Roman" w:hAnsi="Times New Roman" w:cs="Times New Roman"/>
        </w:rPr>
        <w:br/>
      </w:r>
    </w:p>
    <w:p w14:paraId="76922B4A" w14:textId="69024A7A" w:rsidR="004C6ACE" w:rsidRPr="001E23F0" w:rsidRDefault="00E51686" w:rsidP="004C6ACE">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6A0616" w:rsidRPr="001E23F0">
        <w:rPr>
          <w:rFonts w:ascii="Times New Roman" w:hAnsi="Times New Roman" w:cs="Times New Roman"/>
          <w:b/>
          <w:bCs/>
          <w:sz w:val="24"/>
          <w:szCs w:val="24"/>
        </w:rPr>
        <w:t>8</w:t>
      </w:r>
      <w:r w:rsidR="00B67EF0" w:rsidRPr="001E23F0">
        <w:rPr>
          <w:rFonts w:ascii="Times New Roman" w:hAnsi="Times New Roman" w:cs="Times New Roman"/>
          <w:b/>
          <w:bCs/>
          <w:sz w:val="24"/>
          <w:szCs w:val="24"/>
        </w:rPr>
        <w:t>5</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Riiklik</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järelevalve</w:t>
      </w:r>
    </w:p>
    <w:p w14:paraId="0F53555D" w14:textId="77777777" w:rsidR="004C6ACE" w:rsidRPr="001E23F0" w:rsidRDefault="004C6ACE" w:rsidP="004C6ACE">
      <w:pPr>
        <w:jc w:val="both"/>
        <w:rPr>
          <w:rFonts w:ascii="Times New Roman" w:hAnsi="Times New Roman" w:cs="Times New Roman"/>
          <w:sz w:val="24"/>
          <w:szCs w:val="24"/>
        </w:rPr>
      </w:pPr>
    </w:p>
    <w:p w14:paraId="7681A525" w14:textId="66A97DFE" w:rsidR="004C6ACE" w:rsidRPr="001E23F0" w:rsidRDefault="00E51686" w:rsidP="004C6ACE">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Kaitsepolitseiametil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kontrollida,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täiendava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perekonnaliige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vastavalt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nõuetele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täidab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tingimusi.</w:t>
      </w:r>
    </w:p>
    <w:p w14:paraId="4585BA2C" w14:textId="77777777" w:rsidR="004C6ACE" w:rsidRPr="001E23F0" w:rsidRDefault="004C6ACE" w:rsidP="004C6ACE">
      <w:pPr>
        <w:jc w:val="both"/>
        <w:rPr>
          <w:rFonts w:ascii="Times New Roman" w:hAnsi="Times New Roman" w:cs="Times New Roman"/>
          <w:b/>
          <w:bCs/>
          <w:sz w:val="24"/>
          <w:szCs w:val="24"/>
        </w:rPr>
      </w:pPr>
    </w:p>
    <w:p w14:paraId="6179746F" w14:textId="77777777" w:rsidR="004C6ACE" w:rsidRPr="001E23F0" w:rsidRDefault="00E51686" w:rsidP="004C6ACE">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teostab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kohaselt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riiklikku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täiendava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julgeolekuasutuste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tulenevate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ülesannete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täitmisel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kuriteo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tõkestamiseks.</w:t>
      </w:r>
    </w:p>
    <w:p w14:paraId="167BA28D" w14:textId="77777777" w:rsidR="004C6ACE" w:rsidRPr="001E23F0" w:rsidRDefault="004C6ACE" w:rsidP="004C6ACE">
      <w:pPr>
        <w:jc w:val="both"/>
        <w:rPr>
          <w:rFonts w:ascii="Times New Roman" w:hAnsi="Times New Roman" w:cs="Times New Roman"/>
          <w:sz w:val="24"/>
          <w:szCs w:val="24"/>
        </w:rPr>
      </w:pPr>
    </w:p>
    <w:p w14:paraId="153B0A20" w14:textId="10AF78F3" w:rsidR="004C6ACE" w:rsidRPr="001E23F0" w:rsidRDefault="00E51686" w:rsidP="004C6ACE">
      <w:pPr>
        <w:jc w:val="both"/>
        <w:rPr>
          <w:rFonts w:ascii="Times New Roman" w:hAnsi="Times New Roman" w:cs="Times New Roman"/>
          <w:b/>
          <w:bCs/>
          <w:sz w:val="24"/>
          <w:szCs w:val="24"/>
        </w:rPr>
      </w:pPr>
      <w:commentRangeStart w:id="257"/>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4C6ACE" w:rsidRPr="001E23F0">
        <w:rPr>
          <w:rFonts w:ascii="Times New Roman" w:hAnsi="Times New Roman" w:cs="Times New Roman"/>
          <w:b/>
          <w:bCs/>
          <w:sz w:val="24"/>
          <w:szCs w:val="24"/>
        </w:rPr>
        <w:t>8</w:t>
      </w:r>
      <w:r w:rsidR="00B67EF0" w:rsidRPr="001E23F0">
        <w:rPr>
          <w:rFonts w:ascii="Times New Roman" w:hAnsi="Times New Roman" w:cs="Times New Roman"/>
          <w:b/>
          <w:bCs/>
          <w:sz w:val="24"/>
          <w:szCs w:val="24"/>
        </w:rPr>
        <w:t>6</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Riikliku</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järelevalve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erimeetmed</w:t>
      </w:r>
      <w:commentRangeEnd w:id="257"/>
      <w:r w:rsidR="00205ACA">
        <w:rPr>
          <w:rStyle w:val="Kommentaariviide"/>
        </w:rPr>
        <w:commentReference w:id="257"/>
      </w:r>
    </w:p>
    <w:p w14:paraId="65B4F536" w14:textId="77777777" w:rsidR="004C6ACE" w:rsidRPr="001E23F0" w:rsidRDefault="004C6ACE" w:rsidP="004C6ACE">
      <w:pPr>
        <w:jc w:val="both"/>
        <w:rPr>
          <w:rFonts w:ascii="Times New Roman" w:hAnsi="Times New Roman" w:cs="Times New Roman"/>
          <w:b/>
          <w:bCs/>
          <w:sz w:val="24"/>
          <w:szCs w:val="24"/>
        </w:rPr>
      </w:pPr>
    </w:p>
    <w:p w14:paraId="69791486" w14:textId="73192D93" w:rsidR="00EA03BA" w:rsidRPr="001E23F0" w:rsidRDefault="00E51686" w:rsidP="004C6ACE">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täiendava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47D0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w:t>
      </w:r>
      <w:r w:rsidR="00247D06" w:rsidRPr="001E23F0">
        <w:rPr>
          <w:rFonts w:ascii="Times New Roman" w:hAnsi="Times New Roman" w:cs="Times New Roman"/>
          <w:sz w:val="24"/>
          <w:szCs w:val="24"/>
        </w:rPr>
        <w:t xml:space="preserve"> ja teisele liikmesriigile üleantava välismaalase</w:t>
      </w:r>
      <w:r w:rsidR="0027739D"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teostamisel</w:t>
      </w:r>
      <w:r w:rsidR="00092A4D">
        <w:rPr>
          <w:rFonts w:ascii="Times New Roman" w:hAnsi="Times New Roman" w:cs="Times New Roman"/>
          <w:sz w:val="24"/>
          <w:szCs w:val="24"/>
        </w:rPr>
        <w:t>,</w:t>
      </w:r>
      <w:r w:rsidR="00092A4D" w:rsidRPr="00092A4D">
        <w:rPr>
          <w:rFonts w:ascii="Times New Roman" w:hAnsi="Times New Roman" w:cs="Times New Roman"/>
          <w:sz w:val="24"/>
          <w:szCs w:val="24"/>
        </w:rPr>
        <w:t> käesolevas seaduses sätestatud ülesannete täitmisel </w:t>
      </w:r>
      <w:r w:rsidR="00EA03BA" w:rsidRPr="001E23F0">
        <w:rPr>
          <w:rFonts w:ascii="Times New Roman" w:hAnsi="Times New Roman" w:cs="Times New Roman"/>
          <w:sz w:val="24"/>
          <w:szCs w:val="24"/>
        </w:rPr>
        <w:t xml:space="preserve">ning rahvusvahelise kaitse taotleja suhtes taustakontrolli tegemisel </w:t>
      </w:r>
      <w:r w:rsidRPr="001E23F0">
        <w:rPr>
          <w:rFonts w:ascii="Times New Roman" w:hAnsi="Times New Roman" w:cs="Times New Roman"/>
          <w:sz w:val="24"/>
          <w:szCs w:val="24"/>
        </w:rPr>
        <w:t>võivad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korrakaitseseaduse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30–33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45–53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erimeetmeid,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arvestades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erisusi.</w:t>
      </w:r>
      <w:r w:rsidR="002E2C10" w:rsidRPr="001E23F0">
        <w:rPr>
          <w:rFonts w:ascii="Times New Roman" w:hAnsi="Times New Roman" w:cs="Times New Roman"/>
          <w:sz w:val="24"/>
          <w:szCs w:val="24"/>
        </w:rPr>
        <w:t xml:space="preserve"> </w:t>
      </w:r>
      <w:commentRangeStart w:id="258"/>
      <w:r w:rsidRPr="001E23F0">
        <w:rPr>
          <w:rFonts w:ascii="Times New Roman" w:hAnsi="Times New Roman" w:cs="Times New Roman"/>
          <w:sz w:val="24"/>
          <w:szCs w:val="24"/>
        </w:rPr>
        <w:lastRenderedPageBreak/>
        <w:t>Kaitsepolitseiamet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teostamiseks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julgeolekuasutuste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isikuandmete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sätestatut.</w:t>
      </w:r>
      <w:commentRangeEnd w:id="258"/>
      <w:r w:rsidR="00B06EDC">
        <w:rPr>
          <w:rStyle w:val="Kommentaariviide"/>
        </w:rPr>
        <w:commentReference w:id="258"/>
      </w:r>
    </w:p>
    <w:p w14:paraId="48F47580" w14:textId="77777777" w:rsidR="0027739D" w:rsidRPr="001E23F0" w:rsidRDefault="0027739D" w:rsidP="004C6ACE">
      <w:pPr>
        <w:jc w:val="both"/>
        <w:rPr>
          <w:rFonts w:ascii="Times New Roman" w:hAnsi="Times New Roman" w:cs="Times New Roman"/>
          <w:sz w:val="24"/>
          <w:szCs w:val="24"/>
        </w:rPr>
      </w:pPr>
    </w:p>
    <w:p w14:paraId="1CA2D945" w14:textId="74B1180C" w:rsidR="00E51686" w:rsidRPr="001E23F0" w:rsidRDefault="00E51686" w:rsidP="004C6ACE">
      <w:pPr>
        <w:jc w:val="both"/>
        <w:rPr>
          <w:rFonts w:ascii="Times New Roman" w:hAnsi="Times New Roman" w:cs="Times New Roman"/>
          <w:b/>
          <w:bCs/>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Korrakaitseseaduse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50</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51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meetmeid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ilma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meetmeid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täiendava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eeldatava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ebaseadusliku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tõkestamine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tulemuslik,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meetmed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ammendunud.</w:t>
      </w:r>
    </w:p>
    <w:p w14:paraId="51D6263A" w14:textId="77777777" w:rsidR="004C6ACE" w:rsidRPr="001E23F0" w:rsidRDefault="004C6ACE" w:rsidP="004C6ACE">
      <w:pPr>
        <w:jc w:val="both"/>
        <w:rPr>
          <w:rFonts w:ascii="Times New Roman" w:hAnsi="Times New Roman" w:cs="Times New Roman"/>
          <w:b/>
          <w:bCs/>
          <w:sz w:val="24"/>
          <w:szCs w:val="24"/>
        </w:rPr>
      </w:pPr>
    </w:p>
    <w:p w14:paraId="5B739131" w14:textId="77777777" w:rsidR="0067093A" w:rsidRDefault="00E51686" w:rsidP="004C6ACE">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Korrakaitseseaduse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45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erimeedet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politseiametnik</w:t>
      </w:r>
    </w:p>
    <w:p w14:paraId="40E11BDC" w14:textId="77777777" w:rsidR="0067093A" w:rsidRDefault="0067093A" w:rsidP="004C6ACE">
      <w:pPr>
        <w:jc w:val="both"/>
        <w:rPr>
          <w:rFonts w:ascii="Times New Roman" w:hAnsi="Times New Roman" w:cs="Times New Roman"/>
          <w:sz w:val="24"/>
          <w:szCs w:val="24"/>
        </w:rPr>
      </w:pPr>
    </w:p>
    <w:p w14:paraId="7AFF8347" w14:textId="7B95E78E" w:rsidR="002838C6" w:rsidRPr="0067093A" w:rsidRDefault="00E51686" w:rsidP="004C6ACE">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teostamisel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vahetut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sundi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korrakaitseseaduses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74A0DF4A" w14:textId="77777777" w:rsidR="002838C6" w:rsidRPr="001E23F0" w:rsidRDefault="002838C6" w:rsidP="002838C6">
      <w:pPr>
        <w:jc w:val="center"/>
        <w:rPr>
          <w:rFonts w:ascii="Times New Roman" w:hAnsi="Times New Roman" w:cs="Times New Roman"/>
          <w:b/>
          <w:bCs/>
          <w:sz w:val="24"/>
          <w:szCs w:val="24"/>
        </w:rPr>
      </w:pPr>
    </w:p>
    <w:p w14:paraId="4A1A46DF" w14:textId="4BB9614A" w:rsidR="002838C6" w:rsidRPr="001E23F0" w:rsidRDefault="00973F59" w:rsidP="002838C6">
      <w:pPr>
        <w:jc w:val="center"/>
        <w:rPr>
          <w:rFonts w:ascii="Times New Roman" w:hAnsi="Times New Roman" w:cs="Times New Roman"/>
          <w:b/>
          <w:bCs/>
          <w:sz w:val="24"/>
          <w:szCs w:val="24"/>
        </w:rPr>
      </w:pPr>
      <w:r>
        <w:rPr>
          <w:rFonts w:ascii="Times New Roman" w:hAnsi="Times New Roman" w:cs="Times New Roman"/>
          <w:b/>
          <w:bCs/>
          <w:sz w:val="24"/>
          <w:szCs w:val="24"/>
        </w:rPr>
        <w:t>10</w:t>
      </w:r>
      <w:r w:rsidR="00E5168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peatükk</w:t>
      </w:r>
    </w:p>
    <w:p w14:paraId="739FF5D2" w14:textId="7EEDAE5D" w:rsidR="00E51686" w:rsidRPr="001E23F0" w:rsidRDefault="0007289E" w:rsidP="002838C6">
      <w:pPr>
        <w:jc w:val="center"/>
        <w:rPr>
          <w:rFonts w:ascii="Times New Roman" w:hAnsi="Times New Roman" w:cs="Times New Roman"/>
          <w:b/>
          <w:bCs/>
          <w:sz w:val="24"/>
          <w:szCs w:val="24"/>
        </w:rPr>
      </w:pPr>
      <w:bookmarkStart w:id="259" w:name="ptk6"/>
      <w:bookmarkEnd w:id="259"/>
      <w:commentRangeStart w:id="260"/>
      <w:r w:rsidRPr="3D45D796">
        <w:rPr>
          <w:rFonts w:ascii="Times New Roman" w:hAnsi="Times New Roman" w:cs="Times New Roman"/>
          <w:b/>
          <w:bCs/>
          <w:sz w:val="24"/>
          <w:szCs w:val="24"/>
        </w:rPr>
        <w:t>KOOSTÖÖ</w:t>
      </w:r>
      <w:commentRangeEnd w:id="260"/>
      <w:r>
        <w:commentReference w:id="260"/>
      </w:r>
    </w:p>
    <w:p w14:paraId="1A4D2DE7" w14:textId="77777777" w:rsidR="00EA03BA" w:rsidRPr="001E23F0" w:rsidRDefault="00EA03BA" w:rsidP="002838C6">
      <w:pPr>
        <w:jc w:val="center"/>
        <w:rPr>
          <w:rFonts w:ascii="Times New Roman" w:hAnsi="Times New Roman" w:cs="Times New Roman"/>
          <w:b/>
          <w:bCs/>
          <w:sz w:val="24"/>
          <w:szCs w:val="24"/>
        </w:rPr>
      </w:pPr>
    </w:p>
    <w:p w14:paraId="015F3A4B" w14:textId="2F6A476A" w:rsidR="00EA03BA" w:rsidRPr="001E23F0" w:rsidRDefault="00E51686" w:rsidP="00EA03BA">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63172" w:rsidRPr="001E23F0">
        <w:rPr>
          <w:rFonts w:ascii="Times New Roman" w:hAnsi="Times New Roman" w:cs="Times New Roman"/>
          <w:b/>
          <w:bCs/>
          <w:sz w:val="24"/>
          <w:szCs w:val="24"/>
        </w:rPr>
        <w:t>8</w:t>
      </w:r>
      <w:r w:rsidR="00B67EF0" w:rsidRPr="001E23F0">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Koostöö</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rahvusvaheliste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organisatsioonide</w:t>
      </w:r>
      <w:r w:rsidR="00E50D57" w:rsidRPr="001E23F0">
        <w:rPr>
          <w:rFonts w:ascii="Times New Roman" w:hAnsi="Times New Roman" w:cs="Times New Roman"/>
          <w:b/>
          <w:bCs/>
          <w:sz w:val="24"/>
          <w:szCs w:val="24"/>
        </w:rPr>
        <w:t xml:space="preserve"> ning</w:t>
      </w:r>
      <w:r w:rsidR="003E782E"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Euroopa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Liidu</w:t>
      </w:r>
      <w:r w:rsidR="002E2C10" w:rsidRPr="001E23F0">
        <w:rPr>
          <w:rFonts w:ascii="Times New Roman" w:hAnsi="Times New Roman" w:cs="Times New Roman"/>
          <w:b/>
          <w:bCs/>
          <w:sz w:val="24"/>
          <w:szCs w:val="24"/>
        </w:rPr>
        <w:t xml:space="preserve"> </w:t>
      </w:r>
      <w:r w:rsidR="00E50D57" w:rsidRPr="001E23F0">
        <w:rPr>
          <w:rFonts w:ascii="Times New Roman" w:hAnsi="Times New Roman" w:cs="Times New Roman"/>
          <w:b/>
          <w:bCs/>
          <w:sz w:val="24"/>
          <w:szCs w:val="24"/>
        </w:rPr>
        <w:t xml:space="preserve">ametite, </w:t>
      </w:r>
      <w:r w:rsidRPr="001E23F0">
        <w:rPr>
          <w:rFonts w:ascii="Times New Roman" w:hAnsi="Times New Roman" w:cs="Times New Roman"/>
          <w:b/>
          <w:bCs/>
          <w:sz w:val="24"/>
          <w:szCs w:val="24"/>
        </w:rPr>
        <w:t>institutsioonide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liikmesriikidega</w:t>
      </w:r>
    </w:p>
    <w:p w14:paraId="346B47F6" w14:textId="77777777" w:rsidR="00163172" w:rsidRPr="001E23F0" w:rsidRDefault="00163172" w:rsidP="00EA03BA">
      <w:pPr>
        <w:jc w:val="both"/>
        <w:rPr>
          <w:rFonts w:ascii="Times New Roman" w:hAnsi="Times New Roman" w:cs="Times New Roman"/>
          <w:b/>
          <w:bCs/>
          <w:sz w:val="24"/>
          <w:szCs w:val="24"/>
        </w:rPr>
      </w:pPr>
    </w:p>
    <w:p w14:paraId="0D99A0FB" w14:textId="77777777"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probleemide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lahendamisel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Siseministeerium,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Sotsiaalministeerium,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koostööd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ÜRO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Ülemvoliniku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Ametiga,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aidates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välislepingute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järelevalves.</w:t>
      </w:r>
    </w:p>
    <w:p w14:paraId="6C457DFD" w14:textId="77777777" w:rsidR="00EA03BA" w:rsidRPr="001E23F0" w:rsidRDefault="00EA03BA" w:rsidP="00EA03BA">
      <w:pPr>
        <w:jc w:val="both"/>
        <w:rPr>
          <w:rFonts w:ascii="Times New Roman" w:hAnsi="Times New Roman" w:cs="Times New Roman"/>
          <w:sz w:val="24"/>
          <w:szCs w:val="24"/>
        </w:rPr>
      </w:pPr>
    </w:p>
    <w:p w14:paraId="7C7B54EA" w14:textId="627F1A9D"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247D06" w:rsidRPr="001E23F0">
        <w:rPr>
          <w:rFonts w:ascii="Times New Roman" w:hAnsi="Times New Roman" w:cs="Times New Roman"/>
          <w:sz w:val="24"/>
          <w:szCs w:val="24"/>
        </w:rPr>
        <w:t xml:space="preserve">Kultuuriministeerium, </w:t>
      </w:r>
      <w:r w:rsidRPr="001E23F0">
        <w:rPr>
          <w:rFonts w:ascii="Times New Roman" w:hAnsi="Times New Roman" w:cs="Times New Roman"/>
          <w:sz w:val="24"/>
          <w:szCs w:val="24"/>
        </w:rPr>
        <w:t>Siseministeerium,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Sotsiaalministeerium,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järgsete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edastavad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ÜRO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Ülemvoliniku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Ametile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statistilisi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287846A9" w14:textId="74AAED04"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47D06" w:rsidRPr="001E23F0">
        <w:rPr>
          <w:rFonts w:ascii="Times New Roman" w:hAnsi="Times New Roman" w:cs="Times New Roman"/>
          <w:sz w:val="24"/>
          <w:szCs w:val="24"/>
        </w:rPr>
        <w:t xml:space="preserve"> taotlejate ja saajate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olukord;</w:t>
      </w:r>
    </w:p>
    <w:p w14:paraId="608BEBE2" w14:textId="77777777"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kohaldamine;</w:t>
      </w:r>
    </w:p>
    <w:p w14:paraId="1D764EA2" w14:textId="05E94172"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47D06" w:rsidRPr="001E23F0">
        <w:rPr>
          <w:rFonts w:ascii="Times New Roman" w:hAnsi="Times New Roman" w:cs="Times New Roman"/>
          <w:sz w:val="24"/>
          <w:szCs w:val="24"/>
        </w:rPr>
        <w:t xml:space="preserve"> taotlejate 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kehtestatavad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õigusaktid.</w:t>
      </w:r>
    </w:p>
    <w:p w14:paraId="24AF638E" w14:textId="77777777" w:rsidR="00EA03BA" w:rsidRPr="001E23F0" w:rsidRDefault="00EA03BA" w:rsidP="00EA03BA">
      <w:pPr>
        <w:jc w:val="both"/>
        <w:rPr>
          <w:rFonts w:ascii="Times New Roman" w:hAnsi="Times New Roman" w:cs="Times New Roman"/>
          <w:sz w:val="24"/>
          <w:szCs w:val="24"/>
        </w:rPr>
      </w:pPr>
    </w:p>
    <w:p w14:paraId="34411688" w14:textId="77777777"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Valitsus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valdkondade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vastutavate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ministrite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ettepanekul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suutlikkusest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vajavaid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välismaalasi.</w:t>
      </w:r>
    </w:p>
    <w:p w14:paraId="64820934" w14:textId="77777777" w:rsidR="00EA03BA" w:rsidRPr="001E23F0" w:rsidRDefault="00EA03BA" w:rsidP="00EA03BA">
      <w:pPr>
        <w:jc w:val="both"/>
        <w:rPr>
          <w:rFonts w:ascii="Times New Roman" w:hAnsi="Times New Roman" w:cs="Times New Roman"/>
          <w:sz w:val="24"/>
          <w:szCs w:val="24"/>
        </w:rPr>
      </w:pPr>
    </w:p>
    <w:p w14:paraId="75091AD0" w14:textId="297273FC"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0044354C" w:rsidRPr="001E23F0">
        <w:rPr>
          <w:rFonts w:ascii="Times New Roman" w:hAnsi="Times New Roman" w:cs="Times New Roman"/>
          <w:sz w:val="24"/>
          <w:szCs w:val="24"/>
        </w:rPr>
        <w:t xml:space="preserve">Siseministeerium, </w:t>
      </w:r>
      <w:r w:rsidRPr="001E23F0">
        <w:rPr>
          <w:rFonts w:ascii="Times New Roman" w:hAnsi="Times New Roman" w:cs="Times New Roman"/>
          <w:sz w:val="24"/>
          <w:szCs w:val="24"/>
        </w:rPr>
        <w:t>Sotsiaalministeerium,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teabevahetust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teevad</w:t>
      </w:r>
      <w:r w:rsidR="0044354C" w:rsidRPr="001E23F0">
        <w:rPr>
          <w:rFonts w:ascii="Times New Roman" w:hAnsi="Times New Roman" w:cs="Times New Roman"/>
          <w:sz w:val="24"/>
          <w:szCs w:val="24"/>
        </w:rPr>
        <w:t xml:space="preserve"> Euroopa ühise varjupaigasüsteemi õigusaktide ja käesoleva seaduse</w:t>
      </w:r>
      <w:r w:rsidR="00D8404C">
        <w:rPr>
          <w:rFonts w:ascii="Times New Roman" w:hAnsi="Times New Roman" w:cs="Times New Roman"/>
          <w:sz w:val="24"/>
          <w:szCs w:val="24"/>
        </w:rPr>
        <w:t xml:space="preserve"> </w:t>
      </w:r>
      <w:r w:rsidRPr="001E23F0">
        <w:rPr>
          <w:rFonts w:ascii="Times New Roman" w:hAnsi="Times New Roman" w:cs="Times New Roman"/>
          <w:sz w:val="24"/>
          <w:szCs w:val="24"/>
        </w:rPr>
        <w:t>rakendamiseks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koostööd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riikidega</w:t>
      </w:r>
      <w:r w:rsidR="0044354C" w:rsidRPr="001E23F0">
        <w:rPr>
          <w:rFonts w:ascii="Times New Roman" w:hAnsi="Times New Roman" w:cs="Times New Roman"/>
          <w:sz w:val="24"/>
          <w:szCs w:val="24"/>
        </w:rPr>
        <w:t xml:space="preserve"> ning Euroopa Liidu ametite ja institutsioonidega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vastavalt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pädevusele.</w:t>
      </w:r>
    </w:p>
    <w:p w14:paraId="08099B52" w14:textId="77777777" w:rsidR="00EA03BA" w:rsidRPr="001E23F0" w:rsidRDefault="00EA03BA" w:rsidP="00EA03BA">
      <w:pPr>
        <w:jc w:val="both"/>
        <w:rPr>
          <w:rFonts w:ascii="Times New Roman" w:hAnsi="Times New Roman" w:cs="Times New Roman"/>
          <w:sz w:val="24"/>
          <w:szCs w:val="24"/>
        </w:rPr>
      </w:pPr>
    </w:p>
    <w:p w14:paraId="477EA49B" w14:textId="7F0F1574"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w:t>
      </w:r>
      <w:r w:rsidR="0044354C" w:rsidRPr="001E23F0">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ülesannete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täitmiseks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abi</w:t>
      </w:r>
      <w:r w:rsidR="002E2C10" w:rsidRPr="001E23F0">
        <w:rPr>
          <w:rFonts w:ascii="Times New Roman" w:hAnsi="Times New Roman" w:cs="Times New Roman"/>
          <w:sz w:val="24"/>
          <w:szCs w:val="24"/>
        </w:rPr>
        <w:t xml:space="preserve"> </w:t>
      </w:r>
      <w:r w:rsidR="00953E29" w:rsidRPr="001E23F0">
        <w:rPr>
          <w:rFonts w:ascii="Times New Roman" w:hAnsi="Times New Roman" w:cs="Times New Roman"/>
          <w:sz w:val="24"/>
          <w:szCs w:val="24"/>
        </w:rPr>
        <w:t xml:space="preserve">Euroopa Liidu Varjupaigaametilt </w:t>
      </w:r>
      <w:r w:rsidR="000F00D3" w:rsidRPr="001E23F0">
        <w:rPr>
          <w:rFonts w:ascii="Times New Roman" w:hAnsi="Times New Roman" w:cs="Times New Roman"/>
          <w:sz w:val="24"/>
          <w:szCs w:val="24"/>
        </w:rPr>
        <w:t>Euroopa Parlamendi ja nõukogu määruses (EL) 2021/2303 (Euroopa Liidu Varjupaigaameti kohta)</w:t>
      </w:r>
      <w:r w:rsidR="00EA03BA"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506922D0" w14:textId="77777777" w:rsidR="00EA03BA" w:rsidRPr="001E23F0" w:rsidRDefault="00EA03BA" w:rsidP="00EA03BA">
      <w:pPr>
        <w:jc w:val="both"/>
        <w:rPr>
          <w:rFonts w:ascii="Times New Roman" w:hAnsi="Times New Roman" w:cs="Times New Roman"/>
          <w:sz w:val="24"/>
          <w:szCs w:val="24"/>
        </w:rPr>
      </w:pPr>
    </w:p>
    <w:p w14:paraId="74DE5FFC" w14:textId="7517587E"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w:t>
      </w:r>
      <w:r w:rsidR="0044354C" w:rsidRPr="001E23F0">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953E29" w:rsidRPr="001E23F0">
        <w:rPr>
          <w:rFonts w:ascii="Times New Roman" w:hAnsi="Times New Roman" w:cs="Times New Roman"/>
          <w:sz w:val="24"/>
          <w:szCs w:val="24"/>
        </w:rPr>
        <w:t xml:space="preserve">Euroopa Liidu Varjupaigaameti </w:t>
      </w:r>
      <w:r w:rsidRPr="001E23F0">
        <w:rPr>
          <w:rFonts w:ascii="Times New Roman" w:hAnsi="Times New Roman" w:cs="Times New Roman"/>
          <w:sz w:val="24"/>
          <w:szCs w:val="24"/>
        </w:rPr>
        <w:t>lähetatud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ametnikul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tagasilükkamise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järgima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järelevalvemeetmeid.</w:t>
      </w:r>
    </w:p>
    <w:p w14:paraId="5578E339" w14:textId="77777777" w:rsidR="00EA03BA" w:rsidRPr="001E23F0" w:rsidRDefault="00EA03BA" w:rsidP="00EA03BA">
      <w:pPr>
        <w:jc w:val="both"/>
        <w:rPr>
          <w:rFonts w:ascii="Times New Roman" w:hAnsi="Times New Roman" w:cs="Times New Roman"/>
          <w:sz w:val="24"/>
          <w:szCs w:val="24"/>
        </w:rPr>
      </w:pPr>
    </w:p>
    <w:p w14:paraId="604DE62A" w14:textId="1BAAD316" w:rsidR="00EA03BA" w:rsidRPr="001E23F0" w:rsidRDefault="00E51686" w:rsidP="00EA03BA">
      <w:pPr>
        <w:jc w:val="both"/>
        <w:rPr>
          <w:rFonts w:ascii="Times New Roman" w:hAnsi="Times New Roman" w:cs="Times New Roman"/>
          <w:sz w:val="24"/>
          <w:szCs w:val="24"/>
        </w:rPr>
      </w:pPr>
      <w:r w:rsidRPr="001E23F0">
        <w:rPr>
          <w:rFonts w:ascii="Times New Roman" w:hAnsi="Times New Roman" w:cs="Times New Roman"/>
          <w:sz w:val="24"/>
          <w:szCs w:val="24"/>
        </w:rPr>
        <w:t>(</w:t>
      </w:r>
      <w:r w:rsidR="0044354C" w:rsidRPr="001E23F0">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953E29" w:rsidRPr="001E23F0">
        <w:rPr>
          <w:rFonts w:ascii="Times New Roman" w:hAnsi="Times New Roman" w:cs="Times New Roman"/>
          <w:sz w:val="24"/>
          <w:szCs w:val="24"/>
        </w:rPr>
        <w:t xml:space="preserve">Euroopa Liidu Varjupaigaameti </w:t>
      </w:r>
      <w:r w:rsidRPr="001E23F0">
        <w:rPr>
          <w:rFonts w:ascii="Times New Roman" w:hAnsi="Times New Roman" w:cs="Times New Roman"/>
          <w:sz w:val="24"/>
          <w:szCs w:val="24"/>
        </w:rPr>
        <w:t>lähetatud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ametnikul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ülesannete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täitmisel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pädevus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volitused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välislepingu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kohaselt.</w:t>
      </w:r>
    </w:p>
    <w:p w14:paraId="028EB6DA" w14:textId="77777777" w:rsidR="00EA03BA" w:rsidRPr="001E23F0" w:rsidRDefault="00EA03BA" w:rsidP="00EA03BA">
      <w:pPr>
        <w:jc w:val="both"/>
        <w:rPr>
          <w:rFonts w:ascii="Times New Roman" w:hAnsi="Times New Roman" w:cs="Times New Roman"/>
          <w:sz w:val="24"/>
          <w:szCs w:val="24"/>
        </w:rPr>
      </w:pPr>
    </w:p>
    <w:p w14:paraId="352C34D9" w14:textId="0370A978" w:rsidR="007E2C87"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lastRenderedPageBreak/>
        <w:t>(8) Välislepingu või Euroopa Liidu õigusakti alusel võib Politsei- ja Piirivalveameti kaasata rahvusvahelise kaitse taotluse menetlusse teise riigi territooriumil. Politsei- ja Piirivalveametil on teise riigi territooriumil pädevus ja volitused välislepingu või Euroopa Liidu õigusakti kohaselt.</w:t>
      </w:r>
      <w:r w:rsidR="00E51686" w:rsidRPr="00BC16BD">
        <w:rPr>
          <w:rFonts w:ascii="Times New Roman" w:hAnsi="Times New Roman" w:cs="Times New Roman"/>
        </w:rPr>
        <w:br/>
      </w:r>
    </w:p>
    <w:p w14:paraId="56529E28" w14:textId="0D36E25E" w:rsidR="007E2C87" w:rsidRPr="001E23F0" w:rsidRDefault="00163172" w:rsidP="006F0298">
      <w:pPr>
        <w:jc w:val="center"/>
        <w:rPr>
          <w:rFonts w:ascii="Times New Roman" w:hAnsi="Times New Roman" w:cs="Times New Roman"/>
          <w:b/>
          <w:bCs/>
          <w:sz w:val="24"/>
          <w:szCs w:val="24"/>
        </w:rPr>
      </w:pPr>
      <w:r w:rsidRPr="001E23F0">
        <w:rPr>
          <w:rFonts w:ascii="Times New Roman" w:hAnsi="Times New Roman" w:cs="Times New Roman"/>
          <w:b/>
          <w:bCs/>
          <w:sz w:val="24"/>
          <w:szCs w:val="24"/>
        </w:rPr>
        <w:t>1</w:t>
      </w:r>
      <w:r w:rsidR="00973F59">
        <w:rPr>
          <w:rFonts w:ascii="Times New Roman" w:hAnsi="Times New Roman" w:cs="Times New Roman"/>
          <w:b/>
          <w:bCs/>
          <w:sz w:val="24"/>
          <w:szCs w:val="24"/>
        </w:rPr>
        <w:t>1</w:t>
      </w:r>
      <w:r w:rsidR="007E2C87"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7E2C87" w:rsidRPr="001E23F0">
        <w:rPr>
          <w:rFonts w:ascii="Times New Roman" w:hAnsi="Times New Roman" w:cs="Times New Roman"/>
          <w:b/>
          <w:bCs/>
          <w:sz w:val="24"/>
          <w:szCs w:val="24"/>
        </w:rPr>
        <w:t>peatükk</w:t>
      </w:r>
    </w:p>
    <w:p w14:paraId="3A8A3A06" w14:textId="163F51D1" w:rsidR="007E2C87" w:rsidRPr="001E23F0" w:rsidRDefault="00163172" w:rsidP="006F0298">
      <w:pPr>
        <w:jc w:val="center"/>
        <w:rPr>
          <w:rFonts w:ascii="Times New Roman" w:hAnsi="Times New Roman" w:cs="Times New Roman"/>
          <w:b/>
          <w:bCs/>
          <w:sz w:val="24"/>
          <w:szCs w:val="24"/>
        </w:rPr>
      </w:pPr>
      <w:r w:rsidRPr="001E23F0">
        <w:rPr>
          <w:rFonts w:ascii="Times New Roman" w:hAnsi="Times New Roman" w:cs="Times New Roman"/>
          <w:b/>
          <w:bCs/>
          <w:sz w:val="24"/>
          <w:szCs w:val="24"/>
        </w:rPr>
        <w:t>RAKENDUSSÄTTED</w:t>
      </w:r>
    </w:p>
    <w:p w14:paraId="63E0DBAF" w14:textId="77777777" w:rsidR="007E2C87" w:rsidRPr="001E23F0" w:rsidRDefault="007E2C87" w:rsidP="007E2C87">
      <w:pPr>
        <w:rPr>
          <w:rFonts w:ascii="Times New Roman" w:hAnsi="Times New Roman" w:cs="Times New Roman"/>
          <w:b/>
          <w:bCs/>
          <w:sz w:val="24"/>
          <w:szCs w:val="24"/>
        </w:rPr>
      </w:pPr>
    </w:p>
    <w:p w14:paraId="4458AACE" w14:textId="132A0436" w:rsidR="007E2C87" w:rsidRPr="001E23F0" w:rsidRDefault="007E2C87" w:rsidP="007E2C87">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63172" w:rsidRPr="001E23F0">
        <w:rPr>
          <w:rFonts w:ascii="Times New Roman" w:hAnsi="Times New Roman" w:cs="Times New Roman"/>
          <w:b/>
          <w:bCs/>
          <w:sz w:val="24"/>
          <w:szCs w:val="24"/>
        </w:rPr>
        <w:t>8</w:t>
      </w:r>
      <w:r w:rsidR="00B67EF0" w:rsidRPr="001E23F0">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Varem</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esitatud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taotluste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avalduste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läbivaatamine</w:t>
      </w:r>
    </w:p>
    <w:p w14:paraId="189D7FB3" w14:textId="77777777" w:rsidR="007E2C87" w:rsidRPr="001E23F0" w:rsidRDefault="007E2C87" w:rsidP="007E2C87">
      <w:pPr>
        <w:rPr>
          <w:rFonts w:ascii="Times New Roman" w:hAnsi="Times New Roman" w:cs="Times New Roman"/>
          <w:b/>
          <w:bCs/>
          <w:sz w:val="24"/>
          <w:szCs w:val="24"/>
        </w:rPr>
      </w:pPr>
    </w:p>
    <w:p w14:paraId="6D38A7DA" w14:textId="4AD38025" w:rsidR="007E2C87" w:rsidRPr="001E23F0" w:rsidRDefault="007E2C87" w:rsidP="007E2C87">
      <w:pPr>
        <w:rPr>
          <w:rFonts w:ascii="Times New Roman" w:hAnsi="Times New Roman" w:cs="Times New Roman"/>
          <w:sz w:val="24"/>
          <w:szCs w:val="24"/>
        </w:rPr>
      </w:pPr>
      <w:r w:rsidRPr="001E23F0">
        <w:rPr>
          <w:rFonts w:ascii="Times New Roman" w:hAnsi="Times New Roman" w:cs="Times New Roman"/>
          <w:sz w:val="24"/>
          <w:szCs w:val="24"/>
        </w:rPr>
        <w:t>Enne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jõustumist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avaldused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tingimustel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49C9CA39" w14:textId="77777777" w:rsidR="001F2923" w:rsidRPr="001E23F0" w:rsidRDefault="001F2923" w:rsidP="007E2C87">
      <w:pPr>
        <w:rPr>
          <w:rFonts w:ascii="Times New Roman" w:hAnsi="Times New Roman" w:cs="Times New Roman"/>
          <w:sz w:val="24"/>
          <w:szCs w:val="24"/>
        </w:rPr>
      </w:pPr>
    </w:p>
    <w:p w14:paraId="1D77B67E" w14:textId="3A5432B9" w:rsidR="007A6DC3" w:rsidRPr="001E23F0" w:rsidRDefault="007A6DC3" w:rsidP="007A6DC3">
      <w:pPr>
        <w:rPr>
          <w:rFonts w:ascii="Times New Roman" w:hAnsi="Times New Roman" w:cs="Times New Roman"/>
          <w:b/>
          <w:sz w:val="24"/>
          <w:szCs w:val="24"/>
        </w:rPr>
      </w:pPr>
      <w:bookmarkStart w:id="261" w:name="_Hlk188878692"/>
      <w:r w:rsidRPr="001E23F0">
        <w:rPr>
          <w:rFonts w:ascii="Times New Roman" w:hAnsi="Times New Roman" w:cs="Times New Roman"/>
          <w:b/>
          <w:sz w:val="24"/>
          <w:szCs w:val="24"/>
        </w:rPr>
        <w:t>§</w:t>
      </w:r>
      <w:r w:rsidR="002E2C10" w:rsidRPr="001E23F0">
        <w:rPr>
          <w:rFonts w:ascii="Times New Roman" w:hAnsi="Times New Roman" w:cs="Times New Roman"/>
          <w:b/>
          <w:sz w:val="24"/>
          <w:szCs w:val="24"/>
        </w:rPr>
        <w:t xml:space="preserve"> </w:t>
      </w:r>
      <w:r w:rsidR="00B67EF0" w:rsidRPr="001E23F0">
        <w:rPr>
          <w:rFonts w:ascii="Times New Roman" w:hAnsi="Times New Roman" w:cs="Times New Roman"/>
          <w:b/>
          <w:sz w:val="24"/>
          <w:szCs w:val="24"/>
        </w:rPr>
        <w:t>89</w:t>
      </w:r>
      <w:r w:rsidRPr="001E23F0">
        <w:rPr>
          <w:rFonts w:ascii="Times New Roman" w:hAnsi="Times New Roman" w:cs="Times New Roman"/>
          <w:b/>
          <w:sz w:val="24"/>
          <w:szCs w:val="24"/>
        </w:rPr>
        <w:t>.</w:t>
      </w:r>
      <w:r w:rsidR="002E2C10" w:rsidRPr="001E23F0">
        <w:rPr>
          <w:rFonts w:ascii="Times New Roman" w:hAnsi="Times New Roman" w:cs="Times New Roman"/>
          <w:b/>
          <w:sz w:val="24"/>
          <w:szCs w:val="24"/>
        </w:rPr>
        <w:t xml:space="preserve"> </w:t>
      </w:r>
      <w:r w:rsidRPr="001E23F0">
        <w:rPr>
          <w:rFonts w:ascii="Times New Roman" w:hAnsi="Times New Roman" w:cs="Times New Roman"/>
          <w:b/>
          <w:sz w:val="24"/>
          <w:szCs w:val="24"/>
        </w:rPr>
        <w:t>Halduskohtumenetluse</w:t>
      </w:r>
      <w:r w:rsidR="002E2C10" w:rsidRPr="001E23F0">
        <w:rPr>
          <w:rFonts w:ascii="Times New Roman" w:hAnsi="Times New Roman" w:cs="Times New Roman"/>
          <w:b/>
          <w:sz w:val="24"/>
          <w:szCs w:val="24"/>
        </w:rPr>
        <w:t xml:space="preserve"> </w:t>
      </w:r>
      <w:r w:rsidRPr="001E23F0">
        <w:rPr>
          <w:rFonts w:ascii="Times New Roman" w:hAnsi="Times New Roman" w:cs="Times New Roman"/>
          <w:b/>
          <w:sz w:val="24"/>
          <w:szCs w:val="24"/>
        </w:rPr>
        <w:t>seadustiku</w:t>
      </w:r>
      <w:r w:rsidR="002E2C10" w:rsidRPr="001E23F0">
        <w:rPr>
          <w:rFonts w:ascii="Times New Roman" w:hAnsi="Times New Roman" w:cs="Times New Roman"/>
          <w:b/>
          <w:sz w:val="24"/>
          <w:szCs w:val="24"/>
        </w:rPr>
        <w:t xml:space="preserve"> </w:t>
      </w:r>
      <w:r w:rsidRPr="001E23F0">
        <w:rPr>
          <w:rFonts w:ascii="Times New Roman" w:hAnsi="Times New Roman" w:cs="Times New Roman"/>
          <w:b/>
          <w:sz w:val="24"/>
          <w:szCs w:val="24"/>
        </w:rPr>
        <w:t>muutmine</w:t>
      </w:r>
    </w:p>
    <w:p w14:paraId="14A0BCEB" w14:textId="77777777" w:rsidR="007A6DC3" w:rsidRPr="001E23F0" w:rsidRDefault="007A6DC3" w:rsidP="007A6DC3">
      <w:pPr>
        <w:rPr>
          <w:rFonts w:ascii="Times New Roman" w:hAnsi="Times New Roman" w:cs="Times New Roman"/>
          <w:b/>
          <w:sz w:val="24"/>
          <w:szCs w:val="24"/>
        </w:rPr>
      </w:pPr>
    </w:p>
    <w:p w14:paraId="757C4ABD" w14:textId="2C25CCDB" w:rsidR="007A6DC3" w:rsidRPr="001E23F0" w:rsidRDefault="007A6DC3" w:rsidP="007A6DC3">
      <w:pPr>
        <w:rPr>
          <w:rFonts w:ascii="Times New Roman" w:hAnsi="Times New Roman" w:cs="Times New Roman"/>
          <w:sz w:val="24"/>
          <w:szCs w:val="24"/>
        </w:rPr>
      </w:pPr>
      <w:r w:rsidRPr="001E23F0">
        <w:rPr>
          <w:rFonts w:ascii="Times New Roman" w:hAnsi="Times New Roman" w:cs="Times New Roman"/>
          <w:sz w:val="24"/>
          <w:szCs w:val="24"/>
        </w:rPr>
        <w:t>Halduskohtumenetluse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seadustikus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muudatused:</w:t>
      </w:r>
    </w:p>
    <w:p w14:paraId="11D4A3AA" w14:textId="77777777" w:rsidR="007A6DC3" w:rsidRPr="001E23F0" w:rsidRDefault="007A6DC3" w:rsidP="007A6DC3">
      <w:pPr>
        <w:rPr>
          <w:rFonts w:ascii="Times New Roman" w:hAnsi="Times New Roman" w:cs="Times New Roman"/>
          <w:sz w:val="24"/>
          <w:szCs w:val="24"/>
        </w:rPr>
      </w:pPr>
    </w:p>
    <w:p w14:paraId="25976822" w14:textId="2A7F8AFA" w:rsidR="007A6DC3" w:rsidRPr="001E23F0" w:rsidRDefault="00126209" w:rsidP="007A6DC3">
      <w:pPr>
        <w:rPr>
          <w:rFonts w:ascii="Times New Roman" w:hAnsi="Times New Roman" w:cs="Times New Roman"/>
          <w:sz w:val="24"/>
          <w:szCs w:val="24"/>
        </w:rPr>
      </w:pPr>
      <w:r w:rsidRPr="3D45D796">
        <w:rPr>
          <w:rFonts w:ascii="Times New Roman" w:hAnsi="Times New Roman" w:cs="Times New Roman"/>
          <w:b/>
          <w:bCs/>
          <w:sz w:val="24"/>
          <w:szCs w:val="24"/>
        </w:rPr>
        <w:t>1</w:t>
      </w:r>
      <w:r w:rsidR="007A6DC3"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007A6DC3" w:rsidRPr="3D45D796">
        <w:rPr>
          <w:rFonts w:ascii="Times New Roman" w:hAnsi="Times New Roman" w:cs="Times New Roman"/>
          <w:sz w:val="24"/>
          <w:szCs w:val="24"/>
        </w:rPr>
        <w:t>paragrahvi</w:t>
      </w:r>
      <w:r w:rsidR="002E2C10" w:rsidRPr="3D45D796">
        <w:rPr>
          <w:rFonts w:ascii="Times New Roman" w:hAnsi="Times New Roman" w:cs="Times New Roman"/>
          <w:sz w:val="24"/>
          <w:szCs w:val="24"/>
        </w:rPr>
        <w:t xml:space="preserve"> </w:t>
      </w:r>
      <w:r w:rsidR="007A6DC3" w:rsidRPr="3D45D796">
        <w:rPr>
          <w:rFonts w:ascii="Times New Roman" w:hAnsi="Times New Roman" w:cs="Times New Roman"/>
          <w:sz w:val="24"/>
          <w:szCs w:val="24"/>
        </w:rPr>
        <w:t>126</w:t>
      </w:r>
      <w:r w:rsidR="002E2C10" w:rsidRPr="3D45D796">
        <w:rPr>
          <w:rFonts w:ascii="Times New Roman" w:hAnsi="Times New Roman" w:cs="Times New Roman"/>
          <w:sz w:val="24"/>
          <w:szCs w:val="24"/>
        </w:rPr>
        <w:t xml:space="preserve"> </w:t>
      </w:r>
      <w:r w:rsidR="007A6DC3" w:rsidRPr="3D45D796">
        <w:rPr>
          <w:rFonts w:ascii="Times New Roman" w:hAnsi="Times New Roman" w:cs="Times New Roman"/>
          <w:sz w:val="24"/>
          <w:szCs w:val="24"/>
        </w:rPr>
        <w:t>lõige</w:t>
      </w:r>
      <w:commentRangeStart w:id="262"/>
      <w:del w:id="263" w:author="Autor">
        <w:r w:rsidRPr="3D45D796" w:rsidDel="007A6DC3">
          <w:rPr>
            <w:rFonts w:ascii="Times New Roman" w:hAnsi="Times New Roman" w:cs="Times New Roman"/>
            <w:sz w:val="24"/>
            <w:szCs w:val="24"/>
          </w:rPr>
          <w:delText>t</w:delText>
        </w:r>
      </w:del>
      <w:commentRangeEnd w:id="262"/>
      <w:r>
        <w:commentReference w:id="262"/>
      </w:r>
      <w:r w:rsidR="002E2C10" w:rsidRPr="3D45D796">
        <w:rPr>
          <w:rFonts w:ascii="Times New Roman" w:hAnsi="Times New Roman" w:cs="Times New Roman"/>
          <w:sz w:val="24"/>
          <w:szCs w:val="24"/>
        </w:rPr>
        <w:t xml:space="preserve"> </w:t>
      </w:r>
      <w:r w:rsidR="007A6DC3"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007A6DC3" w:rsidRPr="3D45D796">
        <w:rPr>
          <w:rFonts w:ascii="Times New Roman" w:hAnsi="Times New Roman" w:cs="Times New Roman"/>
          <w:sz w:val="24"/>
          <w:szCs w:val="24"/>
        </w:rPr>
        <w:t>muudetakse</w:t>
      </w:r>
      <w:r w:rsidR="002E2C10" w:rsidRPr="3D45D796">
        <w:rPr>
          <w:rFonts w:ascii="Times New Roman" w:hAnsi="Times New Roman" w:cs="Times New Roman"/>
          <w:sz w:val="24"/>
          <w:szCs w:val="24"/>
        </w:rPr>
        <w:t xml:space="preserve"> </w:t>
      </w:r>
      <w:r w:rsidR="007A6DC3"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7A6DC3" w:rsidRPr="3D45D796">
        <w:rPr>
          <w:rFonts w:ascii="Times New Roman" w:hAnsi="Times New Roman" w:cs="Times New Roman"/>
          <w:sz w:val="24"/>
          <w:szCs w:val="24"/>
        </w:rPr>
        <w:t>sõnastatakse</w:t>
      </w:r>
      <w:r w:rsidR="002E2C10" w:rsidRPr="3D45D796">
        <w:rPr>
          <w:rFonts w:ascii="Times New Roman" w:hAnsi="Times New Roman" w:cs="Times New Roman"/>
          <w:sz w:val="24"/>
          <w:szCs w:val="24"/>
        </w:rPr>
        <w:t xml:space="preserve"> </w:t>
      </w:r>
      <w:r w:rsidR="007A6DC3" w:rsidRPr="3D45D796">
        <w:rPr>
          <w:rFonts w:ascii="Times New Roman" w:hAnsi="Times New Roman" w:cs="Times New Roman"/>
          <w:sz w:val="24"/>
          <w:szCs w:val="24"/>
        </w:rPr>
        <w:t>järgmiselt:</w:t>
      </w:r>
    </w:p>
    <w:p w14:paraId="3C829CBF" w14:textId="77777777" w:rsidR="007A6DC3" w:rsidRPr="001E23F0" w:rsidRDefault="007A6DC3" w:rsidP="007A6DC3">
      <w:pPr>
        <w:rPr>
          <w:rFonts w:ascii="Times New Roman" w:hAnsi="Times New Roman" w:cs="Times New Roman"/>
          <w:sz w:val="24"/>
          <w:szCs w:val="24"/>
        </w:rPr>
      </w:pPr>
    </w:p>
    <w:p w14:paraId="32D93355" w14:textId="77777777" w:rsidR="000C1EB5" w:rsidRPr="001E23F0" w:rsidRDefault="007A6DC3" w:rsidP="000C1EB5">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eelisjärjekorras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w:t>
      </w:r>
      <w:r w:rsidR="002E2C10" w:rsidRPr="001E23F0">
        <w:rPr>
          <w:rFonts w:ascii="Times New Roman" w:hAnsi="Times New Roman" w:cs="Times New Roman"/>
          <w:sz w:val="24"/>
          <w:szCs w:val="24"/>
        </w:rPr>
        <w:t xml:space="preserve"> </w:t>
      </w:r>
    </w:p>
    <w:p w14:paraId="13A010C0" w14:textId="77777777" w:rsidR="000C1EB5" w:rsidRPr="001E23F0" w:rsidRDefault="000C1EB5" w:rsidP="000C1EB5">
      <w:pPr>
        <w:jc w:val="both"/>
        <w:rPr>
          <w:rFonts w:ascii="Times New Roman" w:hAnsi="Times New Roman" w:cs="Times New Roman"/>
          <w:sz w:val="24"/>
          <w:szCs w:val="24"/>
        </w:rPr>
      </w:pPr>
    </w:p>
    <w:p w14:paraId="71655B50" w14:textId="51931BD8" w:rsidR="007A6DC3" w:rsidRPr="001E23F0" w:rsidRDefault="00126209" w:rsidP="000C1EB5">
      <w:pPr>
        <w:jc w:val="both"/>
        <w:rPr>
          <w:rFonts w:ascii="Times New Roman" w:hAnsi="Times New Roman" w:cs="Times New Roman"/>
          <w:sz w:val="24"/>
          <w:szCs w:val="24"/>
        </w:rPr>
      </w:pPr>
      <w:r w:rsidRPr="001E23F0">
        <w:rPr>
          <w:rFonts w:ascii="Times New Roman" w:hAnsi="Times New Roman" w:cs="Times New Roman"/>
          <w:b/>
          <w:bCs/>
          <w:sz w:val="24"/>
          <w:szCs w:val="24"/>
        </w:rPr>
        <w:t>2</w:t>
      </w:r>
      <w:r w:rsidR="007A6DC3" w:rsidRPr="001E23F0">
        <w:rPr>
          <w:rFonts w:ascii="Times New Roman" w:hAnsi="Times New Roman" w:cs="Times New Roman"/>
          <w:b/>
          <w:bCs/>
          <w:sz w:val="24"/>
          <w:szCs w:val="24"/>
        </w:rPr>
        <w:t>)</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249</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täiendatakse</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lõikega</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6</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järgmises</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sõnastuses:</w:t>
      </w:r>
    </w:p>
    <w:p w14:paraId="586D06DE" w14:textId="77777777" w:rsidR="007A6DC3" w:rsidRPr="001E23F0" w:rsidRDefault="007A6DC3" w:rsidP="007A6DC3">
      <w:pPr>
        <w:rPr>
          <w:rFonts w:ascii="Times New Roman" w:hAnsi="Times New Roman" w:cs="Times New Roman"/>
          <w:sz w:val="24"/>
          <w:szCs w:val="24"/>
        </w:rPr>
      </w:pPr>
    </w:p>
    <w:p w14:paraId="69AD67C2" w14:textId="4B26983D" w:rsidR="007A6DC3" w:rsidRPr="001E23F0" w:rsidRDefault="007A6DC3" w:rsidP="007A6DC3">
      <w:pPr>
        <w:jc w:val="both"/>
        <w:rPr>
          <w:rFonts w:ascii="Times New Roman" w:hAnsi="Times New Roman" w:cs="Times New Roman"/>
          <w:sz w:val="24"/>
          <w:szCs w:val="24"/>
        </w:rPr>
      </w:pPr>
      <w:r w:rsidRPr="001E23F0">
        <w:rPr>
          <w:rFonts w:ascii="Times New Roman" w:hAnsi="Times New Roman" w:cs="Times New Roman"/>
          <w:sz w:val="24"/>
          <w:szCs w:val="24"/>
        </w:rPr>
        <w:t>„(6)</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Esialgse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lahendamisel</w:t>
      </w:r>
      <w:r w:rsidR="002E2C10" w:rsidRPr="001E23F0">
        <w:rPr>
          <w:rFonts w:ascii="Times New Roman" w:hAnsi="Times New Roman" w:cs="Times New Roman"/>
          <w:sz w:val="24"/>
          <w:szCs w:val="24"/>
        </w:rPr>
        <w:t xml:space="preserve"> </w:t>
      </w:r>
      <w:r w:rsidR="00E252D3"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peatükis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w:t>
      </w:r>
      <w:r w:rsidR="005E5411" w:rsidRPr="001E23F0">
        <w:rPr>
          <w:rFonts w:ascii="Times New Roman" w:hAnsi="Times New Roman" w:cs="Times New Roman"/>
          <w:sz w:val="24"/>
          <w:szCs w:val="24"/>
        </w:rPr>
        <w:t>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niivõrd,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kuivõrd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E252D3" w:rsidRPr="001E23F0">
        <w:rPr>
          <w:rFonts w:ascii="Times New Roman" w:hAnsi="Times New Roman" w:cs="Times New Roman"/>
          <w:sz w:val="24"/>
          <w:szCs w:val="24"/>
        </w:rPr>
        <w:t xml:space="preserve">või väljasõidukohustuse ja sissesõidukeelu seaduses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teisiti.“</w:t>
      </w:r>
      <w:r w:rsidR="0060661F" w:rsidRPr="001E23F0">
        <w:rPr>
          <w:rFonts w:ascii="Times New Roman" w:hAnsi="Times New Roman" w:cs="Times New Roman"/>
          <w:sz w:val="24"/>
          <w:szCs w:val="24"/>
        </w:rPr>
        <w:t>.</w:t>
      </w:r>
    </w:p>
    <w:p w14:paraId="550C5FDF" w14:textId="77777777" w:rsidR="0060661F" w:rsidRPr="001E23F0" w:rsidRDefault="0060661F" w:rsidP="3D45D796">
      <w:pPr>
        <w:jc w:val="both"/>
        <w:rPr>
          <w:rFonts w:ascii="Times New Roman" w:hAnsi="Times New Roman" w:cs="Times New Roman"/>
          <w:sz w:val="24"/>
          <w:szCs w:val="24"/>
          <w:highlight w:val="yellow"/>
          <w:rPrChange w:id="264" w:author="Autor">
            <w:rPr>
              <w:rFonts w:ascii="Times New Roman" w:hAnsi="Times New Roman" w:cs="Times New Roman"/>
              <w:sz w:val="24"/>
              <w:szCs w:val="24"/>
            </w:rPr>
          </w:rPrChange>
        </w:rPr>
      </w:pPr>
    </w:p>
    <w:p w14:paraId="51296342" w14:textId="3FE3A9D8" w:rsidR="0060661F" w:rsidRPr="001E23F0" w:rsidRDefault="0060661F" w:rsidP="007A6DC3">
      <w:pPr>
        <w:jc w:val="both"/>
        <w:rPr>
          <w:rFonts w:ascii="Times New Roman" w:hAnsi="Times New Roman" w:cs="Times New Roman"/>
          <w:b/>
          <w:bCs/>
          <w:sz w:val="24"/>
          <w:szCs w:val="24"/>
        </w:rPr>
      </w:pPr>
      <w:r w:rsidRPr="3D45D796">
        <w:rPr>
          <w:rFonts w:ascii="Times New Roman" w:hAnsi="Times New Roman" w:cs="Times New Roman"/>
          <w:b/>
          <w:bCs/>
          <w:sz w:val="24"/>
          <w:szCs w:val="24"/>
        </w:rPr>
        <w:t>§ 90. Isikut tõendavate dokumentide seaduse muutmine</w:t>
      </w:r>
    </w:p>
    <w:p w14:paraId="0EA552B9" w14:textId="77777777" w:rsidR="0060661F" w:rsidRPr="001E23F0" w:rsidRDefault="0060661F" w:rsidP="007A6DC3">
      <w:pPr>
        <w:jc w:val="both"/>
        <w:rPr>
          <w:rFonts w:ascii="Times New Roman" w:hAnsi="Times New Roman" w:cs="Times New Roman"/>
          <w:b/>
          <w:bCs/>
          <w:sz w:val="24"/>
          <w:szCs w:val="24"/>
        </w:rPr>
      </w:pPr>
    </w:p>
    <w:p w14:paraId="4E9B3B92" w14:textId="77777777" w:rsidR="005828E4" w:rsidRPr="001E23F0" w:rsidRDefault="0060661F" w:rsidP="007A6DC3">
      <w:pPr>
        <w:jc w:val="both"/>
        <w:rPr>
          <w:rFonts w:ascii="Times New Roman" w:hAnsi="Times New Roman" w:cs="Times New Roman"/>
          <w:sz w:val="24"/>
          <w:szCs w:val="24"/>
        </w:rPr>
      </w:pPr>
      <w:r w:rsidRPr="001E23F0">
        <w:rPr>
          <w:rFonts w:ascii="Times New Roman" w:hAnsi="Times New Roman" w:cs="Times New Roman"/>
          <w:sz w:val="24"/>
          <w:szCs w:val="24"/>
        </w:rPr>
        <w:t xml:space="preserve">Isikut tõendavate dokumentide seaduse § 31 </w:t>
      </w:r>
      <w:r w:rsidR="005828E4" w:rsidRPr="001E23F0">
        <w:rPr>
          <w:rFonts w:ascii="Times New Roman" w:hAnsi="Times New Roman" w:cs="Times New Roman"/>
          <w:sz w:val="24"/>
          <w:szCs w:val="24"/>
        </w:rPr>
        <w:t>tekst muudetakse ja sõnastatakse järgmiselt:</w:t>
      </w:r>
    </w:p>
    <w:p w14:paraId="73CD45F2" w14:textId="77777777" w:rsidR="005828E4" w:rsidRPr="001E23F0" w:rsidRDefault="005828E4" w:rsidP="007A6DC3">
      <w:pPr>
        <w:jc w:val="both"/>
        <w:rPr>
          <w:rFonts w:ascii="Times New Roman" w:hAnsi="Times New Roman" w:cs="Times New Roman"/>
          <w:sz w:val="24"/>
          <w:szCs w:val="24"/>
        </w:rPr>
      </w:pPr>
    </w:p>
    <w:p w14:paraId="1C29EE86" w14:textId="26B2A5CF" w:rsidR="005828E4" w:rsidRPr="001E23F0" w:rsidRDefault="005828E4" w:rsidP="005828E4">
      <w:pPr>
        <w:jc w:val="both"/>
        <w:rPr>
          <w:rFonts w:ascii="Times New Roman" w:hAnsi="Times New Roman" w:cs="Times New Roman"/>
          <w:sz w:val="24"/>
          <w:szCs w:val="24"/>
        </w:rPr>
      </w:pPr>
      <w:r w:rsidRPr="001E23F0">
        <w:rPr>
          <w:rFonts w:ascii="Times New Roman" w:hAnsi="Times New Roman" w:cs="Times New Roman"/>
          <w:sz w:val="24"/>
          <w:szCs w:val="24"/>
        </w:rPr>
        <w:t>„(1) Pagulase reisidokument antakse Eestis pagulasstaatust omavale välismaalasele.</w:t>
      </w:r>
    </w:p>
    <w:p w14:paraId="5C865450" w14:textId="77777777" w:rsidR="005828E4" w:rsidRPr="001E23F0" w:rsidRDefault="005828E4" w:rsidP="005828E4">
      <w:pPr>
        <w:jc w:val="both"/>
        <w:rPr>
          <w:rFonts w:ascii="Times New Roman" w:hAnsi="Times New Roman" w:cs="Times New Roman"/>
          <w:sz w:val="24"/>
          <w:szCs w:val="24"/>
        </w:rPr>
      </w:pPr>
    </w:p>
    <w:p w14:paraId="24F00DFE" w14:textId="2E06A867" w:rsidR="005828E4" w:rsidRPr="001E23F0" w:rsidRDefault="005828E4" w:rsidP="005828E4">
      <w:pPr>
        <w:jc w:val="both"/>
        <w:rPr>
          <w:rFonts w:ascii="Times New Roman" w:hAnsi="Times New Roman" w:cs="Times New Roman"/>
          <w:sz w:val="24"/>
          <w:szCs w:val="24"/>
        </w:rPr>
      </w:pPr>
      <w:r w:rsidRPr="001E23F0">
        <w:rPr>
          <w:rFonts w:ascii="Times New Roman" w:hAnsi="Times New Roman" w:cs="Times New Roman"/>
          <w:sz w:val="24"/>
          <w:szCs w:val="24"/>
        </w:rPr>
        <w:t>(2) Pagulase reisidokument ei anna selle kasutajale õigust Eesti välisesinduse kaitsele, kui seadus või välisleping ei sätesta teisiti.“.</w:t>
      </w:r>
    </w:p>
    <w:p w14:paraId="4696B4C8" w14:textId="77777777" w:rsidR="00A94BAE" w:rsidRPr="001E23F0" w:rsidRDefault="00A94BAE" w:rsidP="005828E4">
      <w:pPr>
        <w:jc w:val="both"/>
        <w:rPr>
          <w:rFonts w:ascii="Times New Roman" w:hAnsi="Times New Roman" w:cs="Times New Roman"/>
          <w:sz w:val="24"/>
          <w:szCs w:val="24"/>
        </w:rPr>
      </w:pPr>
    </w:p>
    <w:p w14:paraId="508192C4" w14:textId="6B329347" w:rsidR="00A94BAE" w:rsidRPr="001E23F0" w:rsidRDefault="00A94BAE" w:rsidP="005828E4">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083118" w:rsidRPr="001E23F0">
        <w:rPr>
          <w:rFonts w:ascii="Times New Roman" w:hAnsi="Times New Roman" w:cs="Times New Roman"/>
          <w:b/>
          <w:bCs/>
          <w:sz w:val="24"/>
          <w:szCs w:val="24"/>
        </w:rPr>
        <w:t>91</w:t>
      </w:r>
      <w:r w:rsidRPr="001E23F0">
        <w:rPr>
          <w:rFonts w:ascii="Times New Roman" w:hAnsi="Times New Roman" w:cs="Times New Roman"/>
          <w:b/>
          <w:bCs/>
          <w:sz w:val="24"/>
          <w:szCs w:val="24"/>
        </w:rPr>
        <w:t>. Kohtute seaduse muutmine</w:t>
      </w:r>
    </w:p>
    <w:p w14:paraId="1C4539EC" w14:textId="77777777" w:rsidR="00A94BAE" w:rsidRPr="001E23F0" w:rsidRDefault="00A94BAE" w:rsidP="005828E4">
      <w:pPr>
        <w:jc w:val="both"/>
        <w:rPr>
          <w:rFonts w:ascii="Times New Roman" w:hAnsi="Times New Roman" w:cs="Times New Roman"/>
          <w:b/>
          <w:bCs/>
          <w:sz w:val="24"/>
          <w:szCs w:val="24"/>
        </w:rPr>
      </w:pPr>
    </w:p>
    <w:p w14:paraId="765E1ABC" w14:textId="687FE6AE" w:rsidR="00A94BAE" w:rsidRPr="001E23F0" w:rsidRDefault="00A94BAE" w:rsidP="005828E4">
      <w:pPr>
        <w:jc w:val="both"/>
        <w:rPr>
          <w:rFonts w:ascii="Times New Roman" w:hAnsi="Times New Roman" w:cs="Times New Roman"/>
          <w:sz w:val="24"/>
          <w:szCs w:val="24"/>
        </w:rPr>
      </w:pPr>
      <w:r w:rsidRPr="001E23F0">
        <w:rPr>
          <w:rFonts w:ascii="Times New Roman" w:hAnsi="Times New Roman" w:cs="Times New Roman"/>
          <w:sz w:val="24"/>
          <w:szCs w:val="24"/>
        </w:rPr>
        <w:t>Kohtute seaduse § 45</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lõikes 1 asendatakse tekstiosa „Väljasõidukohustuse ja sissesõidukeelu seaduse § 15</w:t>
      </w:r>
      <w:r w:rsidRPr="001E23F0">
        <w:rPr>
          <w:rFonts w:ascii="Times New Roman" w:hAnsi="Times New Roman" w:cs="Times New Roman"/>
          <w:sz w:val="24"/>
          <w:szCs w:val="24"/>
          <w:vertAlign w:val="superscript"/>
        </w:rPr>
        <w:t>4</w:t>
      </w:r>
      <w:r w:rsidRPr="001E23F0">
        <w:rPr>
          <w:rFonts w:ascii="Times New Roman" w:hAnsi="Times New Roman" w:cs="Times New Roman"/>
          <w:sz w:val="24"/>
          <w:szCs w:val="24"/>
        </w:rPr>
        <w:t> lõike 4 või välismaalasele rahvusvahelise kaitse andmise seaduse § 36</w:t>
      </w:r>
      <w:r w:rsidRPr="001E23F0">
        <w:rPr>
          <w:rFonts w:ascii="Times New Roman" w:hAnsi="Times New Roman" w:cs="Times New Roman"/>
          <w:sz w:val="24"/>
          <w:szCs w:val="24"/>
          <w:vertAlign w:val="superscript"/>
        </w:rPr>
        <w:t>6</w:t>
      </w:r>
      <w:r w:rsidRPr="001E23F0">
        <w:rPr>
          <w:rFonts w:ascii="Times New Roman" w:hAnsi="Times New Roman" w:cs="Times New Roman"/>
          <w:sz w:val="24"/>
          <w:szCs w:val="24"/>
        </w:rPr>
        <w:t> lõike 4“ tekstiosaga</w:t>
      </w:r>
      <w:r w:rsidR="00B7380E" w:rsidRPr="001E23F0">
        <w:rPr>
          <w:rFonts w:ascii="Times New Roman" w:hAnsi="Times New Roman" w:cs="Times New Roman"/>
          <w:sz w:val="24"/>
          <w:szCs w:val="24"/>
        </w:rPr>
        <w:t xml:space="preserve"> „Väljasõidukohustuse ja sissesõidukeelu seaduse § 23</w:t>
      </w:r>
      <w:r w:rsidR="00B7380E" w:rsidRPr="001E23F0">
        <w:rPr>
          <w:rFonts w:ascii="Times New Roman" w:hAnsi="Times New Roman" w:cs="Times New Roman"/>
          <w:sz w:val="24"/>
          <w:szCs w:val="24"/>
          <w:vertAlign w:val="superscript"/>
        </w:rPr>
        <w:t xml:space="preserve">3 </w:t>
      </w:r>
      <w:r w:rsidR="00B7380E" w:rsidRPr="001E23F0">
        <w:rPr>
          <w:rFonts w:ascii="Times New Roman" w:hAnsi="Times New Roman" w:cs="Times New Roman"/>
          <w:sz w:val="24"/>
          <w:szCs w:val="24"/>
        </w:rPr>
        <w:t>lõike 4 või välismaalasele rahvusvahelise kaitse andmise seaduse § 5</w:t>
      </w:r>
      <w:r w:rsidR="00640600">
        <w:rPr>
          <w:rFonts w:ascii="Times New Roman" w:hAnsi="Times New Roman" w:cs="Times New Roman"/>
          <w:sz w:val="24"/>
          <w:szCs w:val="24"/>
        </w:rPr>
        <w:t>8</w:t>
      </w:r>
      <w:r w:rsidR="00B7380E" w:rsidRPr="001E23F0">
        <w:rPr>
          <w:rFonts w:ascii="Times New Roman" w:hAnsi="Times New Roman" w:cs="Times New Roman"/>
          <w:sz w:val="24"/>
          <w:szCs w:val="24"/>
        </w:rPr>
        <w:t xml:space="preserve"> lõike 4“.</w:t>
      </w:r>
    </w:p>
    <w:p w14:paraId="582516AE" w14:textId="5746A4C0" w:rsidR="007A6DC3" w:rsidRPr="001E23F0" w:rsidRDefault="0060661F" w:rsidP="005828E4">
      <w:pPr>
        <w:jc w:val="both"/>
        <w:rPr>
          <w:rFonts w:ascii="Times New Roman" w:hAnsi="Times New Roman" w:cs="Times New Roman"/>
          <w:sz w:val="24"/>
          <w:szCs w:val="24"/>
        </w:rPr>
      </w:pPr>
      <w:r w:rsidRPr="001E23F0">
        <w:rPr>
          <w:rFonts w:ascii="Times New Roman" w:hAnsi="Times New Roman" w:cs="Times New Roman"/>
          <w:sz w:val="24"/>
          <w:szCs w:val="24"/>
        </w:rPr>
        <w:t xml:space="preserve"> </w:t>
      </w:r>
      <w:bookmarkEnd w:id="261"/>
    </w:p>
    <w:p w14:paraId="5BB41D66" w14:textId="1FC53204" w:rsidR="007A6DC3" w:rsidRPr="001E23F0" w:rsidRDefault="007A6DC3" w:rsidP="007E2C87">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07289E" w:rsidRPr="001E23F0">
        <w:rPr>
          <w:rFonts w:ascii="Times New Roman" w:hAnsi="Times New Roman" w:cs="Times New Roman"/>
          <w:b/>
          <w:bCs/>
          <w:sz w:val="24"/>
          <w:szCs w:val="24"/>
        </w:rPr>
        <w:t>9</w:t>
      </w:r>
      <w:r w:rsidR="00083118" w:rsidRPr="001E23F0">
        <w:rPr>
          <w:rFonts w:ascii="Times New Roman" w:hAnsi="Times New Roman" w:cs="Times New Roman"/>
          <w:b/>
          <w:bCs/>
          <w:sz w:val="24"/>
          <w:szCs w:val="24"/>
        </w:rPr>
        <w:t>2</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Kriminaalmenetluse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seadustiku</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muutmine</w:t>
      </w:r>
    </w:p>
    <w:p w14:paraId="4D123CEE" w14:textId="77777777" w:rsidR="007A6DC3" w:rsidRPr="001E23F0" w:rsidRDefault="007A6DC3" w:rsidP="007E2C87">
      <w:pPr>
        <w:rPr>
          <w:rFonts w:ascii="Times New Roman" w:hAnsi="Times New Roman" w:cs="Times New Roman"/>
          <w:b/>
          <w:bCs/>
          <w:sz w:val="24"/>
          <w:szCs w:val="24"/>
        </w:rPr>
      </w:pPr>
    </w:p>
    <w:p w14:paraId="6D29C8ED" w14:textId="2086D8DF" w:rsidR="007A6DC3" w:rsidRPr="001E23F0" w:rsidRDefault="007A6DC3" w:rsidP="007E2C87">
      <w:pPr>
        <w:rPr>
          <w:rFonts w:ascii="Times New Roman" w:hAnsi="Times New Roman" w:cs="Times New Roman"/>
          <w:sz w:val="24"/>
          <w:szCs w:val="24"/>
        </w:rPr>
      </w:pPr>
      <w:r w:rsidRPr="001E23F0">
        <w:rPr>
          <w:rFonts w:ascii="Times New Roman" w:hAnsi="Times New Roman" w:cs="Times New Roman"/>
          <w:sz w:val="24"/>
          <w:szCs w:val="24"/>
        </w:rPr>
        <w:t>Kriminaalmenetluse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seadustikus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muudatused:</w:t>
      </w:r>
    </w:p>
    <w:p w14:paraId="775027D7" w14:textId="77777777" w:rsidR="007A6DC3" w:rsidRPr="001E23F0" w:rsidRDefault="007A6DC3" w:rsidP="007E2C87">
      <w:pPr>
        <w:rPr>
          <w:rFonts w:ascii="Times New Roman" w:hAnsi="Times New Roman" w:cs="Times New Roman"/>
          <w:sz w:val="24"/>
          <w:szCs w:val="24"/>
        </w:rPr>
      </w:pPr>
    </w:p>
    <w:p w14:paraId="223C9A25" w14:textId="08E4FAD3" w:rsidR="007A6DC3" w:rsidRPr="001E23F0" w:rsidRDefault="007A6DC3" w:rsidP="007E2C87">
      <w:pPr>
        <w:rPr>
          <w:rFonts w:ascii="Times New Roman" w:hAnsi="Times New Roman" w:cs="Times New Roman"/>
          <w:sz w:val="24"/>
          <w:szCs w:val="24"/>
        </w:rPr>
      </w:pPr>
      <w:r w:rsidRPr="3D45D796">
        <w:rPr>
          <w:rFonts w:ascii="Times New Roman" w:hAnsi="Times New Roman" w:cs="Times New Roman"/>
          <w:b/>
          <w:bCs/>
          <w:sz w:val="24"/>
          <w:szCs w:val="24"/>
        </w:rPr>
        <w:t>1)</w:t>
      </w:r>
      <w:r w:rsidRPr="3D45D796">
        <w:rPr>
          <w:rFonts w:ascii="Times New Roman" w:hAnsi="Times New Roman" w:cs="Times New Roman"/>
          <w:sz w:val="24"/>
          <w:szCs w:val="24"/>
        </w:rPr>
        <w:t> </w:t>
      </w:r>
      <w:r w:rsidR="00830365" w:rsidRPr="3D45D796">
        <w:rPr>
          <w:rFonts w:ascii="Times New Roman" w:hAnsi="Times New Roman" w:cs="Times New Roman"/>
          <w:sz w:val="24"/>
          <w:szCs w:val="24"/>
        </w:rPr>
        <w:t>seadustiku</w:t>
      </w:r>
      <w:r w:rsidR="002E2C10" w:rsidRPr="3D45D796">
        <w:rPr>
          <w:rFonts w:ascii="Times New Roman" w:hAnsi="Times New Roman" w:cs="Times New Roman"/>
          <w:sz w:val="24"/>
          <w:szCs w:val="24"/>
        </w:rPr>
        <w:t xml:space="preserve"> </w:t>
      </w:r>
      <w:commentRangeStart w:id="265"/>
      <w:r w:rsidR="00830365" w:rsidRPr="3D45D796">
        <w:rPr>
          <w:rFonts w:ascii="Times New Roman" w:hAnsi="Times New Roman" w:cs="Times New Roman"/>
          <w:sz w:val="24"/>
          <w:szCs w:val="24"/>
        </w:rPr>
        <w:t>3</w:t>
      </w:r>
      <w:r w:rsidR="00830365" w:rsidRPr="3D45D796">
        <w:rPr>
          <w:rFonts w:ascii="Times New Roman" w:hAnsi="Times New Roman" w:cs="Times New Roman"/>
          <w:sz w:val="24"/>
          <w:szCs w:val="24"/>
          <w:vertAlign w:val="superscript"/>
        </w:rPr>
        <w:t>3</w:t>
      </w:r>
      <w:r w:rsidRPr="3D45D796">
        <w:rPr>
          <w:rFonts w:ascii="Times New Roman" w:hAnsi="Times New Roman" w:cs="Times New Roman"/>
          <w:sz w:val="24"/>
          <w:szCs w:val="24"/>
        </w:rPr>
        <w:t>.</w:t>
      </w:r>
      <w:commentRangeEnd w:id="265"/>
      <w:r>
        <w:commentReference w:id="265"/>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peatük</w:t>
      </w:r>
      <w:r w:rsidR="00830365" w:rsidRPr="3D45D796">
        <w:rPr>
          <w:rFonts w:ascii="Times New Roman" w:hAnsi="Times New Roman" w:cs="Times New Roman"/>
          <w:sz w:val="24"/>
          <w:szCs w:val="24"/>
        </w:rPr>
        <w:t>ki</w:t>
      </w:r>
      <w:r w:rsidR="002E2C10" w:rsidRPr="3D45D796">
        <w:rPr>
          <w:rFonts w:ascii="Times New Roman" w:hAnsi="Times New Roman" w:cs="Times New Roman"/>
          <w:sz w:val="24"/>
          <w:szCs w:val="24"/>
        </w:rPr>
        <w:t xml:space="preserve"> </w:t>
      </w:r>
      <w:r w:rsidR="00830365" w:rsidRPr="3D45D796">
        <w:rPr>
          <w:rFonts w:ascii="Times New Roman" w:hAnsi="Times New Roman" w:cs="Times New Roman"/>
          <w:sz w:val="24"/>
          <w:szCs w:val="24"/>
        </w:rPr>
        <w:t>muudetakse</w:t>
      </w:r>
      <w:r w:rsidR="002E2C10" w:rsidRPr="3D45D796">
        <w:rPr>
          <w:rFonts w:ascii="Times New Roman" w:hAnsi="Times New Roman" w:cs="Times New Roman"/>
          <w:sz w:val="24"/>
          <w:szCs w:val="24"/>
        </w:rPr>
        <w:t xml:space="preserve"> </w:t>
      </w:r>
      <w:r w:rsidR="00830365"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830365" w:rsidRPr="3D45D796">
        <w:rPr>
          <w:rFonts w:ascii="Times New Roman" w:hAnsi="Times New Roman" w:cs="Times New Roman"/>
          <w:sz w:val="24"/>
          <w:szCs w:val="24"/>
        </w:rPr>
        <w:t>sõnastatakse</w:t>
      </w:r>
      <w:r w:rsidR="002E2C10" w:rsidRPr="3D45D796">
        <w:rPr>
          <w:rFonts w:ascii="Times New Roman" w:hAnsi="Times New Roman" w:cs="Times New Roman"/>
          <w:sz w:val="24"/>
          <w:szCs w:val="24"/>
        </w:rPr>
        <w:t xml:space="preserve"> </w:t>
      </w:r>
      <w:r w:rsidR="00830365" w:rsidRPr="3D45D796">
        <w:rPr>
          <w:rFonts w:ascii="Times New Roman" w:hAnsi="Times New Roman" w:cs="Times New Roman"/>
          <w:sz w:val="24"/>
          <w:szCs w:val="24"/>
        </w:rPr>
        <w:t>järgmiselt:</w:t>
      </w:r>
    </w:p>
    <w:p w14:paraId="57340ED0" w14:textId="77777777" w:rsidR="00830365" w:rsidRPr="001E23F0" w:rsidRDefault="00830365" w:rsidP="007E2C87">
      <w:pPr>
        <w:rPr>
          <w:rFonts w:ascii="Times New Roman" w:hAnsi="Times New Roman" w:cs="Times New Roman"/>
          <w:sz w:val="24"/>
          <w:szCs w:val="24"/>
        </w:rPr>
      </w:pPr>
    </w:p>
    <w:p w14:paraId="142FC465" w14:textId="1E8C2253" w:rsidR="00830365" w:rsidRPr="00BC16BD" w:rsidRDefault="00830365" w:rsidP="00830365">
      <w:pPr>
        <w:jc w:val="center"/>
        <w:rPr>
          <w:rFonts w:ascii="Times New Roman" w:hAnsi="Times New Roman" w:cs="Times New Roman"/>
          <w:b/>
          <w:sz w:val="24"/>
          <w:szCs w:val="24"/>
        </w:rPr>
      </w:pPr>
      <w:r w:rsidRPr="00BC16BD">
        <w:rPr>
          <w:rFonts w:ascii="Times New Roman" w:hAnsi="Times New Roman" w:cs="Times New Roman"/>
          <w:sz w:val="24"/>
          <w:szCs w:val="24"/>
        </w:rPr>
        <w:t>„</w:t>
      </w:r>
      <w:r w:rsidRPr="00BC16BD">
        <w:rPr>
          <w:rFonts w:ascii="Times New Roman" w:hAnsi="Times New Roman" w:cs="Times New Roman"/>
          <w:b/>
          <w:sz w:val="24"/>
          <w:szCs w:val="24"/>
        </w:rPr>
        <w:t>3</w:t>
      </w:r>
      <w:r w:rsidRPr="00BC16BD">
        <w:rPr>
          <w:rFonts w:ascii="Times New Roman" w:hAnsi="Times New Roman" w:cs="Times New Roman"/>
          <w:b/>
          <w:sz w:val="24"/>
          <w:szCs w:val="24"/>
          <w:vertAlign w:val="superscript"/>
        </w:rPr>
        <w:t>3</w:t>
      </w:r>
      <w:r w:rsidRPr="00BC16BD">
        <w:rPr>
          <w:rFonts w:ascii="Times New Roman" w:hAnsi="Times New Roman" w:cs="Times New Roman"/>
          <w:b/>
          <w:sz w:val="24"/>
          <w:szCs w:val="24"/>
        </w:rPr>
        <w:t>.</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peatükk</w:t>
      </w:r>
    </w:p>
    <w:p w14:paraId="078E0766" w14:textId="07D27A97" w:rsidR="00830365" w:rsidRPr="00BC16BD" w:rsidRDefault="00830365" w:rsidP="00830365">
      <w:pPr>
        <w:jc w:val="center"/>
        <w:rPr>
          <w:rFonts w:ascii="Times New Roman" w:hAnsi="Times New Roman" w:cs="Times New Roman"/>
          <w:b/>
          <w:caps/>
          <w:sz w:val="24"/>
          <w:szCs w:val="24"/>
        </w:rPr>
      </w:pPr>
      <w:r w:rsidRPr="00BC16BD">
        <w:rPr>
          <w:rFonts w:ascii="Times New Roman" w:hAnsi="Times New Roman" w:cs="Times New Roman"/>
          <w:b/>
          <w:caps/>
          <w:sz w:val="24"/>
          <w:szCs w:val="24"/>
        </w:rPr>
        <w:lastRenderedPageBreak/>
        <w:t>EUROOPA</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LIIDU</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INFOsüsteemiDE</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andmed</w:t>
      </w:r>
    </w:p>
    <w:p w14:paraId="31CF1523" w14:textId="77777777" w:rsidR="00830365" w:rsidRPr="00BC16BD" w:rsidRDefault="00830365" w:rsidP="00830365">
      <w:pPr>
        <w:jc w:val="center"/>
        <w:rPr>
          <w:rFonts w:ascii="Times New Roman" w:hAnsi="Times New Roman" w:cs="Times New Roman"/>
          <w:b/>
          <w:caps/>
          <w:sz w:val="24"/>
          <w:szCs w:val="24"/>
        </w:rPr>
      </w:pPr>
    </w:p>
    <w:p w14:paraId="7960AFF8" w14:textId="11D198A4" w:rsidR="00B13D50" w:rsidRPr="00BC16BD" w:rsidRDefault="00B13D50" w:rsidP="006558E0">
      <w:pPr>
        <w:jc w:val="both"/>
        <w:rPr>
          <w:rFonts w:ascii="Times New Roman" w:hAnsi="Times New Roman" w:cs="Times New Roman"/>
          <w:b/>
          <w:sz w:val="24"/>
          <w:szCs w:val="24"/>
        </w:rPr>
      </w:pPr>
      <w:r w:rsidRPr="00BC16BD">
        <w:rPr>
          <w:rFonts w:ascii="Times New Roman" w:hAnsi="Times New Roman" w:cs="Times New Roman"/>
          <w:b/>
          <w:caps/>
          <w:sz w:val="24"/>
          <w:szCs w:val="24"/>
        </w:rPr>
        <w:t>§</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126</w:t>
      </w:r>
      <w:r w:rsidRPr="00BC16BD">
        <w:rPr>
          <w:rFonts w:ascii="Times New Roman" w:hAnsi="Times New Roman" w:cs="Times New Roman"/>
          <w:b/>
          <w:caps/>
          <w:sz w:val="24"/>
          <w:szCs w:val="24"/>
          <w:vertAlign w:val="superscript"/>
        </w:rPr>
        <w:t>19</w:t>
      </w:r>
      <w:r w:rsidRPr="00BC16BD">
        <w:rPr>
          <w:rFonts w:ascii="Times New Roman" w:hAnsi="Times New Roman" w:cs="Times New Roman"/>
          <w:b/>
          <w:caps/>
          <w:sz w:val="24"/>
          <w:szCs w:val="24"/>
        </w:rPr>
        <w:t>.</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e</w:t>
      </w:r>
      <w:r w:rsidRPr="00BC16BD">
        <w:rPr>
          <w:rFonts w:ascii="Times New Roman" w:hAnsi="Times New Roman" w:cs="Times New Roman"/>
          <w:b/>
          <w:sz w:val="24"/>
          <w:szCs w:val="24"/>
        </w:rPr>
        <w:t>uroopa</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Liidu</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infosüsteemide</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andmete</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töötlemin</w:t>
      </w:r>
      <w:r w:rsidR="00E16A16" w:rsidRPr="00BC16BD">
        <w:rPr>
          <w:rFonts w:ascii="Times New Roman" w:hAnsi="Times New Roman" w:cs="Times New Roman"/>
          <w:b/>
          <w:sz w:val="24"/>
          <w:szCs w:val="24"/>
        </w:rPr>
        <w:t>e</w:t>
      </w:r>
    </w:p>
    <w:p w14:paraId="2F0E4E52" w14:textId="77777777" w:rsidR="00B13D50" w:rsidRPr="00BC16BD" w:rsidRDefault="00B13D50" w:rsidP="006558E0">
      <w:pPr>
        <w:jc w:val="both"/>
        <w:rPr>
          <w:rFonts w:ascii="Times New Roman" w:hAnsi="Times New Roman" w:cs="Times New Roman"/>
          <w:caps/>
          <w:sz w:val="24"/>
          <w:szCs w:val="24"/>
        </w:rPr>
      </w:pPr>
    </w:p>
    <w:p w14:paraId="540202FC" w14:textId="07839297" w:rsidR="004F56EE" w:rsidRPr="001E23F0" w:rsidRDefault="00830365" w:rsidP="006558E0">
      <w:pPr>
        <w:jc w:val="both"/>
        <w:rPr>
          <w:rFonts w:ascii="Times New Roman" w:hAnsi="Times New Roman" w:cs="Times New Roman"/>
          <w:sz w:val="24"/>
          <w:szCs w:val="24"/>
        </w:rPr>
      </w:pPr>
      <w:r w:rsidRPr="00BC16BD">
        <w:rPr>
          <w:rFonts w:ascii="Times New Roman" w:hAnsi="Times New Roman" w:cs="Times New Roman"/>
          <w:caps/>
          <w:sz w:val="24"/>
          <w:szCs w:val="24"/>
        </w:rPr>
        <w:t>(1)</w:t>
      </w:r>
      <w:r w:rsidR="002E2C10" w:rsidRPr="00BC16BD">
        <w:rPr>
          <w:rFonts w:ascii="Times New Roman" w:hAnsi="Times New Roman" w:cs="Times New Roman"/>
          <w:caps/>
          <w:sz w:val="24"/>
          <w:szCs w:val="24"/>
        </w:rPr>
        <w:t xml:space="preserve"> </w:t>
      </w:r>
      <w:r w:rsidRPr="00BC16BD">
        <w:rPr>
          <w:rFonts w:ascii="Times New Roman" w:hAnsi="Times New Roman" w:cs="Times New Roman"/>
          <w:caps/>
          <w:sz w:val="24"/>
          <w:szCs w:val="24"/>
        </w:rPr>
        <w:t>M</w:t>
      </w:r>
      <w:r w:rsidRPr="001E23F0">
        <w:rPr>
          <w:rFonts w:ascii="Times New Roman" w:hAnsi="Times New Roman" w:cs="Times New Roman"/>
          <w:sz w:val="24"/>
          <w:szCs w:val="24"/>
        </w:rPr>
        <w:t>enetleja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päringu</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Eurodac-süsteemi</w:t>
      </w:r>
      <w:r w:rsidR="007A4D37">
        <w:rPr>
          <w:rFonts w:ascii="Times New Roman" w:hAnsi="Times New Roman" w:cs="Times New Roman"/>
          <w:sz w:val="24"/>
          <w:szCs w:val="24"/>
        </w:rPr>
        <w:t xml:space="preserve"> kontrolliasutusele ning</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reisiinfo</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-lubade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süsteemi,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riiki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sisenemise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riigist</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lahkumise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süsteemi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viisainfosüsteemi</w:t>
      </w:r>
      <w:r w:rsidR="002E2C10" w:rsidRPr="001E23F0">
        <w:rPr>
          <w:rFonts w:ascii="Times New Roman" w:hAnsi="Times New Roman" w:cs="Times New Roman"/>
          <w:sz w:val="24"/>
          <w:szCs w:val="24"/>
        </w:rPr>
        <w:t xml:space="preserve"> </w:t>
      </w:r>
      <w:r w:rsidR="001E0D77">
        <w:rPr>
          <w:rFonts w:ascii="Times New Roman" w:hAnsi="Times New Roman" w:cs="Times New Roman"/>
          <w:sz w:val="24"/>
          <w:szCs w:val="24"/>
        </w:rPr>
        <w:t xml:space="preserve">kesksele </w:t>
      </w:r>
      <w:r w:rsidR="004F56EE" w:rsidRPr="001E23F0">
        <w:rPr>
          <w:rFonts w:ascii="Times New Roman" w:hAnsi="Times New Roman" w:cs="Times New Roman"/>
          <w:sz w:val="24"/>
          <w:szCs w:val="24"/>
        </w:rPr>
        <w:t>juurdepääsupunktile,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infosüsteemist</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saamine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vajalik</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kriminaalmenetluse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eesmärgi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saavutamiseks.</w:t>
      </w:r>
    </w:p>
    <w:p w14:paraId="6F69FC2B" w14:textId="77777777" w:rsidR="004F56EE" w:rsidRPr="001E23F0" w:rsidRDefault="004F56EE" w:rsidP="006558E0">
      <w:pPr>
        <w:jc w:val="both"/>
        <w:rPr>
          <w:rFonts w:ascii="Times New Roman" w:hAnsi="Times New Roman" w:cs="Times New Roman"/>
          <w:sz w:val="24"/>
          <w:szCs w:val="24"/>
        </w:rPr>
      </w:pPr>
    </w:p>
    <w:p w14:paraId="37AFBA66" w14:textId="7D956D27" w:rsidR="006558E0" w:rsidRPr="001E23F0" w:rsidRDefault="004F56EE" w:rsidP="006558E0">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infosüsteemide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lubatud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töödelda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seadustiku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489</w:t>
      </w:r>
      <w:r w:rsidRPr="001E23F0">
        <w:rPr>
          <w:rFonts w:ascii="Times New Roman" w:hAnsi="Times New Roman" w:cs="Times New Roman"/>
          <w:sz w:val="24"/>
          <w:szCs w:val="24"/>
          <w:vertAlign w:val="superscript"/>
        </w:rPr>
        <w:t>6</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punktides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1–21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23–32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kuriteo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p>
    <w:p w14:paraId="2FB06BB9" w14:textId="77777777" w:rsidR="004F56EE" w:rsidRPr="001E23F0" w:rsidRDefault="004F56EE" w:rsidP="006558E0">
      <w:pPr>
        <w:jc w:val="both"/>
        <w:rPr>
          <w:rFonts w:ascii="Times New Roman" w:hAnsi="Times New Roman" w:cs="Times New Roman"/>
          <w:sz w:val="24"/>
          <w:szCs w:val="24"/>
        </w:rPr>
      </w:pPr>
    </w:p>
    <w:p w14:paraId="7F753DD4" w14:textId="3BC47EFB" w:rsidR="004F56EE" w:rsidRPr="001E23F0" w:rsidRDefault="004F56EE" w:rsidP="006558E0">
      <w:pPr>
        <w:jc w:val="both"/>
        <w:rPr>
          <w:rFonts w:ascii="Times New Roman" w:hAnsi="Times New Roman" w:cs="Times New Roman"/>
          <w:sz w:val="24"/>
          <w:szCs w:val="24"/>
        </w:rPr>
      </w:pPr>
      <w:r w:rsidRPr="001E23F0">
        <w:rPr>
          <w:rFonts w:ascii="Times New Roman" w:hAnsi="Times New Roman" w:cs="Times New Roman"/>
          <w:b/>
          <w:bCs/>
          <w:sz w:val="24"/>
          <w:szCs w:val="24"/>
        </w:rPr>
        <w:t>2)</w:t>
      </w:r>
      <w:r w:rsidR="002E2C10"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seadustiku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3</w:t>
      </w:r>
      <w:r w:rsidRPr="001E23F0">
        <w:rPr>
          <w:rFonts w:ascii="Times New Roman" w:hAnsi="Times New Roman" w:cs="Times New Roman"/>
          <w:sz w:val="24"/>
          <w:szCs w:val="24"/>
          <w:vertAlign w:val="superscript"/>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peatükk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p>
    <w:p w14:paraId="17361BB4" w14:textId="77777777" w:rsidR="00E16A16" w:rsidRPr="001E23F0" w:rsidRDefault="00E16A16" w:rsidP="006558E0">
      <w:pPr>
        <w:jc w:val="both"/>
        <w:rPr>
          <w:rFonts w:ascii="Times New Roman" w:hAnsi="Times New Roman" w:cs="Times New Roman"/>
          <w:sz w:val="24"/>
          <w:szCs w:val="24"/>
        </w:rPr>
      </w:pPr>
    </w:p>
    <w:p w14:paraId="3ACFAD56" w14:textId="3A5F7960" w:rsidR="0031431A" w:rsidRPr="001E23F0" w:rsidRDefault="003E10EE" w:rsidP="3D45D796">
      <w:pPr>
        <w:jc w:val="both"/>
        <w:rPr>
          <w:rFonts w:ascii="Times New Roman" w:hAnsi="Times New Roman" w:cs="Times New Roman"/>
          <w:b/>
          <w:bCs/>
          <w:sz w:val="24"/>
          <w:szCs w:val="24"/>
          <w:rPrChange w:id="266" w:author="Autor">
            <w:rPr>
              <w:rFonts w:ascii="Times New Roman" w:hAnsi="Times New Roman" w:cs="Times New Roman"/>
              <w:b/>
              <w:bCs/>
              <w:sz w:val="24"/>
              <w:szCs w:val="24"/>
              <w:highlight w:val="green"/>
            </w:rPr>
          </w:rPrChange>
        </w:rPr>
      </w:pPr>
      <w:r w:rsidRPr="3D45D796">
        <w:rPr>
          <w:rFonts w:ascii="Times New Roman" w:hAnsi="Times New Roman" w:cs="Times New Roman"/>
          <w:b/>
          <w:bCs/>
          <w:sz w:val="24"/>
          <w:szCs w:val="24"/>
        </w:rPr>
        <w:t>§ 93</w:t>
      </w:r>
      <w:r w:rsidR="0031431A" w:rsidRPr="3D45D796">
        <w:rPr>
          <w:rFonts w:ascii="Times New Roman" w:hAnsi="Times New Roman" w:cs="Times New Roman"/>
          <w:b/>
          <w:bCs/>
          <w:sz w:val="24"/>
          <w:szCs w:val="24"/>
        </w:rPr>
        <w:t>.</w:t>
      </w:r>
      <w:r w:rsidR="002E2C10" w:rsidRPr="3D45D796">
        <w:rPr>
          <w:rFonts w:ascii="Times New Roman" w:hAnsi="Times New Roman" w:cs="Times New Roman"/>
          <w:b/>
          <w:bCs/>
          <w:sz w:val="24"/>
          <w:szCs w:val="24"/>
        </w:rPr>
        <w:t xml:space="preserve"> </w:t>
      </w:r>
      <w:r w:rsidR="0031431A" w:rsidRPr="3D45D796">
        <w:rPr>
          <w:rFonts w:ascii="Times New Roman" w:hAnsi="Times New Roman" w:cs="Times New Roman"/>
          <w:b/>
          <w:bCs/>
          <w:sz w:val="24"/>
          <w:szCs w:val="24"/>
        </w:rPr>
        <w:t>Politsei</w:t>
      </w:r>
      <w:r w:rsidR="002E2C10" w:rsidRPr="3D45D796">
        <w:rPr>
          <w:rFonts w:ascii="Times New Roman" w:hAnsi="Times New Roman" w:cs="Times New Roman"/>
          <w:b/>
          <w:bCs/>
          <w:sz w:val="24"/>
          <w:szCs w:val="24"/>
        </w:rPr>
        <w:t xml:space="preserve"> </w:t>
      </w:r>
      <w:r w:rsidR="0031431A" w:rsidRPr="3D45D796">
        <w:rPr>
          <w:rFonts w:ascii="Times New Roman" w:hAnsi="Times New Roman" w:cs="Times New Roman"/>
          <w:b/>
          <w:bCs/>
          <w:sz w:val="24"/>
          <w:szCs w:val="24"/>
        </w:rPr>
        <w:t>ja</w:t>
      </w:r>
      <w:r w:rsidR="002E2C10" w:rsidRPr="3D45D796">
        <w:rPr>
          <w:rFonts w:ascii="Times New Roman" w:hAnsi="Times New Roman" w:cs="Times New Roman"/>
          <w:b/>
          <w:bCs/>
          <w:sz w:val="24"/>
          <w:szCs w:val="24"/>
        </w:rPr>
        <w:t xml:space="preserve"> </w:t>
      </w:r>
      <w:r w:rsidR="0031431A" w:rsidRPr="3D45D796">
        <w:rPr>
          <w:rFonts w:ascii="Times New Roman" w:hAnsi="Times New Roman" w:cs="Times New Roman"/>
          <w:b/>
          <w:bCs/>
          <w:sz w:val="24"/>
          <w:szCs w:val="24"/>
        </w:rPr>
        <w:t>piirivalve</w:t>
      </w:r>
      <w:r w:rsidR="002E2C10" w:rsidRPr="3D45D796">
        <w:rPr>
          <w:rFonts w:ascii="Times New Roman" w:hAnsi="Times New Roman" w:cs="Times New Roman"/>
          <w:b/>
          <w:bCs/>
          <w:sz w:val="24"/>
          <w:szCs w:val="24"/>
        </w:rPr>
        <w:t xml:space="preserve"> </w:t>
      </w:r>
      <w:r w:rsidR="0031431A" w:rsidRPr="3D45D796">
        <w:rPr>
          <w:rFonts w:ascii="Times New Roman" w:hAnsi="Times New Roman" w:cs="Times New Roman"/>
          <w:b/>
          <w:bCs/>
          <w:sz w:val="24"/>
          <w:szCs w:val="24"/>
        </w:rPr>
        <w:t>seaduse</w:t>
      </w:r>
      <w:r w:rsidR="002E2C10" w:rsidRPr="3D45D796">
        <w:rPr>
          <w:rFonts w:ascii="Times New Roman" w:hAnsi="Times New Roman" w:cs="Times New Roman"/>
          <w:b/>
          <w:bCs/>
          <w:sz w:val="24"/>
          <w:szCs w:val="24"/>
        </w:rPr>
        <w:t xml:space="preserve"> </w:t>
      </w:r>
      <w:r w:rsidR="0031431A" w:rsidRPr="3D45D796">
        <w:rPr>
          <w:rFonts w:ascii="Times New Roman" w:hAnsi="Times New Roman" w:cs="Times New Roman"/>
          <w:b/>
          <w:bCs/>
          <w:sz w:val="24"/>
          <w:szCs w:val="24"/>
        </w:rPr>
        <w:t>muutmine</w:t>
      </w:r>
    </w:p>
    <w:p w14:paraId="15D01BB5" w14:textId="77777777" w:rsidR="003E10EE" w:rsidRPr="001E23F0" w:rsidRDefault="003E10EE" w:rsidP="006558E0">
      <w:pPr>
        <w:jc w:val="both"/>
        <w:rPr>
          <w:rFonts w:ascii="Times New Roman" w:hAnsi="Times New Roman" w:cs="Times New Roman"/>
          <w:b/>
          <w:bCs/>
          <w:sz w:val="24"/>
          <w:szCs w:val="24"/>
        </w:rPr>
      </w:pPr>
    </w:p>
    <w:p w14:paraId="02274EAB" w14:textId="582C0580" w:rsidR="0031431A" w:rsidRPr="001E23F0" w:rsidRDefault="003E10EE" w:rsidP="006558E0">
      <w:pPr>
        <w:jc w:val="both"/>
        <w:rPr>
          <w:rFonts w:ascii="Times New Roman" w:hAnsi="Times New Roman" w:cs="Times New Roman"/>
          <w:sz w:val="24"/>
          <w:szCs w:val="24"/>
        </w:rPr>
      </w:pPr>
      <w:r w:rsidRPr="001E23F0">
        <w:rPr>
          <w:rFonts w:ascii="Times New Roman" w:hAnsi="Times New Roman" w:cs="Times New Roman"/>
          <w:sz w:val="24"/>
          <w:szCs w:val="24"/>
        </w:rPr>
        <w:t xml:space="preserve">Politsei ja piirivalve </w:t>
      </w:r>
      <w:r w:rsidR="0031431A" w:rsidRPr="001E23F0">
        <w:rPr>
          <w:rFonts w:ascii="Times New Roman" w:hAnsi="Times New Roman" w:cs="Times New Roman"/>
          <w:sz w:val="24"/>
          <w:szCs w:val="24"/>
        </w:rPr>
        <w:t>seadust</w:t>
      </w:r>
      <w:r w:rsidR="002E2C10"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täiendatakse</w:t>
      </w:r>
      <w:r w:rsidR="002E2C10"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2</w:t>
      </w:r>
      <w:r w:rsidR="0031431A" w:rsidRPr="001E23F0">
        <w:rPr>
          <w:rFonts w:ascii="Times New Roman" w:hAnsi="Times New Roman" w:cs="Times New Roman"/>
          <w:sz w:val="24"/>
          <w:szCs w:val="24"/>
          <w:vertAlign w:val="superscript"/>
        </w:rPr>
        <w:t>7</w:t>
      </w:r>
      <w:r w:rsidR="0031431A"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16A16" w:rsidRPr="001E23F0">
        <w:rPr>
          <w:rFonts w:ascii="Times New Roman" w:hAnsi="Times New Roman" w:cs="Times New Roman"/>
          <w:sz w:val="24"/>
          <w:szCs w:val="24"/>
        </w:rPr>
        <w:t>ja 2</w:t>
      </w:r>
      <w:r w:rsidR="00E16A16" w:rsidRPr="001E23F0">
        <w:rPr>
          <w:rFonts w:ascii="Times New Roman" w:hAnsi="Times New Roman" w:cs="Times New Roman"/>
          <w:sz w:val="24"/>
          <w:szCs w:val="24"/>
          <w:vertAlign w:val="superscript"/>
        </w:rPr>
        <w:t>8</w:t>
      </w:r>
      <w:r w:rsidR="00E16A16"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peatükiga</w:t>
      </w:r>
      <w:r w:rsidR="002E2C10"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järgmises</w:t>
      </w:r>
      <w:r w:rsidR="002E2C10"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sõnastuses:</w:t>
      </w:r>
    </w:p>
    <w:p w14:paraId="6C74D0B8" w14:textId="77777777" w:rsidR="0031431A" w:rsidRPr="001E23F0" w:rsidRDefault="0031431A" w:rsidP="006558E0">
      <w:pPr>
        <w:jc w:val="both"/>
        <w:rPr>
          <w:rFonts w:ascii="Times New Roman" w:hAnsi="Times New Roman" w:cs="Times New Roman"/>
          <w:sz w:val="24"/>
          <w:szCs w:val="24"/>
        </w:rPr>
      </w:pPr>
    </w:p>
    <w:p w14:paraId="2B6B19B0" w14:textId="6F7D6883" w:rsidR="00D170A9" w:rsidRPr="00BC16BD" w:rsidRDefault="00D170A9" w:rsidP="00D170A9">
      <w:pPr>
        <w:jc w:val="center"/>
        <w:rPr>
          <w:rFonts w:ascii="Times New Roman" w:hAnsi="Times New Roman" w:cs="Times New Roman"/>
          <w:b/>
          <w:sz w:val="24"/>
          <w:szCs w:val="24"/>
          <w:bdr w:val="none" w:sz="0" w:space="0" w:color="auto" w:frame="1"/>
        </w:rPr>
      </w:pPr>
      <w:r w:rsidRPr="00BC16BD">
        <w:rPr>
          <w:rFonts w:ascii="Times New Roman" w:hAnsi="Times New Roman" w:cs="Times New Roman"/>
          <w:sz w:val="24"/>
          <w:szCs w:val="24"/>
          <w:bdr w:val="none" w:sz="0" w:space="0" w:color="auto" w:frame="1"/>
        </w:rPr>
        <w:t>„</w:t>
      </w:r>
      <w:r w:rsidRPr="00BC16BD">
        <w:rPr>
          <w:rFonts w:ascii="Times New Roman" w:hAnsi="Times New Roman" w:cs="Times New Roman"/>
          <w:b/>
          <w:sz w:val="24"/>
          <w:szCs w:val="24"/>
          <w:bdr w:val="none" w:sz="0" w:space="0" w:color="auto" w:frame="1"/>
        </w:rPr>
        <w:t>2</w:t>
      </w:r>
      <w:r w:rsidRPr="00BC16BD">
        <w:rPr>
          <w:rFonts w:ascii="Times New Roman" w:hAnsi="Times New Roman" w:cs="Times New Roman"/>
          <w:b/>
          <w:sz w:val="24"/>
          <w:szCs w:val="24"/>
          <w:bdr w:val="none" w:sz="0" w:space="0" w:color="auto" w:frame="1"/>
          <w:vertAlign w:val="superscript"/>
        </w:rPr>
        <w:t>7</w:t>
      </w:r>
      <w:r w:rsidRPr="00BC16BD">
        <w:rPr>
          <w:rFonts w:ascii="Times New Roman" w:hAnsi="Times New Roman" w:cs="Times New Roman"/>
          <w:b/>
          <w:sz w:val="24"/>
          <w:szCs w:val="24"/>
          <w:bdr w:val="none" w:sz="0" w:space="0" w:color="auto" w:frame="1"/>
        </w:rPr>
        <w:t>.</w:t>
      </w:r>
      <w:r w:rsidR="002E2C10" w:rsidRPr="00BC16BD">
        <w:rPr>
          <w:rFonts w:ascii="Times New Roman" w:hAnsi="Times New Roman" w:cs="Times New Roman"/>
          <w:b/>
          <w:sz w:val="24"/>
          <w:szCs w:val="24"/>
          <w:bdr w:val="none" w:sz="0" w:space="0" w:color="auto" w:frame="1"/>
        </w:rPr>
        <w:t xml:space="preserve"> </w:t>
      </w:r>
      <w:r w:rsidRPr="00BC16BD">
        <w:rPr>
          <w:rFonts w:ascii="Times New Roman" w:hAnsi="Times New Roman" w:cs="Times New Roman"/>
          <w:b/>
          <w:sz w:val="24"/>
          <w:szCs w:val="24"/>
          <w:bdr w:val="none" w:sz="0" w:space="0" w:color="auto" w:frame="1"/>
        </w:rPr>
        <w:t>peatükk</w:t>
      </w:r>
    </w:p>
    <w:p w14:paraId="46C530F4" w14:textId="04612B8D" w:rsidR="00D170A9" w:rsidRPr="00BC16BD" w:rsidRDefault="00D170A9" w:rsidP="00D170A9">
      <w:pPr>
        <w:jc w:val="center"/>
        <w:rPr>
          <w:rFonts w:ascii="Times New Roman" w:hAnsi="Times New Roman" w:cs="Times New Roman"/>
          <w:b/>
          <w:sz w:val="24"/>
          <w:szCs w:val="24"/>
        </w:rPr>
      </w:pPr>
      <w:r w:rsidRPr="00BC16BD">
        <w:rPr>
          <w:rFonts w:ascii="Times New Roman" w:hAnsi="Times New Roman" w:cs="Times New Roman"/>
          <w:b/>
          <w:sz w:val="24"/>
          <w:szCs w:val="24"/>
        </w:rPr>
        <w:t>JUURDEPÄÄS</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EURODAC-SÜSTEEMILE</w:t>
      </w:r>
    </w:p>
    <w:p w14:paraId="3FF5AFC7" w14:textId="77777777" w:rsidR="00D170A9" w:rsidRPr="00BC16BD" w:rsidRDefault="00D170A9" w:rsidP="00D170A9">
      <w:pPr>
        <w:jc w:val="center"/>
        <w:rPr>
          <w:rFonts w:ascii="Times New Roman" w:hAnsi="Times New Roman" w:cs="Times New Roman"/>
          <w:b/>
          <w:sz w:val="24"/>
          <w:szCs w:val="24"/>
        </w:rPr>
      </w:pPr>
    </w:p>
    <w:p w14:paraId="09C188D8" w14:textId="77777777" w:rsidR="000C1EB5" w:rsidRPr="00BC16BD" w:rsidRDefault="00B13D50" w:rsidP="00AB3056">
      <w:pPr>
        <w:jc w:val="both"/>
        <w:rPr>
          <w:rFonts w:ascii="Times New Roman" w:hAnsi="Times New Roman" w:cs="Times New Roman"/>
          <w:b/>
          <w:sz w:val="24"/>
          <w:szCs w:val="24"/>
        </w:rPr>
      </w:pPr>
      <w:r w:rsidRPr="00BC16BD">
        <w:rPr>
          <w:rFonts w:ascii="Times New Roman" w:hAnsi="Times New Roman" w:cs="Times New Roman"/>
          <w:b/>
          <w:sz w:val="24"/>
          <w:szCs w:val="24"/>
        </w:rPr>
        <w:t>§</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7</w:t>
      </w:r>
      <w:r w:rsidRPr="00BC16BD">
        <w:rPr>
          <w:rFonts w:ascii="Times New Roman" w:hAnsi="Times New Roman" w:cs="Times New Roman"/>
          <w:b/>
          <w:sz w:val="24"/>
          <w:szCs w:val="24"/>
          <w:vertAlign w:val="superscript"/>
        </w:rPr>
        <w:t>69</w:t>
      </w:r>
      <w:r w:rsidRPr="00BC16BD">
        <w:rPr>
          <w:rFonts w:ascii="Times New Roman" w:hAnsi="Times New Roman" w:cs="Times New Roman"/>
          <w:b/>
          <w:sz w:val="24"/>
          <w:szCs w:val="24"/>
        </w:rPr>
        <w:t>.</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Eurodac-süsteemi</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kontrolliasutuse</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ülesanded</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ning</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õigus</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saada</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õiguskaitse</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eesmärgil</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Eurodac-süsteemist</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andmeid</w:t>
      </w:r>
    </w:p>
    <w:p w14:paraId="30A545BB" w14:textId="77777777" w:rsidR="000C1EB5" w:rsidRPr="00BC16BD" w:rsidRDefault="000C1EB5" w:rsidP="00AB3056">
      <w:pPr>
        <w:jc w:val="both"/>
        <w:rPr>
          <w:rFonts w:ascii="Times New Roman" w:hAnsi="Times New Roman" w:cs="Times New Roman"/>
          <w:b/>
          <w:sz w:val="24"/>
          <w:szCs w:val="24"/>
        </w:rPr>
      </w:pPr>
    </w:p>
    <w:p w14:paraId="7B4200DD" w14:textId="39F8059C" w:rsidR="00D170A9" w:rsidRPr="00BC16BD" w:rsidRDefault="00D170A9" w:rsidP="3D45D796">
      <w:pPr>
        <w:jc w:val="both"/>
        <w:rPr>
          <w:rFonts w:ascii="Times New Roman" w:hAnsi="Times New Roman" w:cs="Times New Roman"/>
          <w:b/>
          <w:bCs/>
          <w:sz w:val="24"/>
          <w:szCs w:val="24"/>
        </w:rPr>
      </w:pP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00AB3056" w:rsidRPr="3D45D796">
        <w:rPr>
          <w:rFonts w:ascii="Times New Roman" w:hAnsi="Times New Roman" w:cs="Times New Roman"/>
          <w:sz w:val="24"/>
          <w:szCs w:val="24"/>
        </w:rPr>
        <w:t>täidab</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määrus</w:t>
      </w:r>
      <w:r w:rsidR="00AB3056" w:rsidRPr="3D45D796">
        <w:rPr>
          <w:rFonts w:ascii="Times New Roman" w:hAnsi="Times New Roman" w:cs="Times New Roman"/>
          <w:sz w:val="24"/>
          <w:szCs w:val="24"/>
        </w:rPr>
        <w:t>e</w:t>
      </w:r>
      <w:r w:rsidR="00373A0B" w:rsidRPr="3D45D796">
        <w:rPr>
          <w:rFonts w:ascii="Times New Roman" w:hAnsi="Times New Roman" w:cs="Times New Roman"/>
          <w:sz w:val="24"/>
          <w:szCs w:val="24"/>
        </w:rPr>
        <w:t>s</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2024/1358,</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millega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luuakse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biomeetriliste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andmete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võrdlemise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Eurodac-süsteem,</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et</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kohaldada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tulemuslikult</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määruseid</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2024/1351</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2024/1350</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direktiivi</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2001/55/EÜ</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tuvastada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ebaseaduslikult</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riigis</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viibivad</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kolmandate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riikide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kodanikud</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kodakondsuseta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isikud,</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mis</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käsitleb</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liikmesriikide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õiguskaitseasutuste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Europoli</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päringuid</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andmete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võrdlemiseks</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Eurodac-süsteemi</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andmetega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õiguskaitse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eesmärgil</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millega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muudetakse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määruseid</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2018/1240</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2019/818</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tunnistatakse</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kehtetuks</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Euroopa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Parlamendi</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nõukogu</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määrus</w:t>
      </w:r>
      <w:r w:rsidR="00DB33EA" w:rsidRPr="3D45D796">
        <w:rPr>
          <w:rFonts w:ascii="Times New Roman" w:hAnsi="Times New Roman" w:cs="Times New Roman"/>
          <w:sz w:val="24"/>
          <w:szCs w:val="24"/>
        </w:rPr>
        <w:t>es</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(EL)</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nr</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603/2013</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(ELT</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L,</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2024/1358,</w:t>
      </w:r>
      <w:r w:rsidR="002E2C10" w:rsidRPr="3D45D796">
        <w:rPr>
          <w:rFonts w:ascii="Times New Roman" w:hAnsi="Times New Roman" w:cs="Times New Roman"/>
          <w:sz w:val="24"/>
          <w:szCs w:val="24"/>
        </w:rPr>
        <w:t xml:space="preserve"> </w:t>
      </w:r>
      <w:r w:rsidR="00B13D50" w:rsidRPr="3D45D796">
        <w:rPr>
          <w:rFonts w:ascii="Times New Roman" w:hAnsi="Times New Roman" w:cs="Times New Roman"/>
          <w:sz w:val="24"/>
          <w:szCs w:val="24"/>
        </w:rPr>
        <w:t>22.05.2024)</w:t>
      </w:r>
      <w:r w:rsidR="002E2C10" w:rsidRPr="3D45D796">
        <w:rPr>
          <w:rFonts w:ascii="Times New Roman" w:hAnsi="Times New Roman" w:cs="Times New Roman"/>
          <w:sz w:val="24"/>
          <w:szCs w:val="24"/>
        </w:rPr>
        <w:t xml:space="preserve"> </w:t>
      </w:r>
      <w:commentRangeStart w:id="267"/>
      <w:r w:rsidR="00373A0B" w:rsidRPr="3D45D796">
        <w:rPr>
          <w:rFonts w:ascii="Times New Roman" w:hAnsi="Times New Roman" w:cs="Times New Roman"/>
          <w:sz w:val="24"/>
          <w:szCs w:val="24"/>
        </w:rPr>
        <w:t>nimetatud</w:t>
      </w:r>
      <w:r w:rsidR="002E2C10" w:rsidRPr="3D45D796">
        <w:rPr>
          <w:rFonts w:ascii="Times New Roman" w:hAnsi="Times New Roman" w:cs="Times New Roman"/>
          <w:sz w:val="24"/>
          <w:szCs w:val="24"/>
        </w:rPr>
        <w:t xml:space="preserve"> </w:t>
      </w:r>
      <w:commentRangeEnd w:id="267"/>
      <w:r>
        <w:commentReference w:id="267"/>
      </w:r>
      <w:r w:rsidR="00AB3056" w:rsidRPr="3D45D796">
        <w:rPr>
          <w:rFonts w:ascii="Times New Roman" w:hAnsi="Times New Roman" w:cs="Times New Roman"/>
          <w:sz w:val="24"/>
          <w:szCs w:val="24"/>
        </w:rPr>
        <w:t>kontrolliasutuse</w:t>
      </w:r>
      <w:r w:rsidR="002E2C10" w:rsidRPr="3D45D796">
        <w:rPr>
          <w:rFonts w:ascii="Times New Roman" w:hAnsi="Times New Roman" w:cs="Times New Roman"/>
          <w:sz w:val="24"/>
          <w:szCs w:val="24"/>
        </w:rPr>
        <w:t xml:space="preserve"> </w:t>
      </w:r>
      <w:r w:rsidR="00AB3056" w:rsidRPr="3D45D796">
        <w:rPr>
          <w:rFonts w:ascii="Times New Roman" w:hAnsi="Times New Roman" w:cs="Times New Roman"/>
          <w:sz w:val="24"/>
          <w:szCs w:val="24"/>
        </w:rPr>
        <w:t>ülesandeid.</w:t>
      </w:r>
    </w:p>
    <w:p w14:paraId="7740ABC4" w14:textId="77777777" w:rsidR="00DB33EA" w:rsidRPr="001E23F0" w:rsidRDefault="00DB33EA" w:rsidP="00AB3056">
      <w:pPr>
        <w:jc w:val="both"/>
        <w:rPr>
          <w:rFonts w:ascii="Times New Roman" w:hAnsi="Times New Roman" w:cs="Times New Roman"/>
          <w:sz w:val="24"/>
          <w:szCs w:val="24"/>
        </w:rPr>
      </w:pPr>
    </w:p>
    <w:p w14:paraId="6B031268" w14:textId="4AAB4EEE" w:rsidR="00DB33EA" w:rsidRPr="00BC16BD" w:rsidRDefault="00DB33EA" w:rsidP="00AB3056">
      <w:pPr>
        <w:jc w:val="both"/>
        <w:rPr>
          <w:rFonts w:ascii="Times New Roman" w:hAnsi="Times New Roman" w:cs="Times New Roman"/>
          <w:sz w:val="24"/>
          <w:szCs w:val="24"/>
        </w:rPr>
      </w:pPr>
      <w:r w:rsidRPr="00BC16BD">
        <w:rPr>
          <w:rFonts w:ascii="Times New Roman" w:hAnsi="Times New Roman" w:cs="Times New Roman"/>
          <w:sz w:val="24"/>
          <w:szCs w:val="24"/>
        </w:rPr>
        <w:t>(2)</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Eurodac-süsteemi</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andmeid</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tohib</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töödelda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üksnes</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kriminaalmenetluse</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seadustiku</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126</w:t>
      </w:r>
      <w:r w:rsidRPr="00BC16BD">
        <w:rPr>
          <w:rFonts w:ascii="Times New Roman" w:hAnsi="Times New Roman" w:cs="Times New Roman"/>
          <w:sz w:val="24"/>
          <w:szCs w:val="24"/>
          <w:vertAlign w:val="superscript"/>
        </w:rPr>
        <w:t>19</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lõikes</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2</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nimetatud</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kuriteo</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ennetamiseks,</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tõkestamiseks,</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avastamiseks</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ja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menetlemiseks,</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sellise</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kuriteoga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seotud</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kõrgendatud</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ohu</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väljaselgitamiseks</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ja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tõrjumiseks</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ning</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korrarikkumise</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kõrvaldamiseks.</w:t>
      </w:r>
    </w:p>
    <w:p w14:paraId="166F32DD" w14:textId="77777777" w:rsidR="00373A0B" w:rsidRPr="00BC16BD" w:rsidRDefault="00373A0B" w:rsidP="00AB3056">
      <w:pPr>
        <w:jc w:val="both"/>
        <w:rPr>
          <w:rFonts w:ascii="Times New Roman" w:hAnsi="Times New Roman" w:cs="Times New Roman"/>
          <w:sz w:val="24"/>
          <w:szCs w:val="24"/>
        </w:rPr>
      </w:pPr>
    </w:p>
    <w:p w14:paraId="0FD4C3ED" w14:textId="3525DA3C" w:rsidR="0031431A" w:rsidRPr="00BC16BD" w:rsidRDefault="00373A0B" w:rsidP="006558E0">
      <w:pPr>
        <w:jc w:val="both"/>
        <w:rPr>
          <w:rFonts w:ascii="Times New Roman" w:hAnsi="Times New Roman" w:cs="Times New Roman"/>
          <w:sz w:val="24"/>
          <w:szCs w:val="24"/>
        </w:rPr>
      </w:pPr>
      <w:r w:rsidRPr="3D45D796">
        <w:rPr>
          <w:rFonts w:ascii="Times New Roman" w:hAnsi="Times New Roman" w:cs="Times New Roman"/>
          <w:sz w:val="24"/>
          <w:szCs w:val="24"/>
        </w:rPr>
        <w:t>(3)</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Kaitsepolitseiamet,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Välisluureamet,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Maksu-</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Tolliamet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ning</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Keskkonnaamet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võivad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käesoleva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paragrahvi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lõikes</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2</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sätestatud</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eesmärgil</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taotleda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saada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Eurodac-süsteemi</w:t>
      </w:r>
      <w:r w:rsidR="002E2C10" w:rsidRPr="3D45D796">
        <w:rPr>
          <w:rFonts w:ascii="Times New Roman" w:hAnsi="Times New Roman" w:cs="Times New Roman"/>
          <w:sz w:val="24"/>
          <w:szCs w:val="24"/>
        </w:rPr>
        <w:t xml:space="preserve"> </w:t>
      </w:r>
      <w:r w:rsidR="005B48E3" w:rsidRPr="3D45D796">
        <w:rPr>
          <w:rFonts w:ascii="Times New Roman" w:hAnsi="Times New Roman" w:cs="Times New Roman"/>
          <w:sz w:val="24"/>
          <w:szCs w:val="24"/>
        </w:rPr>
        <w:t>kontrolliasutuselt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riiki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sisenemise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riigist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lahkumise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süsteemi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andmeid.</w:t>
      </w:r>
      <w:del w:id="268" w:author="Autor">
        <w:r w:rsidRPr="3D45D796" w:rsidDel="00D01AAA">
          <w:rPr>
            <w:rFonts w:ascii="Times New Roman" w:hAnsi="Times New Roman" w:cs="Times New Roman"/>
            <w:sz w:val="24"/>
            <w:szCs w:val="24"/>
          </w:rPr>
          <w:delText>“</w:delText>
        </w:r>
        <w:commentRangeStart w:id="269"/>
        <w:r w:rsidRPr="3D45D796" w:rsidDel="00E16A16">
          <w:rPr>
            <w:rFonts w:ascii="Times New Roman" w:hAnsi="Times New Roman" w:cs="Times New Roman"/>
            <w:sz w:val="24"/>
            <w:szCs w:val="24"/>
          </w:rPr>
          <w:delText>;</w:delText>
        </w:r>
      </w:del>
      <w:commentRangeEnd w:id="269"/>
      <w:r>
        <w:commentReference w:id="269"/>
      </w:r>
    </w:p>
    <w:p w14:paraId="035ABBDF" w14:textId="77777777" w:rsidR="00E16A16" w:rsidRPr="00BC16BD" w:rsidRDefault="00E16A16" w:rsidP="006558E0">
      <w:pPr>
        <w:jc w:val="both"/>
        <w:rPr>
          <w:rFonts w:ascii="Times New Roman" w:hAnsi="Times New Roman" w:cs="Times New Roman"/>
          <w:sz w:val="24"/>
          <w:szCs w:val="24"/>
        </w:rPr>
      </w:pPr>
    </w:p>
    <w:p w14:paraId="5BE2EAA6" w14:textId="225F88B2" w:rsidR="00E16A16" w:rsidRPr="00BC16BD" w:rsidRDefault="00E16A16" w:rsidP="3D45D796">
      <w:pPr>
        <w:jc w:val="center"/>
        <w:rPr>
          <w:rFonts w:ascii="Times New Roman" w:hAnsi="Times New Roman" w:cs="Times New Roman"/>
          <w:b/>
          <w:bCs/>
          <w:sz w:val="24"/>
          <w:szCs w:val="24"/>
          <w:bdr w:val="none" w:sz="0" w:space="0" w:color="auto" w:frame="1"/>
        </w:rPr>
      </w:pPr>
      <w:del w:id="270" w:author="Autor">
        <w:r w:rsidRPr="3D45D796" w:rsidDel="00E16A16">
          <w:rPr>
            <w:rFonts w:ascii="Times New Roman" w:hAnsi="Times New Roman" w:cs="Times New Roman"/>
            <w:sz w:val="24"/>
            <w:szCs w:val="24"/>
          </w:rPr>
          <w:delText>„</w:delText>
        </w:r>
      </w:del>
      <w:r w:rsidRPr="3D45D796">
        <w:rPr>
          <w:rFonts w:ascii="Times New Roman" w:hAnsi="Times New Roman" w:cs="Times New Roman"/>
          <w:b/>
          <w:bCs/>
          <w:sz w:val="24"/>
          <w:szCs w:val="24"/>
          <w:bdr w:val="none" w:sz="0" w:space="0" w:color="auto" w:frame="1"/>
        </w:rPr>
        <w:t>2</w:t>
      </w:r>
      <w:r w:rsidR="000C1EB5" w:rsidRPr="3D45D796">
        <w:rPr>
          <w:rFonts w:ascii="Times New Roman" w:hAnsi="Times New Roman" w:cs="Times New Roman"/>
          <w:b/>
          <w:bCs/>
          <w:sz w:val="24"/>
          <w:szCs w:val="24"/>
          <w:bdr w:val="none" w:sz="0" w:space="0" w:color="auto" w:frame="1"/>
          <w:vertAlign w:val="superscript"/>
        </w:rPr>
        <w:t>8</w:t>
      </w:r>
      <w:r w:rsidRPr="3D45D796">
        <w:rPr>
          <w:rFonts w:ascii="Times New Roman" w:hAnsi="Times New Roman" w:cs="Times New Roman"/>
          <w:b/>
          <w:bCs/>
          <w:sz w:val="24"/>
          <w:szCs w:val="24"/>
          <w:bdr w:val="none" w:sz="0" w:space="0" w:color="auto" w:frame="1"/>
        </w:rPr>
        <w:t>. peatükk</w:t>
      </w:r>
    </w:p>
    <w:p w14:paraId="2B50C92F" w14:textId="1A9A0A22" w:rsidR="00E16A16" w:rsidRPr="00BC16BD" w:rsidRDefault="00E16A16" w:rsidP="00E16A16">
      <w:pPr>
        <w:jc w:val="center"/>
        <w:rPr>
          <w:rFonts w:ascii="Times New Roman" w:hAnsi="Times New Roman" w:cs="Times New Roman"/>
          <w:b/>
          <w:sz w:val="24"/>
          <w:szCs w:val="24"/>
        </w:rPr>
      </w:pPr>
      <w:r w:rsidRPr="00BC16BD">
        <w:rPr>
          <w:rFonts w:ascii="Times New Roman" w:hAnsi="Times New Roman" w:cs="Times New Roman"/>
          <w:b/>
          <w:sz w:val="24"/>
          <w:szCs w:val="24"/>
        </w:rPr>
        <w:t>JUURDEPÄÄS VIISAINFOSÜSTEEMILE</w:t>
      </w:r>
    </w:p>
    <w:p w14:paraId="27A6095A" w14:textId="77777777" w:rsidR="00E16A16" w:rsidRPr="001E23F0" w:rsidRDefault="00E16A16" w:rsidP="007D30C8">
      <w:pPr>
        <w:jc w:val="both"/>
        <w:rPr>
          <w:rFonts w:ascii="Times New Roman" w:hAnsi="Times New Roman" w:cs="Times New Roman"/>
          <w:b/>
          <w:bCs/>
          <w:iCs/>
          <w:sz w:val="24"/>
          <w:szCs w:val="24"/>
        </w:rPr>
      </w:pPr>
    </w:p>
    <w:p w14:paraId="52B2FF6E" w14:textId="4A0F205C" w:rsidR="000C1EB5" w:rsidRPr="00BC16BD" w:rsidRDefault="000C1EB5" w:rsidP="005F1B77">
      <w:pPr>
        <w:jc w:val="both"/>
        <w:rPr>
          <w:rFonts w:ascii="Times New Roman" w:hAnsi="Times New Roman" w:cs="Times New Roman"/>
          <w:b/>
          <w:sz w:val="24"/>
          <w:szCs w:val="24"/>
        </w:rPr>
      </w:pPr>
      <w:r w:rsidRPr="00BC16BD">
        <w:rPr>
          <w:rFonts w:ascii="Times New Roman" w:hAnsi="Times New Roman" w:cs="Times New Roman"/>
          <w:b/>
          <w:sz w:val="24"/>
          <w:szCs w:val="24"/>
        </w:rPr>
        <w:t>§ 7</w:t>
      </w:r>
      <w:r w:rsidRPr="00BC16BD">
        <w:rPr>
          <w:rFonts w:ascii="Times New Roman" w:hAnsi="Times New Roman" w:cs="Times New Roman"/>
          <w:b/>
          <w:sz w:val="24"/>
          <w:szCs w:val="24"/>
          <w:vertAlign w:val="superscript"/>
        </w:rPr>
        <w:t>70</w:t>
      </w:r>
      <w:r w:rsidRPr="00BC16BD">
        <w:rPr>
          <w:rFonts w:ascii="Times New Roman" w:hAnsi="Times New Roman" w:cs="Times New Roman"/>
          <w:b/>
          <w:sz w:val="24"/>
          <w:szCs w:val="24"/>
        </w:rPr>
        <w:t>. Viisainfosüsteemi kesk</w:t>
      </w:r>
      <w:r w:rsidR="005F1B77" w:rsidRPr="00BC16BD">
        <w:rPr>
          <w:rFonts w:ascii="Times New Roman" w:hAnsi="Times New Roman" w:cs="Times New Roman"/>
          <w:b/>
          <w:sz w:val="24"/>
          <w:szCs w:val="24"/>
        </w:rPr>
        <w:t>s</w:t>
      </w:r>
      <w:r w:rsidRPr="00BC16BD">
        <w:rPr>
          <w:rFonts w:ascii="Times New Roman" w:hAnsi="Times New Roman" w:cs="Times New Roman"/>
          <w:b/>
          <w:sz w:val="24"/>
          <w:szCs w:val="24"/>
        </w:rPr>
        <w:t>e juurdepääsupunkt</w:t>
      </w:r>
      <w:r w:rsidR="005F1B77" w:rsidRPr="00BC16BD">
        <w:rPr>
          <w:rFonts w:ascii="Times New Roman" w:hAnsi="Times New Roman" w:cs="Times New Roman"/>
          <w:b/>
          <w:sz w:val="24"/>
          <w:szCs w:val="24"/>
        </w:rPr>
        <w:t>i</w:t>
      </w:r>
      <w:r w:rsidRPr="00BC16BD">
        <w:rPr>
          <w:rFonts w:ascii="Times New Roman" w:hAnsi="Times New Roman" w:cs="Times New Roman"/>
          <w:b/>
          <w:sz w:val="24"/>
          <w:szCs w:val="24"/>
        </w:rPr>
        <w:t xml:space="preserve"> ülesanded ning õigus saada õiguskaitse eesmärgil viisainfosüsteemist andmeid</w:t>
      </w:r>
    </w:p>
    <w:p w14:paraId="287A7CE7" w14:textId="77777777" w:rsidR="000C1EB5" w:rsidRPr="00BC16BD" w:rsidRDefault="000C1EB5" w:rsidP="000C1EB5">
      <w:pPr>
        <w:rPr>
          <w:rFonts w:ascii="Times New Roman" w:hAnsi="Times New Roman" w:cs="Times New Roman"/>
          <w:b/>
          <w:sz w:val="24"/>
          <w:szCs w:val="24"/>
        </w:rPr>
      </w:pPr>
    </w:p>
    <w:p w14:paraId="47E35AAD" w14:textId="37FE0E61" w:rsidR="00E16A16" w:rsidRPr="00BC16BD" w:rsidRDefault="00E16A16" w:rsidP="3D45D796">
      <w:pPr>
        <w:jc w:val="both"/>
        <w:rPr>
          <w:rFonts w:ascii="Times New Roman" w:hAnsi="Times New Roman" w:cs="Times New Roman"/>
          <w:b/>
          <w:bCs/>
          <w:sz w:val="24"/>
          <w:szCs w:val="24"/>
        </w:rPr>
      </w:pPr>
      <w:r w:rsidRPr="00085181">
        <w:rPr>
          <w:rFonts w:ascii="Times New Roman" w:hAnsi="Times New Roman" w:cs="Times New Roman"/>
          <w:sz w:val="24"/>
          <w:szCs w:val="24"/>
        </w:rPr>
        <w:t xml:space="preserve">(1) </w:t>
      </w:r>
      <w:r w:rsidR="007D30C8" w:rsidRPr="00085181">
        <w:rPr>
          <w:rFonts w:ascii="Times New Roman" w:hAnsi="Times New Roman" w:cs="Times New Roman"/>
          <w:sz w:val="24"/>
          <w:szCs w:val="24"/>
        </w:rPr>
        <w:t xml:space="preserve">Politsei- ja Piirivalveamet täidab </w:t>
      </w:r>
      <w:r w:rsidR="007D30C8" w:rsidRPr="001E23F0">
        <w:rPr>
          <w:rFonts w:ascii="Times New Roman" w:hAnsi="Times New Roman" w:cs="Times New Roman"/>
          <w:color w:val="202020"/>
          <w:sz w:val="24"/>
          <w:szCs w:val="24"/>
          <w:shd w:val="clear" w:color="auto" w:fill="FFFFFF"/>
        </w:rPr>
        <w:t xml:space="preserve">Euroopa Parlamendi ja nõukogu määruses (EÜ) nr 767/2008, mis käsitleb viisainfosüsteemi (VIS) ja liikmesriikide vahelist teabevahetust </w:t>
      </w:r>
      <w:r w:rsidR="007D30C8" w:rsidRPr="001E23F0">
        <w:rPr>
          <w:rFonts w:ascii="Times New Roman" w:hAnsi="Times New Roman" w:cs="Times New Roman"/>
          <w:color w:val="202020"/>
          <w:sz w:val="24"/>
          <w:szCs w:val="24"/>
          <w:shd w:val="clear" w:color="auto" w:fill="FFFFFF"/>
        </w:rPr>
        <w:lastRenderedPageBreak/>
        <w:t>lühiajaliste viisade kohta (VIS määrus) (ELT L 218, 13.08.2008, lk 60–81)</w:t>
      </w:r>
      <w:commentRangeStart w:id="271"/>
      <w:r w:rsidR="007D30C8" w:rsidRPr="001E23F0">
        <w:rPr>
          <w:rFonts w:ascii="Times New Roman" w:hAnsi="Times New Roman" w:cs="Times New Roman"/>
          <w:color w:val="202020"/>
          <w:sz w:val="24"/>
          <w:szCs w:val="24"/>
          <w:shd w:val="clear" w:color="auto" w:fill="FFFFFF"/>
        </w:rPr>
        <w:t xml:space="preserve"> nimetatud</w:t>
      </w:r>
      <w:commentRangeEnd w:id="271"/>
      <w:r>
        <w:commentReference w:id="271"/>
      </w:r>
      <w:r w:rsidR="007D30C8" w:rsidRPr="001E23F0">
        <w:rPr>
          <w:rFonts w:ascii="Times New Roman" w:hAnsi="Times New Roman" w:cs="Times New Roman"/>
          <w:color w:val="202020"/>
          <w:sz w:val="24"/>
          <w:szCs w:val="24"/>
          <w:shd w:val="clear" w:color="auto" w:fill="FFFFFF"/>
        </w:rPr>
        <w:t xml:space="preserve"> keskse juurdepääsupunkti ülesandeid.</w:t>
      </w:r>
    </w:p>
    <w:p w14:paraId="340C1909" w14:textId="77777777" w:rsidR="007D30C8" w:rsidRPr="001E23F0" w:rsidRDefault="007D30C8" w:rsidP="007D30C8">
      <w:pPr>
        <w:jc w:val="both"/>
        <w:rPr>
          <w:rFonts w:ascii="Times New Roman" w:hAnsi="Times New Roman" w:cs="Times New Roman"/>
          <w:color w:val="202020"/>
          <w:sz w:val="24"/>
          <w:szCs w:val="24"/>
          <w:shd w:val="clear" w:color="auto" w:fill="FFFFFF"/>
        </w:rPr>
      </w:pPr>
    </w:p>
    <w:p w14:paraId="594590D8" w14:textId="7B5CCC90" w:rsidR="007D30C8" w:rsidRPr="001E23F0" w:rsidRDefault="007D30C8" w:rsidP="007D30C8">
      <w:pPr>
        <w:jc w:val="both"/>
        <w:rPr>
          <w:rFonts w:ascii="Times New Roman" w:hAnsi="Times New Roman" w:cs="Times New Roman"/>
          <w:color w:val="202020"/>
          <w:sz w:val="24"/>
          <w:szCs w:val="24"/>
          <w:shd w:val="clear" w:color="auto" w:fill="FFFFFF"/>
        </w:rPr>
      </w:pPr>
      <w:r w:rsidRPr="001E23F0">
        <w:rPr>
          <w:rFonts w:ascii="Times New Roman" w:hAnsi="Times New Roman" w:cs="Times New Roman"/>
          <w:color w:val="202020"/>
          <w:sz w:val="24"/>
          <w:szCs w:val="24"/>
          <w:shd w:val="clear" w:color="auto" w:fill="FFFFFF"/>
        </w:rPr>
        <w:t>(2) Viisainfosüsteemi andmeid võib töödelda üksnes kriminaalmenetluse seadustiku § 126</w:t>
      </w:r>
      <w:r w:rsidRPr="001E23F0">
        <w:rPr>
          <w:rFonts w:ascii="Times New Roman" w:hAnsi="Times New Roman" w:cs="Times New Roman"/>
          <w:color w:val="202020"/>
          <w:sz w:val="24"/>
          <w:szCs w:val="24"/>
          <w:shd w:val="clear" w:color="auto" w:fill="FFFFFF"/>
          <w:vertAlign w:val="superscript"/>
        </w:rPr>
        <w:t>19</w:t>
      </w:r>
      <w:r w:rsidRPr="001E23F0">
        <w:rPr>
          <w:rFonts w:ascii="Times New Roman" w:hAnsi="Times New Roman" w:cs="Times New Roman"/>
          <w:color w:val="202020"/>
          <w:sz w:val="24"/>
          <w:szCs w:val="24"/>
          <w:shd w:val="clear" w:color="auto" w:fill="FFFFFF"/>
        </w:rPr>
        <w:t xml:space="preserve"> lõikes 2 nimetatud kuriteo ennetamiseks, tõkestamiseks, avastamiseks ja menetlemiseks, sellise kuriteoga seotud kõrgendatud ohu väljaselgitamiseks ja tõrjumiseks ning korrarikkumise kõrvaldamiseks.</w:t>
      </w:r>
    </w:p>
    <w:p w14:paraId="17B502FB" w14:textId="77777777" w:rsidR="007D30C8" w:rsidRPr="001E23F0" w:rsidRDefault="007D30C8" w:rsidP="007D30C8">
      <w:pPr>
        <w:jc w:val="both"/>
        <w:rPr>
          <w:rFonts w:ascii="Times New Roman" w:hAnsi="Times New Roman" w:cs="Times New Roman"/>
          <w:color w:val="202020"/>
          <w:sz w:val="24"/>
          <w:szCs w:val="24"/>
          <w:shd w:val="clear" w:color="auto" w:fill="FFFFFF"/>
        </w:rPr>
      </w:pPr>
    </w:p>
    <w:p w14:paraId="7AA6CF89" w14:textId="71575001" w:rsidR="007D30C8" w:rsidRPr="001E23F0" w:rsidRDefault="007D30C8" w:rsidP="007D30C8">
      <w:pPr>
        <w:jc w:val="both"/>
        <w:rPr>
          <w:rFonts w:ascii="Times New Roman" w:hAnsi="Times New Roman" w:cs="Times New Roman"/>
          <w:iCs/>
          <w:sz w:val="24"/>
          <w:szCs w:val="24"/>
        </w:rPr>
      </w:pPr>
      <w:r w:rsidRPr="001E23F0">
        <w:rPr>
          <w:rFonts w:ascii="Times New Roman" w:hAnsi="Times New Roman" w:cs="Times New Roman"/>
          <w:color w:val="202020"/>
          <w:sz w:val="24"/>
          <w:szCs w:val="24"/>
          <w:shd w:val="clear" w:color="auto" w:fill="FFFFFF"/>
        </w:rPr>
        <w:t>(3) Politsei- ja Piirivalveamet, Kaitsepolitseiamet,</w:t>
      </w:r>
      <w:r w:rsidR="005E7999">
        <w:rPr>
          <w:rFonts w:ascii="Times New Roman" w:hAnsi="Times New Roman" w:cs="Times New Roman"/>
          <w:color w:val="202020"/>
          <w:sz w:val="24"/>
          <w:szCs w:val="24"/>
          <w:shd w:val="clear" w:color="auto" w:fill="FFFFFF"/>
        </w:rPr>
        <w:t xml:space="preserve"> Rahapesu Andmebüroo,</w:t>
      </w:r>
      <w:r w:rsidRPr="001E23F0">
        <w:rPr>
          <w:rFonts w:ascii="Times New Roman" w:hAnsi="Times New Roman" w:cs="Times New Roman"/>
          <w:color w:val="202020"/>
          <w:sz w:val="24"/>
          <w:szCs w:val="24"/>
          <w:shd w:val="clear" w:color="auto" w:fill="FFFFFF"/>
        </w:rPr>
        <w:t xml:space="preserve"> Välisluureamet, Maksu- ja Tolliamet ning Keskkonnaamet võivad lõikes 2 sätestatud eesmärgil taotleda ja saada viisainfosüsteemi andmeid.“.</w:t>
      </w:r>
    </w:p>
    <w:p w14:paraId="50B118B9" w14:textId="77777777" w:rsidR="00057F7D" w:rsidRPr="00BC16BD" w:rsidRDefault="00057F7D" w:rsidP="006558E0">
      <w:pPr>
        <w:jc w:val="both"/>
        <w:rPr>
          <w:rFonts w:ascii="Times New Roman" w:hAnsi="Times New Roman" w:cs="Times New Roman"/>
          <w:sz w:val="24"/>
          <w:szCs w:val="24"/>
        </w:rPr>
      </w:pPr>
    </w:p>
    <w:p w14:paraId="026D057F" w14:textId="67518307" w:rsidR="00057F7D" w:rsidRPr="00BC16BD" w:rsidRDefault="00057F7D" w:rsidP="006558E0">
      <w:pPr>
        <w:jc w:val="both"/>
        <w:rPr>
          <w:rFonts w:ascii="Times New Roman" w:hAnsi="Times New Roman" w:cs="Times New Roman"/>
          <w:b/>
          <w:sz w:val="24"/>
          <w:szCs w:val="24"/>
        </w:rPr>
      </w:pPr>
      <w:r w:rsidRPr="00BC16BD">
        <w:rPr>
          <w:rFonts w:ascii="Times New Roman" w:hAnsi="Times New Roman" w:cs="Times New Roman"/>
          <w:b/>
          <w:sz w:val="24"/>
          <w:szCs w:val="24"/>
        </w:rPr>
        <w:t>§ 9</w:t>
      </w:r>
      <w:r w:rsidR="003E10EE" w:rsidRPr="00BC16BD">
        <w:rPr>
          <w:rFonts w:ascii="Times New Roman" w:hAnsi="Times New Roman" w:cs="Times New Roman"/>
          <w:b/>
          <w:sz w:val="24"/>
          <w:szCs w:val="24"/>
        </w:rPr>
        <w:t>4</w:t>
      </w:r>
      <w:r w:rsidRPr="00BC16BD">
        <w:rPr>
          <w:rFonts w:ascii="Times New Roman" w:hAnsi="Times New Roman" w:cs="Times New Roman"/>
          <w:b/>
          <w:sz w:val="24"/>
          <w:szCs w:val="24"/>
        </w:rPr>
        <w:t>. Riigipiiri seaduse muutmine</w:t>
      </w:r>
    </w:p>
    <w:p w14:paraId="1867F3C2" w14:textId="77777777" w:rsidR="00057F7D" w:rsidRPr="00BC16BD" w:rsidRDefault="00057F7D" w:rsidP="006558E0">
      <w:pPr>
        <w:jc w:val="both"/>
        <w:rPr>
          <w:rFonts w:ascii="Times New Roman" w:hAnsi="Times New Roman" w:cs="Times New Roman"/>
          <w:b/>
          <w:sz w:val="24"/>
          <w:szCs w:val="24"/>
        </w:rPr>
      </w:pPr>
    </w:p>
    <w:p w14:paraId="168A010E" w14:textId="77777777" w:rsidR="00057F7D" w:rsidRPr="00BC16BD" w:rsidRDefault="00057F7D" w:rsidP="006558E0">
      <w:pPr>
        <w:jc w:val="both"/>
        <w:rPr>
          <w:rFonts w:ascii="Times New Roman" w:hAnsi="Times New Roman" w:cs="Times New Roman"/>
          <w:sz w:val="24"/>
          <w:szCs w:val="24"/>
        </w:rPr>
      </w:pPr>
      <w:r w:rsidRPr="00BC16BD">
        <w:rPr>
          <w:rFonts w:ascii="Times New Roman" w:hAnsi="Times New Roman" w:cs="Times New Roman"/>
          <w:sz w:val="24"/>
          <w:szCs w:val="24"/>
        </w:rPr>
        <w:t>Riigipiiri seaduses tehakse järgmised muudatused:</w:t>
      </w:r>
    </w:p>
    <w:p w14:paraId="75529173" w14:textId="77777777" w:rsidR="00057F7D" w:rsidRPr="00BC16BD" w:rsidRDefault="00057F7D" w:rsidP="006558E0">
      <w:pPr>
        <w:jc w:val="both"/>
        <w:rPr>
          <w:rFonts w:ascii="Times New Roman" w:hAnsi="Times New Roman" w:cs="Times New Roman"/>
          <w:sz w:val="24"/>
          <w:szCs w:val="24"/>
        </w:rPr>
      </w:pPr>
    </w:p>
    <w:p w14:paraId="661FFA84" w14:textId="08806FB7" w:rsidR="00057F7D" w:rsidRPr="00BC16BD" w:rsidRDefault="00057F7D" w:rsidP="006558E0">
      <w:pPr>
        <w:jc w:val="both"/>
        <w:rPr>
          <w:rFonts w:ascii="Times New Roman" w:hAnsi="Times New Roman" w:cs="Times New Roman"/>
          <w:sz w:val="24"/>
          <w:szCs w:val="24"/>
        </w:rPr>
      </w:pPr>
      <w:r w:rsidRPr="00BC16BD">
        <w:rPr>
          <w:rFonts w:ascii="Times New Roman" w:hAnsi="Times New Roman" w:cs="Times New Roman"/>
          <w:b/>
          <w:sz w:val="24"/>
          <w:szCs w:val="24"/>
        </w:rPr>
        <w:t xml:space="preserve">1) </w:t>
      </w:r>
      <w:r w:rsidR="00DF0C18" w:rsidRPr="00BC16BD">
        <w:rPr>
          <w:rFonts w:ascii="Times New Roman" w:hAnsi="Times New Roman" w:cs="Times New Roman"/>
          <w:sz w:val="24"/>
          <w:szCs w:val="24"/>
        </w:rPr>
        <w:t>paragrahvi</w:t>
      </w:r>
      <w:r w:rsidRPr="00BC16BD">
        <w:rPr>
          <w:rFonts w:ascii="Times New Roman" w:hAnsi="Times New Roman" w:cs="Times New Roman"/>
          <w:sz w:val="24"/>
          <w:szCs w:val="24"/>
        </w:rPr>
        <w:t xml:space="preserve"> 9</w:t>
      </w:r>
      <w:r w:rsidRPr="00BC16BD">
        <w:rPr>
          <w:rFonts w:ascii="Times New Roman" w:hAnsi="Times New Roman" w:cs="Times New Roman"/>
          <w:sz w:val="24"/>
          <w:szCs w:val="24"/>
          <w:vertAlign w:val="superscript"/>
        </w:rPr>
        <w:t xml:space="preserve">10 </w:t>
      </w:r>
      <w:r w:rsidR="00DF0C18" w:rsidRPr="00BC16BD">
        <w:rPr>
          <w:rFonts w:ascii="Times New Roman" w:hAnsi="Times New Roman" w:cs="Times New Roman"/>
          <w:sz w:val="24"/>
          <w:szCs w:val="24"/>
        </w:rPr>
        <w:t>lõikes 6 asendatakse tekstiosa „§14 lõike 1</w:t>
      </w:r>
      <w:r w:rsidR="00DF0C18" w:rsidRPr="00BC16BD">
        <w:rPr>
          <w:rFonts w:ascii="Times New Roman" w:hAnsi="Times New Roman" w:cs="Times New Roman"/>
          <w:sz w:val="24"/>
          <w:szCs w:val="24"/>
          <w:vertAlign w:val="superscript"/>
        </w:rPr>
        <w:t>2</w:t>
      </w:r>
      <w:r w:rsidR="00DF0C18" w:rsidRPr="00BC16BD">
        <w:rPr>
          <w:rFonts w:ascii="Times New Roman" w:hAnsi="Times New Roman" w:cs="Times New Roman"/>
          <w:sz w:val="24"/>
          <w:szCs w:val="24"/>
        </w:rPr>
        <w:t>“ tekstiosaga „§ 28 lõike 4“;</w:t>
      </w:r>
    </w:p>
    <w:p w14:paraId="799EE844" w14:textId="77777777" w:rsidR="00DF0C18" w:rsidRPr="00BC16BD" w:rsidRDefault="00DF0C18" w:rsidP="006558E0">
      <w:pPr>
        <w:jc w:val="both"/>
        <w:rPr>
          <w:rFonts w:ascii="Times New Roman" w:hAnsi="Times New Roman" w:cs="Times New Roman"/>
          <w:sz w:val="24"/>
          <w:szCs w:val="24"/>
        </w:rPr>
      </w:pPr>
    </w:p>
    <w:p w14:paraId="2AF6B83F" w14:textId="2D0204A8" w:rsidR="00235196" w:rsidRDefault="00DF0C18" w:rsidP="006558E0">
      <w:pPr>
        <w:jc w:val="both"/>
        <w:rPr>
          <w:rFonts w:ascii="Times New Roman" w:hAnsi="Times New Roman" w:cs="Times New Roman"/>
          <w:sz w:val="24"/>
          <w:szCs w:val="24"/>
        </w:rPr>
      </w:pPr>
      <w:r w:rsidRPr="3D45D796">
        <w:rPr>
          <w:rFonts w:ascii="Times New Roman" w:hAnsi="Times New Roman" w:cs="Times New Roman"/>
          <w:b/>
          <w:bCs/>
          <w:sz w:val="24"/>
          <w:szCs w:val="24"/>
        </w:rPr>
        <w:t xml:space="preserve">2) </w:t>
      </w:r>
      <w:r w:rsidRPr="3D45D796">
        <w:rPr>
          <w:rFonts w:ascii="Times New Roman" w:hAnsi="Times New Roman" w:cs="Times New Roman"/>
          <w:sz w:val="24"/>
          <w:szCs w:val="24"/>
        </w:rPr>
        <w:t>paragrahvi 11</w:t>
      </w:r>
      <w:r w:rsidRPr="3D45D796">
        <w:rPr>
          <w:rFonts w:ascii="Times New Roman" w:hAnsi="Times New Roman" w:cs="Times New Roman"/>
          <w:sz w:val="24"/>
          <w:szCs w:val="24"/>
          <w:vertAlign w:val="superscript"/>
        </w:rPr>
        <w:t xml:space="preserve">1 </w:t>
      </w:r>
      <w:r w:rsidR="005F651E" w:rsidRPr="3D45D796">
        <w:rPr>
          <w:rFonts w:ascii="Times New Roman" w:hAnsi="Times New Roman" w:cs="Times New Roman"/>
          <w:sz w:val="24"/>
          <w:szCs w:val="24"/>
        </w:rPr>
        <w:t>lõi</w:t>
      </w:r>
      <w:r w:rsidR="00235196" w:rsidRPr="3D45D796">
        <w:rPr>
          <w:rFonts w:ascii="Times New Roman" w:hAnsi="Times New Roman" w:cs="Times New Roman"/>
          <w:sz w:val="24"/>
          <w:szCs w:val="24"/>
        </w:rPr>
        <w:t>ge</w:t>
      </w:r>
      <w:del w:id="272" w:author="Autor">
        <w:r w:rsidRPr="3D45D796" w:rsidDel="00235196">
          <w:rPr>
            <w:rFonts w:ascii="Times New Roman" w:hAnsi="Times New Roman" w:cs="Times New Roman"/>
            <w:sz w:val="24"/>
            <w:szCs w:val="24"/>
          </w:rPr>
          <w:delText>t</w:delText>
        </w:r>
        <w:r w:rsidRPr="3D45D796" w:rsidDel="005F651E">
          <w:rPr>
            <w:rFonts w:ascii="Times New Roman" w:hAnsi="Times New Roman" w:cs="Times New Roman"/>
            <w:sz w:val="24"/>
            <w:szCs w:val="24"/>
          </w:rPr>
          <w:delText xml:space="preserve"> </w:delText>
        </w:r>
      </w:del>
      <w:r w:rsidR="005F651E" w:rsidRPr="3D45D796">
        <w:rPr>
          <w:rFonts w:ascii="Times New Roman" w:hAnsi="Times New Roman" w:cs="Times New Roman"/>
          <w:sz w:val="24"/>
          <w:szCs w:val="24"/>
        </w:rPr>
        <w:t>3</w:t>
      </w:r>
      <w:r w:rsidR="005F651E" w:rsidRPr="3D45D796">
        <w:rPr>
          <w:rFonts w:ascii="Times New Roman" w:hAnsi="Times New Roman" w:cs="Times New Roman"/>
          <w:sz w:val="24"/>
          <w:szCs w:val="24"/>
          <w:vertAlign w:val="superscript"/>
        </w:rPr>
        <w:t xml:space="preserve">1 </w:t>
      </w:r>
      <w:r w:rsidR="00235196" w:rsidRPr="3D45D796">
        <w:rPr>
          <w:rFonts w:ascii="Times New Roman" w:hAnsi="Times New Roman" w:cs="Times New Roman"/>
          <w:sz w:val="24"/>
          <w:szCs w:val="24"/>
        </w:rPr>
        <w:t>muudetakse ja sõnastatakse järgmiselt:</w:t>
      </w:r>
    </w:p>
    <w:p w14:paraId="3F593907" w14:textId="77777777" w:rsidR="00235196" w:rsidRDefault="00235196" w:rsidP="006558E0">
      <w:pPr>
        <w:jc w:val="both"/>
        <w:rPr>
          <w:rFonts w:ascii="Times New Roman" w:hAnsi="Times New Roman" w:cs="Times New Roman"/>
          <w:sz w:val="24"/>
          <w:szCs w:val="24"/>
        </w:rPr>
      </w:pPr>
    </w:p>
    <w:p w14:paraId="5A0C219D" w14:textId="65CCDB96" w:rsidR="00235196" w:rsidRDefault="00235196" w:rsidP="006558E0">
      <w:pPr>
        <w:jc w:val="both"/>
        <w:rPr>
          <w:rFonts w:ascii="Times New Roman" w:hAnsi="Times New Roman" w:cs="Times New Roman"/>
          <w:sz w:val="24"/>
          <w:szCs w:val="24"/>
          <w:vertAlign w:val="superscript"/>
        </w:rPr>
      </w:pPr>
      <w:r>
        <w:rPr>
          <w:rFonts w:ascii="Times New Roman" w:hAnsi="Times New Roman" w:cs="Times New Roman"/>
          <w:sz w:val="24"/>
          <w:szCs w:val="24"/>
        </w:rPr>
        <w:t>„(3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235196">
        <w:rPr>
          <w:rFonts w:ascii="Times New Roman" w:hAnsi="Times New Roman" w:cs="Times New Roman"/>
          <w:sz w:val="24"/>
          <w:szCs w:val="24"/>
        </w:rPr>
        <w:t>Kolmanda riigi kodanikul, kellel puudub seaduslik alus või kehtiv reisidokument Eestisse sisenemiseks ning kes soovib taotleda Eestis rahvusvahelist kaitset või ajutise kaitse alusel elamisluba, lubatakse Eestisse siseneda pärast rahvusvahelise kaitse taotluse või ajutise kaitse alusel elamisloa taotluse Politsei- ja Piirivalveametile esitamist</w:t>
      </w:r>
      <w:r>
        <w:rPr>
          <w:rFonts w:ascii="Times New Roman" w:hAnsi="Times New Roman" w:cs="Times New Roman"/>
          <w:sz w:val="24"/>
          <w:szCs w:val="24"/>
        </w:rPr>
        <w:t xml:space="preserve">. Rahvusvahelise kaitse taotlejal ei lubata Eestisse siseneda, kui tema taotlust </w:t>
      </w:r>
      <w:r w:rsidRPr="001E23F0">
        <w:rPr>
          <w:rFonts w:ascii="Times New Roman" w:hAnsi="Times New Roman" w:cs="Times New Roman"/>
          <w:sz w:val="24"/>
          <w:szCs w:val="24"/>
        </w:rPr>
        <w:t>vaada</w:t>
      </w:r>
      <w:r>
        <w:rPr>
          <w:rFonts w:ascii="Times New Roman" w:hAnsi="Times New Roman" w:cs="Times New Roman"/>
          <w:sz w:val="24"/>
          <w:szCs w:val="24"/>
        </w:rPr>
        <w:t>takse</w:t>
      </w:r>
      <w:r w:rsidRPr="001E23F0">
        <w:rPr>
          <w:rFonts w:ascii="Times New Roman" w:hAnsi="Times New Roman" w:cs="Times New Roman"/>
          <w:sz w:val="24"/>
          <w:szCs w:val="24"/>
        </w:rPr>
        <w:t xml:space="preserve"> läbi piirimenetluses Euroopa Parlamendi ja nõukogu määruse (EL) 2024/1348, millega luuakse rahvusvahelise kaitse ühine menetlus liidus ja tunnistatakse kehtetuks direktiiv 2013/32/EL (ELT L, 2024/1348, 22.05.2024) artikli 43 lõikes 1 sätestatud alusel</w:t>
      </w:r>
      <w:r>
        <w:rPr>
          <w:rFonts w:ascii="Times New Roman" w:hAnsi="Times New Roman" w:cs="Times New Roman"/>
          <w:sz w:val="24"/>
          <w:szCs w:val="24"/>
        </w:rPr>
        <w:t>.“;</w:t>
      </w:r>
    </w:p>
    <w:p w14:paraId="32747108" w14:textId="77777777" w:rsidR="003008DF" w:rsidRPr="001E23F0" w:rsidRDefault="003008DF" w:rsidP="006558E0">
      <w:pPr>
        <w:jc w:val="both"/>
        <w:rPr>
          <w:rFonts w:ascii="Times New Roman" w:hAnsi="Times New Roman" w:cs="Times New Roman"/>
          <w:sz w:val="24"/>
          <w:szCs w:val="24"/>
        </w:rPr>
      </w:pPr>
    </w:p>
    <w:p w14:paraId="69B75C9E" w14:textId="3C93BBA5" w:rsidR="003008DF" w:rsidRPr="001E23F0" w:rsidRDefault="003008DF" w:rsidP="006558E0">
      <w:pPr>
        <w:jc w:val="both"/>
        <w:rPr>
          <w:rFonts w:ascii="Times New Roman" w:hAnsi="Times New Roman" w:cs="Times New Roman"/>
          <w:sz w:val="24"/>
          <w:szCs w:val="24"/>
        </w:rPr>
      </w:pPr>
      <w:r w:rsidRPr="001E23F0">
        <w:rPr>
          <w:rFonts w:ascii="Times New Roman" w:hAnsi="Times New Roman" w:cs="Times New Roman"/>
          <w:b/>
          <w:bCs/>
          <w:sz w:val="24"/>
          <w:szCs w:val="24"/>
        </w:rPr>
        <w:t xml:space="preserve">3) </w:t>
      </w:r>
      <w:r w:rsidRPr="001E23F0">
        <w:rPr>
          <w:rFonts w:ascii="Times New Roman" w:hAnsi="Times New Roman" w:cs="Times New Roman"/>
          <w:sz w:val="24"/>
          <w:szCs w:val="24"/>
        </w:rPr>
        <w:t>paragrahvi 11</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lõige 3 tunnistatakse kehtetuks</w:t>
      </w:r>
      <w:r w:rsidR="005828E4" w:rsidRPr="001E23F0">
        <w:rPr>
          <w:rFonts w:ascii="Times New Roman" w:hAnsi="Times New Roman" w:cs="Times New Roman"/>
          <w:sz w:val="24"/>
          <w:szCs w:val="24"/>
        </w:rPr>
        <w:t>.</w:t>
      </w:r>
    </w:p>
    <w:p w14:paraId="6DE47FB3" w14:textId="77777777" w:rsidR="00830365" w:rsidRPr="001E23F0" w:rsidRDefault="00830365" w:rsidP="007E2C87">
      <w:pPr>
        <w:rPr>
          <w:rFonts w:ascii="Times New Roman" w:hAnsi="Times New Roman" w:cs="Times New Roman"/>
          <w:sz w:val="24"/>
          <w:szCs w:val="24"/>
        </w:rPr>
      </w:pPr>
    </w:p>
    <w:p w14:paraId="2F3D6086" w14:textId="094DA6EA" w:rsidR="005828E4" w:rsidRPr="001E23F0" w:rsidRDefault="005828E4" w:rsidP="007E2C87">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083118" w:rsidRPr="001E23F0">
        <w:rPr>
          <w:rFonts w:ascii="Times New Roman" w:hAnsi="Times New Roman" w:cs="Times New Roman"/>
          <w:b/>
          <w:bCs/>
          <w:sz w:val="24"/>
          <w:szCs w:val="24"/>
        </w:rPr>
        <w:t>9</w:t>
      </w:r>
      <w:r w:rsidR="003E10EE" w:rsidRPr="001E23F0">
        <w:rPr>
          <w:rFonts w:ascii="Times New Roman" w:hAnsi="Times New Roman" w:cs="Times New Roman"/>
          <w:b/>
          <w:bCs/>
          <w:sz w:val="24"/>
          <w:szCs w:val="24"/>
        </w:rPr>
        <w:t>5</w:t>
      </w:r>
      <w:r w:rsidRPr="001E23F0">
        <w:rPr>
          <w:rFonts w:ascii="Times New Roman" w:hAnsi="Times New Roman" w:cs="Times New Roman"/>
          <w:b/>
          <w:bCs/>
          <w:sz w:val="24"/>
          <w:szCs w:val="24"/>
        </w:rPr>
        <w:t>. Sotsiaalhoolekande seaduse muutmine</w:t>
      </w:r>
    </w:p>
    <w:p w14:paraId="31FFBF20" w14:textId="77777777" w:rsidR="000C1EB5" w:rsidRPr="001E23F0" w:rsidRDefault="000C1EB5" w:rsidP="007E2C87">
      <w:pPr>
        <w:rPr>
          <w:rFonts w:ascii="Times New Roman" w:hAnsi="Times New Roman" w:cs="Times New Roman"/>
          <w:b/>
          <w:bCs/>
          <w:sz w:val="24"/>
          <w:szCs w:val="24"/>
        </w:rPr>
      </w:pPr>
    </w:p>
    <w:p w14:paraId="5D11BD4D" w14:textId="460E6661" w:rsidR="005828E4" w:rsidRPr="001E23F0" w:rsidRDefault="005828E4" w:rsidP="007E2C87">
      <w:pPr>
        <w:rPr>
          <w:rFonts w:ascii="Times New Roman" w:hAnsi="Times New Roman" w:cs="Times New Roman"/>
          <w:sz w:val="24"/>
          <w:szCs w:val="24"/>
        </w:rPr>
      </w:pPr>
      <w:r w:rsidRPr="001E23F0">
        <w:rPr>
          <w:rFonts w:ascii="Times New Roman" w:hAnsi="Times New Roman" w:cs="Times New Roman"/>
          <w:sz w:val="24"/>
          <w:szCs w:val="24"/>
        </w:rPr>
        <w:t>Sotsiaalhoolekande seaduses tehakse järgmised muudatused:</w:t>
      </w:r>
    </w:p>
    <w:p w14:paraId="41341F3B" w14:textId="77777777" w:rsidR="005828E4" w:rsidRPr="001E23F0" w:rsidRDefault="005828E4" w:rsidP="007E2C87">
      <w:pPr>
        <w:rPr>
          <w:rFonts w:ascii="Times New Roman" w:hAnsi="Times New Roman" w:cs="Times New Roman"/>
          <w:sz w:val="24"/>
          <w:szCs w:val="24"/>
        </w:rPr>
      </w:pPr>
    </w:p>
    <w:p w14:paraId="3D60C3D9" w14:textId="5FE1960F" w:rsidR="005828E4" w:rsidRPr="001E23F0" w:rsidRDefault="005828E4" w:rsidP="007E2C87">
      <w:pPr>
        <w:rPr>
          <w:rFonts w:ascii="Times New Roman" w:hAnsi="Times New Roman" w:cs="Times New Roman"/>
          <w:sz w:val="24"/>
          <w:szCs w:val="24"/>
        </w:rPr>
      </w:pPr>
      <w:r w:rsidRPr="3D45D796">
        <w:rPr>
          <w:rFonts w:ascii="Times New Roman" w:hAnsi="Times New Roman" w:cs="Times New Roman"/>
          <w:b/>
          <w:bCs/>
          <w:sz w:val="24"/>
          <w:szCs w:val="24"/>
        </w:rPr>
        <w:t xml:space="preserve">1) </w:t>
      </w:r>
      <w:r w:rsidR="008460C6" w:rsidRPr="3D45D796">
        <w:rPr>
          <w:rFonts w:ascii="Times New Roman" w:hAnsi="Times New Roman" w:cs="Times New Roman"/>
          <w:sz w:val="24"/>
          <w:szCs w:val="24"/>
        </w:rPr>
        <w:t>paragrahvi 142</w:t>
      </w:r>
      <w:r w:rsidR="008460C6" w:rsidRPr="3D45D796">
        <w:rPr>
          <w:rFonts w:ascii="Times New Roman" w:hAnsi="Times New Roman" w:cs="Times New Roman"/>
          <w:sz w:val="24"/>
          <w:szCs w:val="24"/>
          <w:vertAlign w:val="superscript"/>
        </w:rPr>
        <w:t xml:space="preserve">1 </w:t>
      </w:r>
      <w:r w:rsidR="008460C6" w:rsidRPr="3D45D796">
        <w:rPr>
          <w:rFonts w:ascii="Times New Roman" w:hAnsi="Times New Roman" w:cs="Times New Roman"/>
          <w:sz w:val="24"/>
          <w:szCs w:val="24"/>
        </w:rPr>
        <w:t>lõike 1 punktis 8</w:t>
      </w:r>
      <w:r w:rsidR="008460C6" w:rsidRPr="3D45D796">
        <w:rPr>
          <w:rFonts w:ascii="Times New Roman" w:hAnsi="Times New Roman" w:cs="Times New Roman"/>
          <w:sz w:val="24"/>
          <w:szCs w:val="24"/>
          <w:vertAlign w:val="superscript"/>
        </w:rPr>
        <w:t>1</w:t>
      </w:r>
      <w:r w:rsidR="008460C6" w:rsidRPr="3D45D796">
        <w:rPr>
          <w:rFonts w:ascii="Times New Roman" w:hAnsi="Times New Roman" w:cs="Times New Roman"/>
          <w:sz w:val="24"/>
          <w:szCs w:val="24"/>
        </w:rPr>
        <w:t xml:space="preserve"> </w:t>
      </w:r>
      <w:del w:id="273" w:author="Autor">
        <w:r w:rsidRPr="3D45D796" w:rsidDel="008460C6">
          <w:rPr>
            <w:rFonts w:ascii="Times New Roman" w:hAnsi="Times New Roman" w:cs="Times New Roman"/>
            <w:sz w:val="24"/>
            <w:szCs w:val="24"/>
          </w:rPr>
          <w:delText>ja</w:delText>
        </w:r>
      </w:del>
      <w:ins w:id="274" w:author="Autor">
        <w:r w:rsidR="27A63512" w:rsidRPr="3D45D796">
          <w:rPr>
            <w:rFonts w:ascii="Times New Roman" w:hAnsi="Times New Roman" w:cs="Times New Roman"/>
            <w:sz w:val="24"/>
            <w:szCs w:val="24"/>
          </w:rPr>
          <w:t>ning</w:t>
        </w:r>
      </w:ins>
      <w:r w:rsidR="008460C6" w:rsidRPr="3D45D796">
        <w:rPr>
          <w:rFonts w:ascii="Times New Roman" w:hAnsi="Times New Roman" w:cs="Times New Roman"/>
          <w:sz w:val="24"/>
          <w:szCs w:val="24"/>
        </w:rPr>
        <w:t xml:space="preserve"> § 144 lõike 1 punktis 16, lõike 6 punktis 4</w:t>
      </w:r>
      <w:r w:rsidR="008460C6" w:rsidRPr="3D45D796">
        <w:rPr>
          <w:rFonts w:ascii="Times New Roman" w:hAnsi="Times New Roman" w:cs="Times New Roman"/>
          <w:sz w:val="24"/>
          <w:szCs w:val="24"/>
          <w:vertAlign w:val="superscript"/>
        </w:rPr>
        <w:t xml:space="preserve">2 </w:t>
      </w:r>
      <w:r w:rsidR="008460C6" w:rsidRPr="3D45D796">
        <w:rPr>
          <w:rFonts w:ascii="Times New Roman" w:hAnsi="Times New Roman" w:cs="Times New Roman"/>
          <w:sz w:val="24"/>
          <w:szCs w:val="24"/>
        </w:rPr>
        <w:t>ja lõikes 7</w:t>
      </w:r>
      <w:r w:rsidR="008460C6" w:rsidRPr="3D45D796">
        <w:rPr>
          <w:rFonts w:ascii="Times New Roman" w:hAnsi="Times New Roman" w:cs="Times New Roman"/>
          <w:sz w:val="24"/>
          <w:szCs w:val="24"/>
          <w:vertAlign w:val="superscript"/>
        </w:rPr>
        <w:t xml:space="preserve"> </w:t>
      </w:r>
      <w:r w:rsidR="008460C6" w:rsidRPr="3D45D796">
        <w:rPr>
          <w:rFonts w:ascii="Times New Roman" w:hAnsi="Times New Roman" w:cs="Times New Roman"/>
          <w:sz w:val="24"/>
          <w:szCs w:val="24"/>
        </w:rPr>
        <w:t>asendatakse tekstiosa „§ 73 lõike 5 punktides 1 ja 3“ tekstiosaga „§ 7</w:t>
      </w:r>
      <w:r w:rsidR="009C1502" w:rsidRPr="3D45D796">
        <w:rPr>
          <w:rFonts w:ascii="Times New Roman" w:hAnsi="Times New Roman" w:cs="Times New Roman"/>
          <w:sz w:val="24"/>
          <w:szCs w:val="24"/>
        </w:rPr>
        <w:t>8</w:t>
      </w:r>
      <w:r w:rsidR="008460C6" w:rsidRPr="3D45D796">
        <w:rPr>
          <w:rFonts w:ascii="Times New Roman" w:hAnsi="Times New Roman" w:cs="Times New Roman"/>
          <w:sz w:val="24"/>
          <w:szCs w:val="24"/>
        </w:rPr>
        <w:t xml:space="preserve"> lõike</w:t>
      </w:r>
      <w:ins w:id="275" w:author="Autor">
        <w:r w:rsidR="5F309B0F" w:rsidRPr="3D45D796">
          <w:rPr>
            <w:rFonts w:ascii="Times New Roman" w:hAnsi="Times New Roman" w:cs="Times New Roman"/>
            <w:sz w:val="24"/>
            <w:szCs w:val="24"/>
          </w:rPr>
          <w:t>s</w:t>
        </w:r>
      </w:ins>
      <w:r w:rsidR="008460C6" w:rsidRPr="3D45D796">
        <w:rPr>
          <w:rFonts w:ascii="Times New Roman" w:hAnsi="Times New Roman" w:cs="Times New Roman"/>
          <w:sz w:val="24"/>
          <w:szCs w:val="24"/>
        </w:rPr>
        <w:t xml:space="preserve"> 6 </w:t>
      </w:r>
      <w:commentRangeStart w:id="276"/>
      <w:r w:rsidR="008460C6" w:rsidRPr="3D45D796">
        <w:rPr>
          <w:rFonts w:ascii="Times New Roman" w:hAnsi="Times New Roman" w:cs="Times New Roman"/>
          <w:sz w:val="24"/>
          <w:szCs w:val="24"/>
        </w:rPr>
        <w:t xml:space="preserve">punktides 1 ja </w:t>
      </w:r>
      <w:r w:rsidR="000D246D" w:rsidRPr="3D45D796">
        <w:rPr>
          <w:rFonts w:ascii="Times New Roman" w:hAnsi="Times New Roman" w:cs="Times New Roman"/>
          <w:sz w:val="24"/>
          <w:szCs w:val="24"/>
        </w:rPr>
        <w:t>2</w:t>
      </w:r>
      <w:commentRangeEnd w:id="276"/>
      <w:r>
        <w:commentReference w:id="276"/>
      </w:r>
      <w:r w:rsidR="008460C6" w:rsidRPr="3D45D796">
        <w:rPr>
          <w:rFonts w:ascii="Times New Roman" w:hAnsi="Times New Roman" w:cs="Times New Roman"/>
          <w:sz w:val="24"/>
          <w:szCs w:val="24"/>
        </w:rPr>
        <w:t>“;</w:t>
      </w:r>
    </w:p>
    <w:p w14:paraId="6A657B5A" w14:textId="77777777" w:rsidR="008460C6" w:rsidRPr="001E23F0" w:rsidRDefault="008460C6" w:rsidP="007E2C87">
      <w:pPr>
        <w:rPr>
          <w:rFonts w:ascii="Times New Roman" w:hAnsi="Times New Roman" w:cs="Times New Roman"/>
          <w:sz w:val="24"/>
          <w:szCs w:val="24"/>
        </w:rPr>
      </w:pPr>
    </w:p>
    <w:p w14:paraId="1799E2F1" w14:textId="784F67DD" w:rsidR="008460C6" w:rsidRPr="001E23F0" w:rsidRDefault="008460C6" w:rsidP="007E2C87">
      <w:pPr>
        <w:rPr>
          <w:rFonts w:ascii="Times New Roman" w:hAnsi="Times New Roman" w:cs="Times New Roman"/>
          <w:sz w:val="24"/>
          <w:szCs w:val="24"/>
        </w:rPr>
      </w:pPr>
      <w:r w:rsidRPr="001E23F0">
        <w:rPr>
          <w:rFonts w:ascii="Times New Roman" w:hAnsi="Times New Roman" w:cs="Times New Roman"/>
          <w:b/>
          <w:bCs/>
          <w:sz w:val="24"/>
          <w:szCs w:val="24"/>
        </w:rPr>
        <w:t xml:space="preserve">2) </w:t>
      </w:r>
      <w:r w:rsidRPr="001E23F0">
        <w:rPr>
          <w:rFonts w:ascii="Times New Roman" w:hAnsi="Times New Roman" w:cs="Times New Roman"/>
          <w:sz w:val="24"/>
          <w:szCs w:val="24"/>
        </w:rPr>
        <w:t>paragrahvi 144 lõike 1 punktis 16, lõike 6 punktis 4</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ja lõikes 7 asendatakse tekstiosa „§ 73 lõike 3</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 tekstiosaga „§ 7</w:t>
      </w:r>
      <w:r w:rsidR="009C1502">
        <w:rPr>
          <w:rFonts w:ascii="Times New Roman" w:hAnsi="Times New Roman" w:cs="Times New Roman"/>
          <w:sz w:val="24"/>
          <w:szCs w:val="24"/>
        </w:rPr>
        <w:t>8</w:t>
      </w:r>
      <w:r w:rsidRPr="001E23F0">
        <w:rPr>
          <w:rFonts w:ascii="Times New Roman" w:hAnsi="Times New Roman" w:cs="Times New Roman"/>
          <w:sz w:val="24"/>
          <w:szCs w:val="24"/>
        </w:rPr>
        <w:t xml:space="preserve"> lõike 5“.</w:t>
      </w:r>
    </w:p>
    <w:p w14:paraId="0D162EE6" w14:textId="77777777" w:rsidR="000432CC" w:rsidRPr="001E23F0" w:rsidRDefault="000432CC" w:rsidP="007E2C87">
      <w:pPr>
        <w:rPr>
          <w:rFonts w:ascii="Times New Roman" w:hAnsi="Times New Roman" w:cs="Times New Roman"/>
          <w:sz w:val="24"/>
          <w:szCs w:val="24"/>
        </w:rPr>
      </w:pPr>
    </w:p>
    <w:p w14:paraId="767C6FD9" w14:textId="0F3663CA" w:rsidR="000432CC" w:rsidRPr="001E23F0" w:rsidRDefault="000432CC" w:rsidP="007E2C87">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083118" w:rsidRPr="001E23F0">
        <w:rPr>
          <w:rFonts w:ascii="Times New Roman" w:hAnsi="Times New Roman" w:cs="Times New Roman"/>
          <w:b/>
          <w:bCs/>
          <w:sz w:val="24"/>
          <w:szCs w:val="24"/>
        </w:rPr>
        <w:t>9</w:t>
      </w:r>
      <w:r w:rsidR="003E10EE" w:rsidRPr="001E23F0">
        <w:rPr>
          <w:rFonts w:ascii="Times New Roman" w:hAnsi="Times New Roman" w:cs="Times New Roman"/>
          <w:b/>
          <w:bCs/>
          <w:sz w:val="24"/>
          <w:szCs w:val="24"/>
        </w:rPr>
        <w:t>6</w:t>
      </w:r>
      <w:r w:rsidRPr="001E23F0">
        <w:rPr>
          <w:rFonts w:ascii="Times New Roman" w:hAnsi="Times New Roman" w:cs="Times New Roman"/>
          <w:b/>
          <w:bCs/>
          <w:sz w:val="24"/>
          <w:szCs w:val="24"/>
        </w:rPr>
        <w:t>. Tervishoiuteenuste korraldamise seaduse muutmine</w:t>
      </w:r>
    </w:p>
    <w:p w14:paraId="72ED76F9" w14:textId="77777777" w:rsidR="000432CC" w:rsidRPr="001E23F0" w:rsidRDefault="000432CC" w:rsidP="007E2C87">
      <w:pPr>
        <w:rPr>
          <w:rFonts w:ascii="Times New Roman" w:hAnsi="Times New Roman" w:cs="Times New Roman"/>
          <w:b/>
          <w:bCs/>
          <w:sz w:val="24"/>
          <w:szCs w:val="24"/>
        </w:rPr>
      </w:pPr>
    </w:p>
    <w:p w14:paraId="097B4AFA" w14:textId="74E83A0E" w:rsidR="000432CC" w:rsidRPr="001E23F0" w:rsidRDefault="000432CC" w:rsidP="007E2C87">
      <w:pPr>
        <w:rPr>
          <w:rFonts w:ascii="Times New Roman" w:hAnsi="Times New Roman" w:cs="Times New Roman"/>
          <w:sz w:val="24"/>
          <w:szCs w:val="24"/>
        </w:rPr>
      </w:pPr>
      <w:r w:rsidRPr="3D45D796">
        <w:rPr>
          <w:rFonts w:ascii="Times New Roman" w:hAnsi="Times New Roman" w:cs="Times New Roman"/>
          <w:sz w:val="24"/>
          <w:szCs w:val="24"/>
        </w:rPr>
        <w:t>Tervishoiuteenuste korraldamise seaduse § 52 lõikes 3</w:t>
      </w:r>
      <w:r w:rsidRPr="3D45D796">
        <w:rPr>
          <w:rFonts w:ascii="Times New Roman" w:hAnsi="Times New Roman" w:cs="Times New Roman"/>
          <w:sz w:val="24"/>
          <w:szCs w:val="24"/>
          <w:vertAlign w:val="superscript"/>
        </w:rPr>
        <w:t>3</w:t>
      </w:r>
      <w:r w:rsidRPr="3D45D796">
        <w:rPr>
          <w:rFonts w:ascii="Times New Roman" w:hAnsi="Times New Roman" w:cs="Times New Roman"/>
          <w:sz w:val="24"/>
          <w:szCs w:val="24"/>
        </w:rPr>
        <w:t xml:space="preserve"> asendatakse tekstiosa „§ 11 lõike 8“ tekstiosaga „</w:t>
      </w:r>
      <w:commentRangeStart w:id="277"/>
      <w:r w:rsidRPr="3D45D796">
        <w:rPr>
          <w:rFonts w:ascii="Times New Roman" w:hAnsi="Times New Roman" w:cs="Times New Roman"/>
          <w:sz w:val="24"/>
          <w:szCs w:val="24"/>
        </w:rPr>
        <w:t xml:space="preserve">§ 83 punkti </w:t>
      </w:r>
      <w:r w:rsidR="009C1502" w:rsidRPr="3D45D796">
        <w:rPr>
          <w:rFonts w:ascii="Times New Roman" w:hAnsi="Times New Roman" w:cs="Times New Roman"/>
          <w:sz w:val="24"/>
          <w:szCs w:val="24"/>
        </w:rPr>
        <w:t>9</w:t>
      </w:r>
      <w:commentRangeEnd w:id="277"/>
      <w:r>
        <w:commentReference w:id="277"/>
      </w:r>
      <w:r w:rsidRPr="3D45D796">
        <w:rPr>
          <w:rFonts w:ascii="Times New Roman" w:hAnsi="Times New Roman" w:cs="Times New Roman"/>
          <w:sz w:val="24"/>
          <w:szCs w:val="24"/>
        </w:rPr>
        <w:t>“;</w:t>
      </w:r>
    </w:p>
    <w:p w14:paraId="7869EEF6" w14:textId="77777777" w:rsidR="005828E4" w:rsidRPr="001E23F0" w:rsidRDefault="005828E4" w:rsidP="007E2C87">
      <w:pPr>
        <w:rPr>
          <w:rFonts w:ascii="Times New Roman" w:hAnsi="Times New Roman" w:cs="Times New Roman"/>
          <w:sz w:val="24"/>
          <w:szCs w:val="24"/>
        </w:rPr>
      </w:pPr>
    </w:p>
    <w:p w14:paraId="1E842CBA" w14:textId="51CEE34D" w:rsidR="001F2923" w:rsidRPr="001E23F0" w:rsidRDefault="001F2923" w:rsidP="007E2C87">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63172" w:rsidRPr="001E23F0">
        <w:rPr>
          <w:rFonts w:ascii="Times New Roman" w:hAnsi="Times New Roman" w:cs="Times New Roman"/>
          <w:b/>
          <w:bCs/>
          <w:sz w:val="24"/>
          <w:szCs w:val="24"/>
        </w:rPr>
        <w:t>9</w:t>
      </w:r>
      <w:r w:rsidR="003E10EE" w:rsidRPr="001E23F0">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Välismaalaste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muutmine</w:t>
      </w:r>
    </w:p>
    <w:p w14:paraId="66865771" w14:textId="77777777" w:rsidR="001F2923" w:rsidRPr="001E23F0" w:rsidRDefault="001F2923" w:rsidP="007E2C87">
      <w:pPr>
        <w:rPr>
          <w:rFonts w:ascii="Times New Roman" w:hAnsi="Times New Roman" w:cs="Times New Roman"/>
          <w:b/>
          <w:bCs/>
          <w:sz w:val="24"/>
          <w:szCs w:val="24"/>
        </w:rPr>
      </w:pPr>
    </w:p>
    <w:p w14:paraId="3273064A" w14:textId="2B28E337" w:rsidR="001F2923" w:rsidRPr="001E23F0" w:rsidRDefault="001F2923" w:rsidP="007E2C87">
      <w:pPr>
        <w:rPr>
          <w:rFonts w:ascii="Times New Roman" w:hAnsi="Times New Roman" w:cs="Times New Roman"/>
          <w:sz w:val="24"/>
          <w:szCs w:val="24"/>
        </w:rPr>
      </w:pPr>
      <w:r w:rsidRPr="3D45D796">
        <w:rPr>
          <w:rFonts w:ascii="Times New Roman" w:hAnsi="Times New Roman" w:cs="Times New Roman"/>
          <w:sz w:val="24"/>
          <w:szCs w:val="24"/>
        </w:rPr>
        <w:t>Välismaalaste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seaduse</w:t>
      </w:r>
      <w:r w:rsidR="003E10EE" w:rsidRPr="3D45D796">
        <w:rPr>
          <w:rFonts w:ascii="Times New Roman" w:hAnsi="Times New Roman" w:cs="Times New Roman"/>
          <w:sz w:val="24"/>
          <w:szCs w:val="24"/>
        </w:rPr>
        <w:t xml:space="preserve"> </w:t>
      </w:r>
      <w:commentRangeStart w:id="278"/>
      <w:r w:rsidR="003E10EE" w:rsidRPr="3D45D796">
        <w:rPr>
          <w:rFonts w:ascii="Times New Roman" w:hAnsi="Times New Roman" w:cs="Times New Roman"/>
          <w:sz w:val="24"/>
          <w:szCs w:val="24"/>
        </w:rPr>
        <w:t>§</w:t>
      </w:r>
      <w:del w:id="279" w:author="Autor">
        <w:r w:rsidRPr="3D45D796" w:rsidDel="003E10EE">
          <w:rPr>
            <w:rFonts w:ascii="Times New Roman" w:hAnsi="Times New Roman" w:cs="Times New Roman"/>
            <w:sz w:val="24"/>
            <w:szCs w:val="24"/>
          </w:rPr>
          <w:delText xml:space="preserve">-i </w:delText>
        </w:r>
      </w:del>
      <w:commentRangeEnd w:id="278"/>
      <w:r>
        <w:commentReference w:id="278"/>
      </w:r>
      <w:r w:rsidR="00E66F0A" w:rsidRPr="3D45D796">
        <w:rPr>
          <w:rFonts w:ascii="Times New Roman" w:hAnsi="Times New Roman" w:cs="Times New Roman"/>
          <w:sz w:val="24"/>
          <w:szCs w:val="24"/>
        </w:rPr>
        <w:t>232</w:t>
      </w:r>
      <w:r w:rsidR="002E2C10" w:rsidRPr="3D45D796">
        <w:rPr>
          <w:rFonts w:ascii="Times New Roman" w:hAnsi="Times New Roman" w:cs="Times New Roman"/>
          <w:sz w:val="24"/>
          <w:szCs w:val="24"/>
        </w:rPr>
        <w:t xml:space="preserve"> </w:t>
      </w:r>
      <w:r w:rsidR="00E66F0A" w:rsidRPr="3D45D796">
        <w:rPr>
          <w:rFonts w:ascii="Times New Roman" w:hAnsi="Times New Roman" w:cs="Times New Roman"/>
          <w:sz w:val="24"/>
          <w:szCs w:val="24"/>
        </w:rPr>
        <w:t>täiendatakse</w:t>
      </w:r>
      <w:r w:rsidR="002E2C10" w:rsidRPr="3D45D796">
        <w:rPr>
          <w:rFonts w:ascii="Times New Roman" w:hAnsi="Times New Roman" w:cs="Times New Roman"/>
          <w:sz w:val="24"/>
          <w:szCs w:val="24"/>
        </w:rPr>
        <w:t xml:space="preserve"> </w:t>
      </w:r>
      <w:r w:rsidR="00E66F0A" w:rsidRPr="3D45D796">
        <w:rPr>
          <w:rFonts w:ascii="Times New Roman" w:hAnsi="Times New Roman" w:cs="Times New Roman"/>
          <w:sz w:val="24"/>
          <w:szCs w:val="24"/>
        </w:rPr>
        <w:t>lõikega</w:t>
      </w:r>
      <w:r w:rsidR="002E2C10" w:rsidRPr="3D45D796">
        <w:rPr>
          <w:rFonts w:ascii="Times New Roman" w:hAnsi="Times New Roman" w:cs="Times New Roman"/>
          <w:sz w:val="24"/>
          <w:szCs w:val="24"/>
        </w:rPr>
        <w:t xml:space="preserve"> </w:t>
      </w:r>
      <w:r w:rsidR="00E66F0A" w:rsidRPr="3D45D796">
        <w:rPr>
          <w:rFonts w:ascii="Times New Roman" w:hAnsi="Times New Roman" w:cs="Times New Roman"/>
          <w:sz w:val="24"/>
          <w:szCs w:val="24"/>
        </w:rPr>
        <w:t>2</w:t>
      </w:r>
      <w:r w:rsidR="00E66F0A" w:rsidRPr="3D45D796">
        <w:rPr>
          <w:rFonts w:ascii="Times New Roman" w:hAnsi="Times New Roman" w:cs="Times New Roman"/>
          <w:sz w:val="24"/>
          <w:szCs w:val="24"/>
          <w:vertAlign w:val="superscript"/>
        </w:rPr>
        <w:t>3</w:t>
      </w:r>
      <w:r w:rsidR="002E2C10" w:rsidRPr="3D45D796">
        <w:rPr>
          <w:rFonts w:ascii="Times New Roman" w:hAnsi="Times New Roman" w:cs="Times New Roman"/>
          <w:sz w:val="24"/>
          <w:szCs w:val="24"/>
          <w:vertAlign w:val="superscript"/>
        </w:rPr>
        <w:t xml:space="preserve"> </w:t>
      </w:r>
      <w:r w:rsidR="00E66F0A" w:rsidRPr="3D45D796">
        <w:rPr>
          <w:rFonts w:ascii="Times New Roman" w:hAnsi="Times New Roman" w:cs="Times New Roman"/>
          <w:sz w:val="24"/>
          <w:szCs w:val="24"/>
        </w:rPr>
        <w:t>järgmises</w:t>
      </w:r>
      <w:r w:rsidR="002E2C10" w:rsidRPr="3D45D796">
        <w:rPr>
          <w:rFonts w:ascii="Times New Roman" w:hAnsi="Times New Roman" w:cs="Times New Roman"/>
          <w:sz w:val="24"/>
          <w:szCs w:val="24"/>
        </w:rPr>
        <w:t xml:space="preserve"> </w:t>
      </w:r>
      <w:r w:rsidR="00E66F0A" w:rsidRPr="3D45D796">
        <w:rPr>
          <w:rFonts w:ascii="Times New Roman" w:hAnsi="Times New Roman" w:cs="Times New Roman"/>
          <w:sz w:val="24"/>
          <w:szCs w:val="24"/>
        </w:rPr>
        <w:t>sõnastuses:</w:t>
      </w:r>
    </w:p>
    <w:p w14:paraId="24178403" w14:textId="77777777" w:rsidR="00E66F0A" w:rsidRPr="001E23F0" w:rsidRDefault="00E66F0A" w:rsidP="007E2C87">
      <w:pPr>
        <w:rPr>
          <w:rFonts w:ascii="Times New Roman" w:hAnsi="Times New Roman" w:cs="Times New Roman"/>
          <w:sz w:val="24"/>
          <w:szCs w:val="24"/>
        </w:rPr>
      </w:pPr>
    </w:p>
    <w:p w14:paraId="7E6785DA" w14:textId="7209D9F5" w:rsidR="00724F59" w:rsidRDefault="00E66F0A" w:rsidP="006A0616">
      <w:pPr>
        <w:jc w:val="both"/>
        <w:rPr>
          <w:rFonts w:ascii="Times New Roman" w:hAnsi="Times New Roman" w:cs="Times New Roman"/>
          <w:sz w:val="24"/>
          <w:szCs w:val="24"/>
        </w:rPr>
      </w:pPr>
      <w:r w:rsidRPr="3D45D796">
        <w:rPr>
          <w:rFonts w:ascii="Times New Roman" w:hAnsi="Times New Roman" w:cs="Times New Roman"/>
          <w:sz w:val="24"/>
          <w:szCs w:val="24"/>
        </w:rPr>
        <w:lastRenderedPageBreak/>
        <w:t>„(2</w:t>
      </w:r>
      <w:r w:rsidRPr="3D45D796">
        <w:rPr>
          <w:rFonts w:ascii="Times New Roman" w:hAnsi="Times New Roman" w:cs="Times New Roman"/>
          <w:sz w:val="24"/>
          <w:szCs w:val="24"/>
          <w:vertAlign w:val="superscript"/>
        </w:rPr>
        <w:t>3</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Kui</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rahvusvahelise</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kaitse</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saaja</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on</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viibinud</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teises</w:t>
      </w:r>
      <w:r w:rsidR="002E2C10" w:rsidRPr="3D45D796">
        <w:rPr>
          <w:rFonts w:ascii="Times New Roman" w:hAnsi="Times New Roman" w:cs="Times New Roman"/>
          <w:sz w:val="24"/>
          <w:szCs w:val="24"/>
        </w:rPr>
        <w:t xml:space="preserve"> </w:t>
      </w:r>
      <w:ins w:id="280" w:author="Autor">
        <w:r w:rsidR="541774A2" w:rsidRPr="3D45D796">
          <w:rPr>
            <w:rFonts w:ascii="Times New Roman" w:hAnsi="Times New Roman" w:cs="Times New Roman"/>
            <w:sz w:val="24"/>
            <w:szCs w:val="24"/>
          </w:rPr>
          <w:t>Euroop</w:t>
        </w:r>
        <w:r w:rsidR="7221D6B2" w:rsidRPr="3D45D796">
          <w:rPr>
            <w:rFonts w:ascii="Times New Roman" w:hAnsi="Times New Roman" w:cs="Times New Roman"/>
            <w:sz w:val="24"/>
            <w:szCs w:val="24"/>
          </w:rPr>
          <w:t>a</w:t>
        </w:r>
        <w:r w:rsidR="541774A2" w:rsidRPr="3D45D796">
          <w:rPr>
            <w:rFonts w:ascii="Times New Roman" w:hAnsi="Times New Roman" w:cs="Times New Roman"/>
            <w:sz w:val="24"/>
            <w:szCs w:val="24"/>
          </w:rPr>
          <w:t xml:space="preserve"> Liidu</w:t>
        </w:r>
        <w:r w:rsidR="5FED8A7B" w:rsidRPr="3D45D796">
          <w:rPr>
            <w:rFonts w:ascii="Times New Roman" w:hAnsi="Times New Roman" w:cs="Times New Roman"/>
            <w:sz w:val="24"/>
            <w:szCs w:val="24"/>
          </w:rPr>
          <w:t xml:space="preserve"> </w:t>
        </w:r>
      </w:ins>
      <w:r w:rsidR="00724F59" w:rsidRPr="3D45D796">
        <w:rPr>
          <w:rFonts w:ascii="Times New Roman" w:hAnsi="Times New Roman" w:cs="Times New Roman"/>
          <w:sz w:val="24"/>
          <w:szCs w:val="24"/>
        </w:rPr>
        <w:t>liikmesriigis</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ebaseaduslikult,</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ei</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arvestata</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eelneva</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Eestis</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elamise</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aja</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hulka</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seda</w:t>
      </w:r>
      <w:r w:rsidR="00C851B2" w:rsidRPr="3D45D796">
        <w:rPr>
          <w:rFonts w:ascii="Times New Roman" w:hAnsi="Times New Roman" w:cs="Times New Roman"/>
          <w:sz w:val="24"/>
          <w:szCs w:val="24"/>
        </w:rPr>
        <w:t xml:space="preserve"> Eestis elamise</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perioodi,</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mis</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eelnes</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teises</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liikmesriigis</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ebaseaduslikule</w:t>
      </w:r>
      <w:r w:rsidR="002E2C10" w:rsidRPr="3D45D796">
        <w:rPr>
          <w:rFonts w:ascii="Times New Roman" w:hAnsi="Times New Roman" w:cs="Times New Roman"/>
          <w:sz w:val="24"/>
          <w:szCs w:val="24"/>
        </w:rPr>
        <w:t xml:space="preserve"> </w:t>
      </w:r>
      <w:r w:rsidR="00724F59" w:rsidRPr="3D45D796">
        <w:rPr>
          <w:rFonts w:ascii="Times New Roman" w:hAnsi="Times New Roman" w:cs="Times New Roman"/>
          <w:sz w:val="24"/>
          <w:szCs w:val="24"/>
        </w:rPr>
        <w:t>viibimisele.</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Politsei-</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ja</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Piirivalveamet</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võib</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käesolevas</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lõikes</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sätestatust</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teha</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erandeid</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humaansetel</w:t>
      </w:r>
      <w:r w:rsidR="002E2C10" w:rsidRPr="3D45D796">
        <w:rPr>
          <w:rFonts w:ascii="Times New Roman" w:hAnsi="Times New Roman" w:cs="Times New Roman"/>
          <w:sz w:val="24"/>
          <w:szCs w:val="24"/>
        </w:rPr>
        <w:t xml:space="preserve"> </w:t>
      </w:r>
      <w:r w:rsidR="00AA6E78" w:rsidRPr="3D45D796">
        <w:rPr>
          <w:rFonts w:ascii="Times New Roman" w:hAnsi="Times New Roman" w:cs="Times New Roman"/>
          <w:sz w:val="24"/>
          <w:szCs w:val="24"/>
        </w:rPr>
        <w:t>põhjustel.</w:t>
      </w:r>
      <w:r w:rsidR="00724F59" w:rsidRPr="3D45D796">
        <w:rPr>
          <w:rFonts w:ascii="Times New Roman" w:hAnsi="Times New Roman" w:cs="Times New Roman"/>
          <w:sz w:val="24"/>
          <w:szCs w:val="24"/>
        </w:rPr>
        <w:t>“</w:t>
      </w:r>
      <w:r w:rsidR="003E10EE" w:rsidRPr="3D45D796">
        <w:rPr>
          <w:rFonts w:ascii="Times New Roman" w:hAnsi="Times New Roman" w:cs="Times New Roman"/>
          <w:sz w:val="24"/>
          <w:szCs w:val="24"/>
        </w:rPr>
        <w:t>.</w:t>
      </w:r>
    </w:p>
    <w:p w14:paraId="151A22E3" w14:textId="77777777" w:rsidR="00567419" w:rsidRDefault="00567419" w:rsidP="006A0616">
      <w:pPr>
        <w:jc w:val="both"/>
        <w:rPr>
          <w:rFonts w:ascii="Times New Roman" w:hAnsi="Times New Roman" w:cs="Times New Roman"/>
          <w:sz w:val="24"/>
          <w:szCs w:val="24"/>
        </w:rPr>
      </w:pPr>
    </w:p>
    <w:p w14:paraId="727BA840" w14:textId="77777777" w:rsidR="00567419" w:rsidRPr="00567419" w:rsidRDefault="00567419" w:rsidP="00567419">
      <w:pPr>
        <w:jc w:val="both"/>
        <w:rPr>
          <w:rFonts w:ascii="Times New Roman" w:hAnsi="Times New Roman" w:cs="Times New Roman"/>
          <w:b/>
          <w:bCs/>
          <w:sz w:val="24"/>
          <w:szCs w:val="24"/>
        </w:rPr>
      </w:pPr>
      <w:r w:rsidRPr="3D45D796">
        <w:rPr>
          <w:rFonts w:ascii="Times New Roman" w:hAnsi="Times New Roman" w:cs="Times New Roman"/>
          <w:b/>
          <w:bCs/>
          <w:sz w:val="24"/>
          <w:szCs w:val="24"/>
        </w:rPr>
        <w:t>§ 98. Välisriigi kutsekvalifikatsiooni tunnustamise seadus</w:t>
      </w:r>
    </w:p>
    <w:p w14:paraId="2E9DD427" w14:textId="0CF288D4" w:rsidR="00567419" w:rsidRDefault="00567419" w:rsidP="006A0616">
      <w:pPr>
        <w:jc w:val="both"/>
        <w:rPr>
          <w:rFonts w:ascii="Times New Roman" w:hAnsi="Times New Roman" w:cs="Times New Roman"/>
          <w:b/>
          <w:bCs/>
          <w:sz w:val="24"/>
          <w:szCs w:val="24"/>
        </w:rPr>
      </w:pPr>
    </w:p>
    <w:p w14:paraId="2D0D0AF6" w14:textId="2C4C26CA" w:rsidR="00567419" w:rsidRPr="008D1E91" w:rsidRDefault="00567419" w:rsidP="00567419">
      <w:pPr>
        <w:jc w:val="both"/>
        <w:rPr>
          <w:rFonts w:ascii="Times New Roman" w:hAnsi="Times New Roman" w:cs="Times New Roman"/>
          <w:sz w:val="24"/>
          <w:szCs w:val="24"/>
        </w:rPr>
      </w:pPr>
      <w:r w:rsidRPr="008D1E91">
        <w:rPr>
          <w:rFonts w:ascii="Times New Roman" w:hAnsi="Times New Roman" w:cs="Times New Roman"/>
          <w:sz w:val="24"/>
          <w:szCs w:val="24"/>
        </w:rPr>
        <w:t>Välisriigi kutsekvalifikatsiooni tunnustamise seadus</w:t>
      </w:r>
      <w:r w:rsidR="00973F59">
        <w:rPr>
          <w:rFonts w:ascii="Times New Roman" w:hAnsi="Times New Roman" w:cs="Times New Roman"/>
          <w:sz w:val="24"/>
          <w:szCs w:val="24"/>
        </w:rPr>
        <w:t>e</w:t>
      </w:r>
      <w:r>
        <w:rPr>
          <w:rFonts w:ascii="Times New Roman" w:hAnsi="Times New Roman" w:cs="Times New Roman"/>
          <w:sz w:val="24"/>
          <w:szCs w:val="24"/>
        </w:rPr>
        <w:t xml:space="preserve"> § 6 punkti 4 täiendatakse pärast sõna „alusel“ sõnadega „või rahvusvahelise kaitse taotleja, kellel on õigus Eestis töötada“.</w:t>
      </w:r>
    </w:p>
    <w:p w14:paraId="2D954C52" w14:textId="77777777" w:rsidR="006A0616" w:rsidRPr="001E23F0" w:rsidRDefault="006A0616" w:rsidP="007E2C87">
      <w:pPr>
        <w:rPr>
          <w:rFonts w:ascii="Times New Roman" w:hAnsi="Times New Roman" w:cs="Times New Roman"/>
          <w:sz w:val="24"/>
          <w:szCs w:val="24"/>
        </w:rPr>
      </w:pPr>
    </w:p>
    <w:p w14:paraId="35796EA9" w14:textId="5D4DA427" w:rsidR="007E2C87" w:rsidRPr="001E23F0" w:rsidRDefault="007E2C87" w:rsidP="007E2C87">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63172" w:rsidRPr="001E23F0">
        <w:rPr>
          <w:rFonts w:ascii="Times New Roman" w:hAnsi="Times New Roman" w:cs="Times New Roman"/>
          <w:b/>
          <w:bCs/>
          <w:sz w:val="24"/>
          <w:szCs w:val="24"/>
        </w:rPr>
        <w:t>9</w:t>
      </w:r>
      <w:r w:rsidR="00973F59">
        <w:rPr>
          <w:rFonts w:ascii="Times New Roman" w:hAnsi="Times New Roman" w:cs="Times New Roman"/>
          <w:b/>
          <w:bCs/>
          <w:sz w:val="24"/>
          <w:szCs w:val="24"/>
        </w:rPr>
        <w:t>9</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Väljasõidukohustuse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sissesõidukeelu</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muutmine</w:t>
      </w:r>
    </w:p>
    <w:p w14:paraId="26ACD727" w14:textId="77777777" w:rsidR="003E10EE" w:rsidRPr="001E23F0" w:rsidRDefault="003E10EE" w:rsidP="007E2C87">
      <w:pPr>
        <w:rPr>
          <w:rFonts w:ascii="Times New Roman" w:hAnsi="Times New Roman" w:cs="Times New Roman"/>
          <w:b/>
          <w:bCs/>
          <w:sz w:val="24"/>
          <w:szCs w:val="24"/>
        </w:rPr>
      </w:pPr>
    </w:p>
    <w:p w14:paraId="14A30638" w14:textId="6A238012" w:rsidR="003E10EE" w:rsidRPr="001E23F0" w:rsidRDefault="003E10EE" w:rsidP="007E2C87">
      <w:pPr>
        <w:rPr>
          <w:rFonts w:ascii="Times New Roman" w:hAnsi="Times New Roman" w:cs="Times New Roman"/>
          <w:sz w:val="24"/>
          <w:szCs w:val="24"/>
        </w:rPr>
      </w:pPr>
      <w:r w:rsidRPr="001E23F0">
        <w:rPr>
          <w:rFonts w:ascii="Times New Roman" w:hAnsi="Times New Roman" w:cs="Times New Roman"/>
          <w:sz w:val="24"/>
          <w:szCs w:val="24"/>
        </w:rPr>
        <w:t>Väljasõidukohustuse ja sissesõidukeelu seaduses tehakse järgmised muudatused:</w:t>
      </w:r>
    </w:p>
    <w:p w14:paraId="48DB857E" w14:textId="77777777" w:rsidR="000F5D76" w:rsidRPr="001E23F0" w:rsidRDefault="000F5D76" w:rsidP="007E2C87">
      <w:pPr>
        <w:rPr>
          <w:rFonts w:ascii="Times New Roman" w:hAnsi="Times New Roman" w:cs="Times New Roman"/>
          <w:sz w:val="24"/>
          <w:szCs w:val="24"/>
        </w:rPr>
      </w:pPr>
    </w:p>
    <w:p w14:paraId="6697C417" w14:textId="6917A511" w:rsidR="000F5D76" w:rsidRPr="001E23F0" w:rsidRDefault="000F5D76" w:rsidP="007E2C87">
      <w:pPr>
        <w:rPr>
          <w:rFonts w:ascii="Times New Roman" w:hAnsi="Times New Roman" w:cs="Times New Roman"/>
          <w:sz w:val="24"/>
          <w:szCs w:val="24"/>
        </w:rPr>
      </w:pPr>
      <w:r w:rsidRPr="3D45D796">
        <w:rPr>
          <w:rFonts w:ascii="Times New Roman" w:hAnsi="Times New Roman" w:cs="Times New Roman"/>
          <w:b/>
          <w:bCs/>
          <w:sz w:val="24"/>
          <w:szCs w:val="24"/>
        </w:rPr>
        <w:t xml:space="preserve">1) </w:t>
      </w:r>
      <w:r w:rsidRPr="3D45D796">
        <w:rPr>
          <w:rFonts w:ascii="Times New Roman" w:hAnsi="Times New Roman" w:cs="Times New Roman"/>
          <w:sz w:val="24"/>
          <w:szCs w:val="24"/>
        </w:rPr>
        <w:t>paragrahvi 1 lõige</w:t>
      </w:r>
      <w:del w:id="281" w:author="Autor">
        <w:r w:rsidRPr="3D45D796" w:rsidDel="000F5D76">
          <w:rPr>
            <w:rFonts w:ascii="Times New Roman" w:hAnsi="Times New Roman" w:cs="Times New Roman"/>
            <w:sz w:val="24"/>
            <w:szCs w:val="24"/>
          </w:rPr>
          <w:delText xml:space="preserve">t </w:delText>
        </w:r>
      </w:del>
      <w:r w:rsidRPr="3D45D796">
        <w:rPr>
          <w:rFonts w:ascii="Times New Roman" w:hAnsi="Times New Roman" w:cs="Times New Roman"/>
          <w:sz w:val="24"/>
          <w:szCs w:val="24"/>
        </w:rPr>
        <w:t>1 muudetakse ja sõnastatakse järgmiselt:</w:t>
      </w:r>
    </w:p>
    <w:p w14:paraId="0CD0B94B" w14:textId="77777777" w:rsidR="000F5D76" w:rsidRPr="001E23F0" w:rsidRDefault="000F5D76" w:rsidP="007E2C87">
      <w:pPr>
        <w:rPr>
          <w:rFonts w:ascii="Times New Roman" w:hAnsi="Times New Roman" w:cs="Times New Roman"/>
          <w:sz w:val="24"/>
          <w:szCs w:val="24"/>
        </w:rPr>
      </w:pPr>
    </w:p>
    <w:p w14:paraId="627750A3" w14:textId="03BAC95B" w:rsidR="000F5D76" w:rsidRPr="001E23F0" w:rsidRDefault="000F5D76" w:rsidP="00DB531D">
      <w:pPr>
        <w:jc w:val="both"/>
        <w:rPr>
          <w:rFonts w:ascii="Times New Roman" w:hAnsi="Times New Roman" w:cs="Times New Roman"/>
          <w:sz w:val="24"/>
          <w:szCs w:val="24"/>
        </w:rPr>
      </w:pPr>
      <w:commentRangeStart w:id="282"/>
      <w:r w:rsidRPr="3D45D796">
        <w:rPr>
          <w:rFonts w:ascii="Times New Roman" w:hAnsi="Times New Roman" w:cs="Times New Roman"/>
          <w:sz w:val="24"/>
          <w:szCs w:val="24"/>
        </w:rPr>
        <w:t>„</w:t>
      </w:r>
      <w:ins w:id="283" w:author="Autor">
        <w:r w:rsidR="4BA26BD2" w:rsidRPr="3D45D796">
          <w:rPr>
            <w:rFonts w:ascii="Times New Roman" w:hAnsi="Times New Roman" w:cs="Times New Roman"/>
            <w:sz w:val="24"/>
            <w:szCs w:val="24"/>
          </w:rPr>
          <w:t>(</w:t>
        </w:r>
      </w:ins>
      <w:r w:rsidRPr="3D45D796">
        <w:rPr>
          <w:rFonts w:ascii="Times New Roman" w:hAnsi="Times New Roman" w:cs="Times New Roman"/>
          <w:sz w:val="24"/>
          <w:szCs w:val="24"/>
        </w:rPr>
        <w:t xml:space="preserve">1) </w:t>
      </w:r>
      <w:commentRangeEnd w:id="282"/>
      <w:r>
        <w:commentReference w:id="282"/>
      </w:r>
      <w:r w:rsidRPr="3D45D796">
        <w:rPr>
          <w:rFonts w:ascii="Times New Roman" w:hAnsi="Times New Roman" w:cs="Times New Roman"/>
          <w:sz w:val="24"/>
          <w:szCs w:val="24"/>
        </w:rPr>
        <w:t>Käesolev seadus reguleerib välismaalase väljasõidukohustuse kindlakstegemist ning sätestab välismaalase suhtes väljasõidukohustuse ning sissesõidukeelu kohaldamise alused ja korra.“;</w:t>
      </w:r>
    </w:p>
    <w:p w14:paraId="023AFD2C" w14:textId="77777777" w:rsidR="000F5D76" w:rsidRPr="001E23F0" w:rsidRDefault="000F5D76" w:rsidP="00DB531D">
      <w:pPr>
        <w:jc w:val="both"/>
        <w:rPr>
          <w:rFonts w:ascii="Times New Roman" w:hAnsi="Times New Roman" w:cs="Times New Roman"/>
          <w:sz w:val="24"/>
          <w:szCs w:val="24"/>
        </w:rPr>
      </w:pPr>
    </w:p>
    <w:p w14:paraId="424AFBCF" w14:textId="00DE4BD6" w:rsidR="000F5D76" w:rsidRPr="001E23F0" w:rsidRDefault="000F5D76" w:rsidP="00DB531D">
      <w:pPr>
        <w:jc w:val="both"/>
        <w:rPr>
          <w:rFonts w:ascii="Times New Roman" w:hAnsi="Times New Roman" w:cs="Times New Roman"/>
          <w:sz w:val="24"/>
          <w:szCs w:val="24"/>
        </w:rPr>
      </w:pPr>
      <w:r w:rsidRPr="001E23F0">
        <w:rPr>
          <w:rFonts w:ascii="Times New Roman" w:hAnsi="Times New Roman" w:cs="Times New Roman"/>
          <w:b/>
          <w:bCs/>
          <w:sz w:val="24"/>
          <w:szCs w:val="24"/>
        </w:rPr>
        <w:t xml:space="preserve">2) </w:t>
      </w:r>
      <w:r w:rsidR="00DB531D" w:rsidRPr="001E23F0">
        <w:rPr>
          <w:rFonts w:ascii="Times New Roman" w:hAnsi="Times New Roman" w:cs="Times New Roman"/>
          <w:sz w:val="24"/>
          <w:szCs w:val="24"/>
        </w:rPr>
        <w:t>paragrahvi 1 täiendatakse lõikega 1</w:t>
      </w:r>
      <w:r w:rsidR="00DB531D" w:rsidRPr="001E23F0">
        <w:rPr>
          <w:rFonts w:ascii="Times New Roman" w:hAnsi="Times New Roman" w:cs="Times New Roman"/>
          <w:sz w:val="24"/>
          <w:szCs w:val="24"/>
          <w:vertAlign w:val="superscript"/>
        </w:rPr>
        <w:t xml:space="preserve">2 </w:t>
      </w:r>
      <w:r w:rsidR="00DB531D" w:rsidRPr="001E23F0">
        <w:rPr>
          <w:rFonts w:ascii="Times New Roman" w:hAnsi="Times New Roman" w:cs="Times New Roman"/>
          <w:sz w:val="24"/>
          <w:szCs w:val="24"/>
        </w:rPr>
        <w:t>järgmises sõnastuses:</w:t>
      </w:r>
    </w:p>
    <w:p w14:paraId="5F38BE45" w14:textId="77777777" w:rsidR="00DB531D" w:rsidRPr="001E23F0" w:rsidRDefault="00DB531D" w:rsidP="00DB531D">
      <w:pPr>
        <w:jc w:val="both"/>
        <w:rPr>
          <w:rFonts w:ascii="Times New Roman" w:hAnsi="Times New Roman" w:cs="Times New Roman"/>
          <w:sz w:val="24"/>
          <w:szCs w:val="24"/>
        </w:rPr>
      </w:pPr>
    </w:p>
    <w:p w14:paraId="1217CC8F" w14:textId="77777777" w:rsidR="00DB531D" w:rsidRPr="001E23F0" w:rsidRDefault="00DB531D" w:rsidP="00DB531D">
      <w:pPr>
        <w:jc w:val="both"/>
        <w:rPr>
          <w:rFonts w:ascii="Times New Roman" w:hAnsi="Times New Roman" w:cs="Times New Roman"/>
          <w:sz w:val="24"/>
          <w:szCs w:val="24"/>
        </w:rPr>
      </w:pPr>
      <w:r w:rsidRPr="001E23F0">
        <w:rPr>
          <w:rFonts w:ascii="Times New Roman" w:hAnsi="Times New Roman" w:cs="Times New Roman"/>
          <w:sz w:val="24"/>
          <w:szCs w:val="24"/>
        </w:rPr>
        <w:t>„(1</w:t>
      </w:r>
      <w:r w:rsidRPr="001E23F0">
        <w:rPr>
          <w:rFonts w:ascii="Times New Roman" w:hAnsi="Times New Roman" w:cs="Times New Roman"/>
          <w:sz w:val="24"/>
          <w:szCs w:val="24"/>
          <w:vertAlign w:val="superscript"/>
        </w:rPr>
        <w:t>2</w:t>
      </w:r>
      <w:r w:rsidRPr="001E23F0">
        <w:rPr>
          <w:rFonts w:ascii="Times New Roman" w:hAnsi="Times New Roman" w:cs="Times New Roman"/>
          <w:sz w:val="24"/>
          <w:szCs w:val="24"/>
        </w:rPr>
        <w:t>) Käesolev seadus reguleerib välismaalasele taustakontrolli tegemist ja piiril toimuvat tagasisaatmismenetlust ulatuses, mis ei ole reguleeritud:</w:t>
      </w:r>
    </w:p>
    <w:p w14:paraId="3F894316" w14:textId="7F30EC41" w:rsidR="00DB531D" w:rsidRPr="001E23F0" w:rsidRDefault="00DB531D" w:rsidP="00DB531D">
      <w:pPr>
        <w:jc w:val="both"/>
        <w:rPr>
          <w:rFonts w:ascii="Times New Roman" w:hAnsi="Times New Roman" w:cs="Times New Roman"/>
          <w:sz w:val="24"/>
          <w:szCs w:val="24"/>
        </w:rPr>
      </w:pPr>
      <w:commentRangeStart w:id="284"/>
      <w:r w:rsidRPr="3D45D796">
        <w:rPr>
          <w:rFonts w:ascii="Times New Roman" w:hAnsi="Times New Roman" w:cs="Times New Roman"/>
          <w:sz w:val="24"/>
          <w:szCs w:val="24"/>
        </w:rPr>
        <w:t xml:space="preserve">1) Euroopa Parlamendi ja nõukogu määrusega (EL) 2024/1356, millega kehtestatakse kolmanda riigi kodanike taustakontroll välispiiridel ning muudetakse määrusi (EÜ) nr 767/2008, (EL) 2017/2226, (EL) 2018/1240 ja (EL) 2019/817 (ELT L, 2024/1356, 22.05.2024) </w:t>
      </w:r>
      <w:del w:id="285" w:author="Autor">
        <w:r w:rsidRPr="3D45D796" w:rsidDel="00DB531D">
          <w:rPr>
            <w:rFonts w:ascii="Times New Roman" w:hAnsi="Times New Roman" w:cs="Times New Roman"/>
            <w:sz w:val="24"/>
            <w:szCs w:val="24"/>
          </w:rPr>
          <w:delText xml:space="preserve">(edaspidi </w:delText>
        </w:r>
        <w:r w:rsidRPr="3D45D796" w:rsidDel="00DB531D">
          <w:rPr>
            <w:rFonts w:ascii="Times New Roman" w:hAnsi="Times New Roman" w:cs="Times New Roman"/>
            <w:i/>
            <w:iCs/>
            <w:sz w:val="24"/>
            <w:szCs w:val="24"/>
          </w:rPr>
          <w:delText>Euroopa Parlamendi ja nõukogu määrus (EL) 2024/1356</w:delText>
        </w:r>
        <w:r w:rsidRPr="3D45D796" w:rsidDel="00DB531D">
          <w:rPr>
            <w:rFonts w:ascii="Times New Roman" w:hAnsi="Times New Roman" w:cs="Times New Roman"/>
            <w:sz w:val="24"/>
            <w:szCs w:val="24"/>
          </w:rPr>
          <w:delText xml:space="preserve"> </w:delText>
        </w:r>
        <w:r w:rsidRPr="3D45D796" w:rsidDel="00DB531D">
          <w:rPr>
            <w:rFonts w:ascii="Times New Roman" w:hAnsi="Times New Roman" w:cs="Times New Roman"/>
            <w:i/>
            <w:iCs/>
            <w:sz w:val="24"/>
            <w:szCs w:val="24"/>
          </w:rPr>
          <w:delText>(</w:delText>
        </w:r>
        <w:r w:rsidRPr="3D45D796" w:rsidDel="00C2551C">
          <w:rPr>
            <w:rFonts w:ascii="Times New Roman" w:hAnsi="Times New Roman" w:cs="Times New Roman"/>
            <w:i/>
            <w:iCs/>
            <w:sz w:val="24"/>
            <w:szCs w:val="24"/>
          </w:rPr>
          <w:delText>taustakontrolli kohta</w:delText>
        </w:r>
        <w:r w:rsidRPr="3D45D796" w:rsidDel="00DB531D">
          <w:rPr>
            <w:rFonts w:ascii="Times New Roman" w:hAnsi="Times New Roman" w:cs="Times New Roman"/>
            <w:i/>
            <w:iCs/>
            <w:sz w:val="24"/>
            <w:szCs w:val="24"/>
          </w:rPr>
          <w:delText>)</w:delText>
        </w:r>
        <w:r w:rsidRPr="3D45D796" w:rsidDel="00DB531D">
          <w:rPr>
            <w:rFonts w:ascii="Times New Roman" w:hAnsi="Times New Roman" w:cs="Times New Roman"/>
            <w:sz w:val="24"/>
            <w:szCs w:val="24"/>
          </w:rPr>
          <w:delText>)</w:delText>
        </w:r>
      </w:del>
      <w:r w:rsidRPr="3D45D796">
        <w:rPr>
          <w:rFonts w:ascii="Times New Roman" w:hAnsi="Times New Roman" w:cs="Times New Roman"/>
          <w:sz w:val="24"/>
          <w:szCs w:val="24"/>
        </w:rPr>
        <w:t xml:space="preserve"> ja </w:t>
      </w:r>
    </w:p>
    <w:p w14:paraId="2DE833FC" w14:textId="78E8ECE6" w:rsidR="00DB531D" w:rsidRPr="001E23F0" w:rsidRDefault="00DB531D" w:rsidP="00DB531D">
      <w:pPr>
        <w:jc w:val="both"/>
        <w:rPr>
          <w:rFonts w:ascii="Times New Roman" w:hAnsi="Times New Roman" w:cs="Times New Roman"/>
          <w:sz w:val="24"/>
          <w:szCs w:val="24"/>
        </w:rPr>
      </w:pPr>
      <w:r w:rsidRPr="3D45D796">
        <w:rPr>
          <w:rFonts w:ascii="Times New Roman" w:hAnsi="Times New Roman" w:cs="Times New Roman"/>
          <w:sz w:val="24"/>
          <w:szCs w:val="24"/>
        </w:rPr>
        <w:t xml:space="preserve">2) Euroopa Parlamendi ja nõukogu määrusega (EL) 2024/1349, millega kehtestatakse piiril toimuv tagasisaatmismenetlus ja muudetakse määrust (EL) 2021/1148 (ELT L, 2024/1349, 22.5.2024) </w:t>
      </w:r>
      <w:del w:id="286" w:author="Autor">
        <w:r w:rsidRPr="3D45D796" w:rsidDel="00DB531D">
          <w:rPr>
            <w:rFonts w:ascii="Times New Roman" w:hAnsi="Times New Roman" w:cs="Times New Roman"/>
            <w:sz w:val="24"/>
            <w:szCs w:val="24"/>
          </w:rPr>
          <w:delText xml:space="preserve">(edaspidi </w:delText>
        </w:r>
        <w:r w:rsidRPr="3D45D796" w:rsidDel="00DB531D">
          <w:rPr>
            <w:rFonts w:ascii="Times New Roman" w:hAnsi="Times New Roman" w:cs="Times New Roman"/>
            <w:i/>
            <w:iCs/>
            <w:sz w:val="24"/>
            <w:szCs w:val="24"/>
          </w:rPr>
          <w:delText>Euroopa Parlamendi ja nõukogu määrus (EL) 2024/1349</w:delText>
        </w:r>
        <w:r w:rsidRPr="3D45D796" w:rsidDel="00DB531D">
          <w:rPr>
            <w:rFonts w:ascii="Times New Roman" w:hAnsi="Times New Roman" w:cs="Times New Roman"/>
            <w:sz w:val="24"/>
            <w:szCs w:val="24"/>
          </w:rPr>
          <w:delText xml:space="preserve"> </w:delText>
        </w:r>
        <w:r w:rsidRPr="3D45D796" w:rsidDel="00DB531D">
          <w:rPr>
            <w:rFonts w:ascii="Times New Roman" w:hAnsi="Times New Roman" w:cs="Times New Roman"/>
            <w:i/>
            <w:iCs/>
            <w:sz w:val="24"/>
            <w:szCs w:val="24"/>
          </w:rPr>
          <w:delText>(tagasisaatmise piirimenetluse kohta)</w:delText>
        </w:r>
        <w:r w:rsidRPr="3D45D796" w:rsidDel="00DB531D">
          <w:rPr>
            <w:rFonts w:ascii="Times New Roman" w:hAnsi="Times New Roman" w:cs="Times New Roman"/>
            <w:sz w:val="24"/>
            <w:szCs w:val="24"/>
          </w:rPr>
          <w:delText>)</w:delText>
        </w:r>
      </w:del>
      <w:commentRangeEnd w:id="284"/>
      <w:r>
        <w:commentReference w:id="284"/>
      </w:r>
      <w:r w:rsidRPr="3D45D796">
        <w:rPr>
          <w:rFonts w:ascii="Times New Roman" w:hAnsi="Times New Roman" w:cs="Times New Roman"/>
          <w:sz w:val="24"/>
          <w:szCs w:val="24"/>
        </w:rPr>
        <w:t>.</w:t>
      </w:r>
      <w:r w:rsidR="0067093A" w:rsidRPr="3D45D796">
        <w:rPr>
          <w:rFonts w:ascii="Times New Roman" w:hAnsi="Times New Roman" w:cs="Times New Roman"/>
          <w:sz w:val="24"/>
          <w:szCs w:val="24"/>
        </w:rPr>
        <w:t>“;</w:t>
      </w:r>
    </w:p>
    <w:p w14:paraId="393ED16A" w14:textId="77777777" w:rsidR="00DB531D" w:rsidRPr="001E23F0" w:rsidRDefault="00DB531D" w:rsidP="00DB531D">
      <w:pPr>
        <w:jc w:val="both"/>
        <w:rPr>
          <w:rFonts w:ascii="Times New Roman" w:hAnsi="Times New Roman" w:cs="Times New Roman"/>
          <w:sz w:val="24"/>
          <w:szCs w:val="24"/>
        </w:rPr>
      </w:pPr>
    </w:p>
    <w:p w14:paraId="3206BEFD" w14:textId="064209EB" w:rsidR="00DB531D" w:rsidRDefault="00DB531D" w:rsidP="00DB531D">
      <w:pPr>
        <w:jc w:val="both"/>
        <w:rPr>
          <w:rFonts w:ascii="Times New Roman" w:hAnsi="Times New Roman" w:cs="Times New Roman"/>
          <w:sz w:val="24"/>
          <w:szCs w:val="24"/>
        </w:rPr>
      </w:pPr>
      <w:r w:rsidRPr="001E23F0">
        <w:rPr>
          <w:rFonts w:ascii="Times New Roman" w:hAnsi="Times New Roman" w:cs="Times New Roman"/>
          <w:b/>
          <w:bCs/>
          <w:sz w:val="24"/>
          <w:szCs w:val="24"/>
        </w:rPr>
        <w:t xml:space="preserve">3) </w:t>
      </w:r>
      <w:r w:rsidRPr="001E23F0">
        <w:rPr>
          <w:rFonts w:ascii="Times New Roman" w:hAnsi="Times New Roman" w:cs="Times New Roman"/>
          <w:sz w:val="24"/>
          <w:szCs w:val="24"/>
        </w:rPr>
        <w:t>paragrahvi 1</w:t>
      </w:r>
      <w:r w:rsidRPr="001E23F0">
        <w:rPr>
          <w:rFonts w:ascii="Times New Roman" w:hAnsi="Times New Roman" w:cs="Times New Roman"/>
          <w:sz w:val="24"/>
          <w:szCs w:val="24"/>
          <w:vertAlign w:val="superscript"/>
        </w:rPr>
        <w:t xml:space="preserve">3 </w:t>
      </w:r>
      <w:r w:rsidRPr="001E23F0">
        <w:rPr>
          <w:rFonts w:ascii="Times New Roman" w:hAnsi="Times New Roman" w:cs="Times New Roman"/>
          <w:sz w:val="24"/>
          <w:szCs w:val="24"/>
        </w:rPr>
        <w:t>lõiget 1 täiendatakse pärast sõna „alaealine“ sõnaga „välismaalane“;</w:t>
      </w:r>
    </w:p>
    <w:p w14:paraId="7514F764" w14:textId="77777777" w:rsidR="005A7948" w:rsidRDefault="005A7948" w:rsidP="00DB531D">
      <w:pPr>
        <w:jc w:val="both"/>
        <w:rPr>
          <w:rFonts w:ascii="Times New Roman" w:hAnsi="Times New Roman" w:cs="Times New Roman"/>
          <w:sz w:val="24"/>
          <w:szCs w:val="24"/>
        </w:rPr>
      </w:pPr>
    </w:p>
    <w:p w14:paraId="38AA9167" w14:textId="69EF1B52" w:rsidR="005A7948" w:rsidRDefault="005A7948" w:rsidP="005A7948">
      <w:pPr>
        <w:jc w:val="both"/>
        <w:rPr>
          <w:rFonts w:ascii="Times New Roman" w:hAnsi="Times New Roman" w:cs="Times New Roman"/>
          <w:sz w:val="24"/>
          <w:szCs w:val="24"/>
        </w:rPr>
      </w:pPr>
      <w:r>
        <w:rPr>
          <w:rFonts w:ascii="Times New Roman" w:hAnsi="Times New Roman" w:cs="Times New Roman"/>
          <w:b/>
          <w:bCs/>
          <w:sz w:val="24"/>
          <w:szCs w:val="24"/>
        </w:rPr>
        <w:t>4</w:t>
      </w:r>
      <w:r w:rsidRPr="001E23F0" w:rsidDel="004607F9">
        <w:rPr>
          <w:rFonts w:ascii="Times New Roman" w:hAnsi="Times New Roman" w:cs="Times New Roman"/>
          <w:b/>
          <w:bCs/>
          <w:sz w:val="24"/>
          <w:szCs w:val="24"/>
        </w:rPr>
        <w:t xml:space="preserve">) </w:t>
      </w:r>
      <w:r w:rsidRPr="001E23F0" w:rsidDel="004607F9">
        <w:rPr>
          <w:rFonts w:ascii="Times New Roman" w:hAnsi="Times New Roman" w:cs="Times New Roman"/>
          <w:sz w:val="24"/>
          <w:szCs w:val="24"/>
        </w:rPr>
        <w:t>paragrahvi 1</w:t>
      </w:r>
      <w:r w:rsidRPr="001E23F0" w:rsidDel="004607F9">
        <w:rPr>
          <w:rFonts w:ascii="Times New Roman" w:hAnsi="Times New Roman" w:cs="Times New Roman"/>
          <w:sz w:val="24"/>
          <w:szCs w:val="24"/>
          <w:vertAlign w:val="superscript"/>
        </w:rPr>
        <w:t xml:space="preserve">3 </w:t>
      </w:r>
      <w:r w:rsidRPr="001E23F0" w:rsidDel="004607F9">
        <w:rPr>
          <w:rFonts w:ascii="Times New Roman" w:hAnsi="Times New Roman" w:cs="Times New Roman"/>
          <w:sz w:val="24"/>
          <w:szCs w:val="24"/>
        </w:rPr>
        <w:t>lõi</w:t>
      </w:r>
      <w:r>
        <w:rPr>
          <w:rFonts w:ascii="Times New Roman" w:hAnsi="Times New Roman" w:cs="Times New Roman"/>
          <w:sz w:val="24"/>
          <w:szCs w:val="24"/>
        </w:rPr>
        <w:t>ked 3 ja</w:t>
      </w:r>
      <w:r w:rsidRPr="001E23F0" w:rsidDel="004607F9">
        <w:rPr>
          <w:rFonts w:ascii="Times New Roman" w:hAnsi="Times New Roman" w:cs="Times New Roman"/>
          <w:sz w:val="24"/>
          <w:szCs w:val="24"/>
        </w:rPr>
        <w:t xml:space="preserve"> 4 muudetakse </w:t>
      </w:r>
      <w:r>
        <w:rPr>
          <w:rFonts w:ascii="Times New Roman" w:hAnsi="Times New Roman" w:cs="Times New Roman"/>
          <w:sz w:val="24"/>
          <w:szCs w:val="24"/>
        </w:rPr>
        <w:t>ning</w:t>
      </w:r>
      <w:r w:rsidRPr="001E23F0" w:rsidDel="004607F9">
        <w:rPr>
          <w:rFonts w:ascii="Times New Roman" w:hAnsi="Times New Roman" w:cs="Times New Roman"/>
          <w:sz w:val="24"/>
          <w:szCs w:val="24"/>
        </w:rPr>
        <w:t xml:space="preserve"> sõnastatakse järgmiselt:</w:t>
      </w:r>
    </w:p>
    <w:p w14:paraId="0298FD28" w14:textId="77777777" w:rsidR="005A7948" w:rsidRDefault="005A7948" w:rsidP="005A7948">
      <w:pPr>
        <w:jc w:val="both"/>
        <w:rPr>
          <w:rFonts w:ascii="Times New Roman" w:hAnsi="Times New Roman" w:cs="Times New Roman"/>
          <w:sz w:val="24"/>
          <w:szCs w:val="24"/>
        </w:rPr>
      </w:pPr>
    </w:p>
    <w:p w14:paraId="423487C0" w14:textId="5F18560A" w:rsidR="005A7948" w:rsidRPr="005A7948" w:rsidRDefault="005A7948" w:rsidP="21F1A12B">
      <w:pPr>
        <w:jc w:val="both"/>
        <w:rPr>
          <w:rFonts w:ascii="Times New Roman" w:hAnsi="Times New Roman" w:cs="Times New Roman"/>
          <w:sz w:val="24"/>
          <w:szCs w:val="24"/>
        </w:rPr>
      </w:pPr>
      <w:bookmarkStart w:id="287" w:name="_Hlk197593805"/>
      <w:commentRangeStart w:id="288"/>
      <w:r w:rsidRPr="3D45D796">
        <w:rPr>
          <w:rFonts w:ascii="Times New Roman" w:hAnsi="Times New Roman" w:cs="Times New Roman"/>
          <w:sz w:val="24"/>
          <w:szCs w:val="24"/>
        </w:rPr>
        <w:t>„(3) Saatjata alaealis</w:t>
      </w:r>
      <w:r w:rsidR="00C8199A" w:rsidRPr="3D45D796">
        <w:rPr>
          <w:rFonts w:ascii="Times New Roman" w:hAnsi="Times New Roman" w:cs="Times New Roman"/>
          <w:sz w:val="24"/>
          <w:szCs w:val="24"/>
        </w:rPr>
        <w:t>e</w:t>
      </w:r>
      <w:r w:rsidRPr="3D45D796">
        <w:rPr>
          <w:rFonts w:ascii="Times New Roman" w:hAnsi="Times New Roman" w:cs="Times New Roman"/>
          <w:sz w:val="24"/>
          <w:szCs w:val="24"/>
        </w:rPr>
        <w:t xml:space="preserve"> välismaalas</w:t>
      </w:r>
      <w:r w:rsidR="002616AC" w:rsidRPr="3D45D796">
        <w:rPr>
          <w:rFonts w:ascii="Times New Roman" w:hAnsi="Times New Roman" w:cs="Times New Roman"/>
          <w:sz w:val="24"/>
          <w:szCs w:val="24"/>
        </w:rPr>
        <w:t>e eestkostja ülesandeid võib täita isik</w:t>
      </w:r>
      <w:r w:rsidRPr="3D45D796">
        <w:rPr>
          <w:rFonts w:ascii="Times New Roman" w:hAnsi="Times New Roman" w:cs="Times New Roman"/>
          <w:sz w:val="24"/>
          <w:szCs w:val="24"/>
        </w:rPr>
        <w:t xml:space="preserve">, kes on usaldusväärne ning kellel on saatjata alaealise välismaalase esindamiseks vajalikud teadmised ja oskused. </w:t>
      </w:r>
      <w:r w:rsidR="002616AC" w:rsidRPr="3D45D796">
        <w:rPr>
          <w:rFonts w:ascii="Times New Roman" w:hAnsi="Times New Roman" w:cs="Times New Roman"/>
          <w:sz w:val="24"/>
          <w:szCs w:val="24"/>
        </w:rPr>
        <w:t>Eestkostja ülesannete tä</w:t>
      </w:r>
      <w:r w:rsidR="00C8199A" w:rsidRPr="3D45D796">
        <w:rPr>
          <w:rFonts w:ascii="Times New Roman" w:hAnsi="Times New Roman" w:cs="Times New Roman"/>
          <w:sz w:val="24"/>
          <w:szCs w:val="24"/>
        </w:rPr>
        <w:t xml:space="preserve">itmist </w:t>
      </w:r>
      <w:r w:rsidRPr="3D45D796">
        <w:rPr>
          <w:rFonts w:ascii="Times New Roman" w:hAnsi="Times New Roman" w:cs="Times New Roman"/>
          <w:sz w:val="24"/>
          <w:szCs w:val="24"/>
        </w:rPr>
        <w:t>ei määrata isiku</w:t>
      </w:r>
      <w:r w:rsidR="00C8199A" w:rsidRPr="3D45D796">
        <w:rPr>
          <w:rFonts w:ascii="Times New Roman" w:hAnsi="Times New Roman" w:cs="Times New Roman"/>
          <w:sz w:val="24"/>
          <w:szCs w:val="24"/>
        </w:rPr>
        <w:t>le</w:t>
      </w:r>
      <w:r w:rsidRPr="3D45D796">
        <w:rPr>
          <w:rFonts w:ascii="Times New Roman" w:hAnsi="Times New Roman" w:cs="Times New Roman"/>
          <w:sz w:val="24"/>
          <w:szCs w:val="24"/>
        </w:rPr>
        <w:t>, kelle huvid on vastuolus või võivad minna vastuollu saatjata alaealise</w:t>
      </w:r>
      <w:r w:rsidR="00C8199A" w:rsidRPr="3D45D796">
        <w:rPr>
          <w:rFonts w:ascii="Times New Roman" w:hAnsi="Times New Roman" w:cs="Times New Roman"/>
          <w:sz w:val="24"/>
          <w:szCs w:val="24"/>
        </w:rPr>
        <w:t xml:space="preserve"> välismaalase</w:t>
      </w:r>
      <w:r w:rsidRPr="3D45D796">
        <w:rPr>
          <w:rFonts w:ascii="Times New Roman" w:hAnsi="Times New Roman" w:cs="Times New Roman"/>
          <w:sz w:val="24"/>
          <w:szCs w:val="24"/>
        </w:rPr>
        <w:t xml:space="preserve"> huvidega.</w:t>
      </w:r>
      <w:commentRangeEnd w:id="288"/>
      <w:r>
        <w:commentReference w:id="288"/>
      </w:r>
    </w:p>
    <w:bookmarkEnd w:id="287"/>
    <w:p w14:paraId="7448AEA2" w14:textId="77777777" w:rsidR="005A7948" w:rsidRPr="001E23F0" w:rsidDel="004607F9" w:rsidRDefault="005A7948" w:rsidP="005A7948">
      <w:pPr>
        <w:jc w:val="both"/>
        <w:rPr>
          <w:rFonts w:ascii="Times New Roman" w:hAnsi="Times New Roman" w:cs="Times New Roman"/>
          <w:sz w:val="24"/>
          <w:szCs w:val="24"/>
        </w:rPr>
      </w:pPr>
    </w:p>
    <w:p w14:paraId="2360848C" w14:textId="07240004" w:rsidR="005A7948" w:rsidRPr="001E23F0" w:rsidRDefault="005A7948" w:rsidP="005A7948">
      <w:pPr>
        <w:jc w:val="both"/>
        <w:rPr>
          <w:rFonts w:ascii="Times New Roman" w:hAnsi="Times New Roman" w:cs="Times New Roman"/>
          <w:sz w:val="24"/>
          <w:szCs w:val="24"/>
        </w:rPr>
      </w:pPr>
      <w:commentRangeStart w:id="289"/>
      <w:commentRangeStart w:id="290"/>
      <w:r w:rsidRPr="3D45D796">
        <w:rPr>
          <w:rFonts w:ascii="Times New Roman" w:hAnsi="Times New Roman" w:cs="Times New Roman"/>
          <w:sz w:val="24"/>
          <w:szCs w:val="24"/>
        </w:rPr>
        <w:t xml:space="preserve">(4) </w:t>
      </w:r>
      <w:commentRangeEnd w:id="289"/>
      <w:r>
        <w:commentReference w:id="289"/>
      </w:r>
      <w:r w:rsidRPr="3D45D796">
        <w:rPr>
          <w:rFonts w:ascii="Times New Roman" w:hAnsi="Times New Roman" w:cs="Times New Roman"/>
          <w:sz w:val="24"/>
          <w:szCs w:val="24"/>
        </w:rPr>
        <w:t>Massilisest sisserändest põhjustatud hädaolukorras või muul juhul, kui valla- või linnavalitsus ei saa ettenägematult suure saatjata alaealiste välismaalaste arvu tõttu saatjata alaealise välismaalase eestkostja ülesandeid täita, võib Sotsiaalkindlustusamet kuni perekonnaseaduse alusel eestkostja määramiseni täita saatjata alaealise välismaalase eestkostja ülesandeid või sõlmida selleks lepingu füüsilise või juriidilise isikuga.“;</w:t>
      </w:r>
      <w:commentRangeEnd w:id="290"/>
      <w:r>
        <w:commentReference w:id="290"/>
      </w:r>
    </w:p>
    <w:p w14:paraId="5D86C0C1" w14:textId="77777777" w:rsidR="00451DE6" w:rsidRPr="001E23F0" w:rsidRDefault="00451DE6" w:rsidP="00DB531D">
      <w:pPr>
        <w:jc w:val="both"/>
        <w:rPr>
          <w:rFonts w:ascii="Times New Roman" w:hAnsi="Times New Roman" w:cs="Times New Roman"/>
          <w:sz w:val="24"/>
          <w:szCs w:val="24"/>
        </w:rPr>
      </w:pPr>
    </w:p>
    <w:p w14:paraId="6CCFCF0B" w14:textId="55D8028D" w:rsidR="00451DE6" w:rsidRPr="001E23F0" w:rsidRDefault="005A7948" w:rsidP="00DB531D">
      <w:pPr>
        <w:jc w:val="both"/>
        <w:rPr>
          <w:rFonts w:ascii="Times New Roman" w:hAnsi="Times New Roman" w:cs="Times New Roman"/>
          <w:sz w:val="24"/>
          <w:szCs w:val="24"/>
        </w:rPr>
      </w:pPr>
      <w:r w:rsidRPr="3D45D796">
        <w:rPr>
          <w:rFonts w:ascii="Times New Roman" w:hAnsi="Times New Roman" w:cs="Times New Roman"/>
          <w:b/>
          <w:bCs/>
          <w:sz w:val="24"/>
          <w:szCs w:val="24"/>
        </w:rPr>
        <w:t>5</w:t>
      </w:r>
      <w:r w:rsidR="00451DE6" w:rsidRPr="3D45D796">
        <w:rPr>
          <w:rFonts w:ascii="Times New Roman" w:hAnsi="Times New Roman" w:cs="Times New Roman"/>
          <w:b/>
          <w:bCs/>
          <w:sz w:val="24"/>
          <w:szCs w:val="24"/>
        </w:rPr>
        <w:t xml:space="preserve">) </w:t>
      </w:r>
      <w:r w:rsidR="00451DE6" w:rsidRPr="3D45D796">
        <w:rPr>
          <w:rFonts w:ascii="Times New Roman" w:hAnsi="Times New Roman" w:cs="Times New Roman"/>
          <w:sz w:val="24"/>
          <w:szCs w:val="24"/>
        </w:rPr>
        <w:t>paragrahvi 1</w:t>
      </w:r>
      <w:r w:rsidR="00451DE6" w:rsidRPr="3D45D796">
        <w:rPr>
          <w:rFonts w:ascii="Times New Roman" w:hAnsi="Times New Roman" w:cs="Times New Roman"/>
          <w:sz w:val="24"/>
          <w:szCs w:val="24"/>
          <w:vertAlign w:val="superscript"/>
        </w:rPr>
        <w:t xml:space="preserve">3 </w:t>
      </w:r>
      <w:r w:rsidR="00451DE6" w:rsidRPr="3D45D796">
        <w:rPr>
          <w:rFonts w:ascii="Times New Roman" w:hAnsi="Times New Roman" w:cs="Times New Roman"/>
          <w:sz w:val="24"/>
          <w:szCs w:val="24"/>
        </w:rPr>
        <w:t>täiendatakse lõikega 3</w:t>
      </w:r>
      <w:r w:rsidR="00451DE6" w:rsidRPr="3D45D796">
        <w:rPr>
          <w:rFonts w:ascii="Times New Roman" w:hAnsi="Times New Roman" w:cs="Times New Roman"/>
          <w:sz w:val="24"/>
          <w:szCs w:val="24"/>
          <w:vertAlign w:val="superscript"/>
        </w:rPr>
        <w:t xml:space="preserve">1 </w:t>
      </w:r>
      <w:r w:rsidR="00451DE6" w:rsidRPr="3D45D796">
        <w:rPr>
          <w:rFonts w:ascii="Times New Roman" w:hAnsi="Times New Roman" w:cs="Times New Roman"/>
          <w:sz w:val="24"/>
          <w:szCs w:val="24"/>
        </w:rPr>
        <w:t>järgmises sõnastuses:</w:t>
      </w:r>
    </w:p>
    <w:p w14:paraId="749B3707" w14:textId="77777777" w:rsidR="00451DE6" w:rsidRPr="001E23F0" w:rsidRDefault="00451DE6" w:rsidP="00DB531D">
      <w:pPr>
        <w:jc w:val="both"/>
        <w:rPr>
          <w:rFonts w:ascii="Times New Roman" w:hAnsi="Times New Roman" w:cs="Times New Roman"/>
          <w:sz w:val="24"/>
          <w:szCs w:val="24"/>
        </w:rPr>
      </w:pPr>
    </w:p>
    <w:p w14:paraId="6F3C6C6D" w14:textId="400C20B0" w:rsidR="03A13E45" w:rsidRDefault="00451DE6" w:rsidP="004223A0">
      <w:pPr>
        <w:jc w:val="both"/>
        <w:rPr>
          <w:rFonts w:ascii="Times New Roman" w:hAnsi="Times New Roman" w:cs="Times New Roman"/>
          <w:sz w:val="24"/>
          <w:szCs w:val="24"/>
        </w:rPr>
      </w:pPr>
      <w:commentRangeStart w:id="291"/>
      <w:r w:rsidRPr="3D45D796">
        <w:rPr>
          <w:rFonts w:ascii="Times New Roman" w:hAnsi="Times New Roman" w:cs="Times New Roman"/>
          <w:sz w:val="24"/>
          <w:szCs w:val="24"/>
        </w:rPr>
        <w:lastRenderedPageBreak/>
        <w:t>„(3</w:t>
      </w:r>
      <w:r w:rsidRPr="3D45D796">
        <w:rPr>
          <w:rFonts w:ascii="Times New Roman" w:hAnsi="Times New Roman" w:cs="Times New Roman"/>
          <w:sz w:val="24"/>
          <w:szCs w:val="24"/>
          <w:vertAlign w:val="superscript"/>
        </w:rPr>
        <w:t>1</w:t>
      </w:r>
      <w:r w:rsidRPr="3D45D796">
        <w:rPr>
          <w:rFonts w:ascii="Times New Roman" w:hAnsi="Times New Roman" w:cs="Times New Roman"/>
          <w:sz w:val="24"/>
          <w:szCs w:val="24"/>
        </w:rPr>
        <w:t xml:space="preserve">) </w:t>
      </w:r>
      <w:r w:rsidR="004607F9" w:rsidRPr="3D45D796">
        <w:rPr>
          <w:rFonts w:ascii="Times New Roman" w:hAnsi="Times New Roman" w:cs="Times New Roman"/>
          <w:sz w:val="24"/>
          <w:szCs w:val="24"/>
        </w:rPr>
        <w:t xml:space="preserve">Sotsiaalkindlustusamet teavitab lapse hariliku viibimiskoha järgset valla- või linnavalitsust saatjata alaealise </w:t>
      </w:r>
      <w:r w:rsidR="7768B1C4" w:rsidRPr="3D45D796">
        <w:rPr>
          <w:rFonts w:ascii="Times New Roman" w:hAnsi="Times New Roman" w:cs="Times New Roman"/>
          <w:sz w:val="24"/>
          <w:szCs w:val="24"/>
        </w:rPr>
        <w:t xml:space="preserve">välismaalase </w:t>
      </w:r>
      <w:r w:rsidR="004607F9" w:rsidRPr="3D45D796">
        <w:rPr>
          <w:rFonts w:ascii="Times New Roman" w:hAnsi="Times New Roman" w:cs="Times New Roman"/>
          <w:sz w:val="24"/>
          <w:szCs w:val="24"/>
        </w:rPr>
        <w:t xml:space="preserve">esindamise vajadusest ning teavitab Politsei- ja Piirivalveametit </w:t>
      </w:r>
      <w:r w:rsidR="005A7948" w:rsidRPr="3D45D796">
        <w:rPr>
          <w:rFonts w:ascii="Times New Roman" w:hAnsi="Times New Roman" w:cs="Times New Roman"/>
          <w:sz w:val="24"/>
          <w:szCs w:val="24"/>
        </w:rPr>
        <w:t xml:space="preserve">isikust, kes </w:t>
      </w:r>
      <w:r w:rsidR="00EA1A6B" w:rsidRPr="3D45D796">
        <w:rPr>
          <w:rFonts w:ascii="Times New Roman" w:hAnsi="Times New Roman" w:cs="Times New Roman"/>
          <w:sz w:val="24"/>
          <w:szCs w:val="24"/>
        </w:rPr>
        <w:t>täidab saatjata alaealise välismaalase eestkostja ülesandeid.</w:t>
      </w:r>
      <w:r w:rsidR="03A13E45" w:rsidRPr="3D45D796">
        <w:rPr>
          <w:rFonts w:ascii="Times New Roman" w:hAnsi="Times New Roman" w:cs="Times New Roman"/>
          <w:sz w:val="24"/>
          <w:szCs w:val="24"/>
        </w:rPr>
        <w:t>“;</w:t>
      </w:r>
      <w:commentRangeEnd w:id="291"/>
      <w:r>
        <w:commentReference w:id="291"/>
      </w:r>
    </w:p>
    <w:p w14:paraId="6783FFA5" w14:textId="77777777" w:rsidR="00DB531D" w:rsidRPr="001E23F0" w:rsidRDefault="00DB531D" w:rsidP="00DB531D">
      <w:pPr>
        <w:jc w:val="both"/>
        <w:rPr>
          <w:rFonts w:ascii="Times New Roman" w:hAnsi="Times New Roman" w:cs="Times New Roman"/>
          <w:sz w:val="24"/>
          <w:szCs w:val="24"/>
        </w:rPr>
      </w:pPr>
    </w:p>
    <w:p w14:paraId="07ECC244" w14:textId="7974DAC5" w:rsidR="00DB531D" w:rsidRPr="001E23F0" w:rsidRDefault="006A518D" w:rsidP="21F1A12B">
      <w:pPr>
        <w:jc w:val="both"/>
        <w:rPr>
          <w:rFonts w:ascii="Times New Roman" w:hAnsi="Times New Roman" w:cs="Times New Roman"/>
          <w:sz w:val="24"/>
          <w:szCs w:val="24"/>
        </w:rPr>
      </w:pPr>
      <w:r w:rsidRPr="001E23F0">
        <w:rPr>
          <w:rFonts w:ascii="Times New Roman" w:hAnsi="Times New Roman" w:cs="Times New Roman"/>
          <w:b/>
          <w:bCs/>
          <w:sz w:val="24"/>
          <w:szCs w:val="24"/>
        </w:rPr>
        <w:t>6</w:t>
      </w:r>
      <w:r w:rsidR="00DB531D" w:rsidRPr="001E23F0">
        <w:rPr>
          <w:rFonts w:ascii="Times New Roman" w:hAnsi="Times New Roman" w:cs="Times New Roman"/>
          <w:b/>
          <w:bCs/>
          <w:sz w:val="24"/>
          <w:szCs w:val="24"/>
        </w:rPr>
        <w:t xml:space="preserve">) </w:t>
      </w:r>
      <w:r w:rsidR="00DB531D" w:rsidRPr="001E23F0">
        <w:rPr>
          <w:rFonts w:ascii="Times New Roman" w:hAnsi="Times New Roman" w:cs="Times New Roman"/>
          <w:sz w:val="24"/>
          <w:szCs w:val="24"/>
        </w:rPr>
        <w:t>paragrahvi 1</w:t>
      </w:r>
      <w:r w:rsidR="00DB531D" w:rsidRPr="001E23F0">
        <w:rPr>
          <w:rFonts w:ascii="Times New Roman" w:hAnsi="Times New Roman" w:cs="Times New Roman"/>
          <w:sz w:val="24"/>
          <w:szCs w:val="24"/>
          <w:vertAlign w:val="superscript"/>
        </w:rPr>
        <w:t xml:space="preserve">3 </w:t>
      </w:r>
      <w:r w:rsidR="00DB531D" w:rsidRPr="001E23F0">
        <w:rPr>
          <w:rFonts w:ascii="Times New Roman" w:hAnsi="Times New Roman" w:cs="Times New Roman"/>
          <w:sz w:val="24"/>
          <w:szCs w:val="24"/>
        </w:rPr>
        <w:t xml:space="preserve">täiendatakse </w:t>
      </w:r>
      <w:r w:rsidR="005A7948">
        <w:rPr>
          <w:rFonts w:ascii="Times New Roman" w:hAnsi="Times New Roman" w:cs="Times New Roman"/>
          <w:sz w:val="24"/>
          <w:szCs w:val="24"/>
        </w:rPr>
        <w:t>lõikega</w:t>
      </w:r>
      <w:r w:rsidR="00451DE6" w:rsidRPr="001E23F0">
        <w:rPr>
          <w:rFonts w:ascii="Times New Roman" w:hAnsi="Times New Roman" w:cs="Times New Roman"/>
          <w:sz w:val="24"/>
          <w:szCs w:val="24"/>
        </w:rPr>
        <w:t xml:space="preserve"> 6</w:t>
      </w:r>
      <w:r w:rsidR="00DB531D" w:rsidRPr="001E23F0">
        <w:rPr>
          <w:rFonts w:ascii="Times New Roman" w:hAnsi="Times New Roman" w:cs="Times New Roman"/>
          <w:sz w:val="24"/>
          <w:szCs w:val="24"/>
        </w:rPr>
        <w:t xml:space="preserve"> järgmises sõnastuses:</w:t>
      </w:r>
    </w:p>
    <w:p w14:paraId="5B854CD8" w14:textId="77777777" w:rsidR="00DB531D" w:rsidRPr="001E23F0" w:rsidRDefault="00DB531D" w:rsidP="00DB531D">
      <w:pPr>
        <w:jc w:val="both"/>
        <w:rPr>
          <w:rFonts w:ascii="Times New Roman" w:hAnsi="Times New Roman" w:cs="Times New Roman"/>
          <w:sz w:val="24"/>
          <w:szCs w:val="24"/>
        </w:rPr>
      </w:pPr>
    </w:p>
    <w:p w14:paraId="23E1E432" w14:textId="61919EA4" w:rsidR="00DB531D" w:rsidRPr="001E23F0" w:rsidRDefault="005A7948" w:rsidP="21F1A12B">
      <w:pPr>
        <w:jc w:val="both"/>
        <w:rPr>
          <w:rFonts w:ascii="Times New Roman" w:hAnsi="Times New Roman" w:cs="Times New Roman"/>
          <w:sz w:val="24"/>
          <w:szCs w:val="24"/>
        </w:rPr>
      </w:pPr>
      <w:commentRangeStart w:id="292"/>
      <w:r w:rsidRPr="3D45D796">
        <w:rPr>
          <w:rFonts w:ascii="Times New Roman" w:hAnsi="Times New Roman" w:cs="Times New Roman"/>
          <w:sz w:val="24"/>
          <w:szCs w:val="24"/>
        </w:rPr>
        <w:t>„</w:t>
      </w:r>
      <w:r w:rsidR="00DB531D" w:rsidRPr="3D45D796">
        <w:rPr>
          <w:rFonts w:ascii="Times New Roman" w:hAnsi="Times New Roman" w:cs="Times New Roman"/>
          <w:sz w:val="24"/>
          <w:szCs w:val="24"/>
        </w:rPr>
        <w:t>(</w:t>
      </w:r>
      <w:r w:rsidR="00C36737" w:rsidRPr="3D45D796">
        <w:rPr>
          <w:rFonts w:ascii="Times New Roman" w:hAnsi="Times New Roman" w:cs="Times New Roman"/>
          <w:sz w:val="24"/>
          <w:szCs w:val="24"/>
        </w:rPr>
        <w:t>6</w:t>
      </w:r>
      <w:r w:rsidR="00DB531D" w:rsidRPr="3D45D796">
        <w:rPr>
          <w:rFonts w:ascii="Times New Roman" w:hAnsi="Times New Roman" w:cs="Times New Roman"/>
          <w:sz w:val="24"/>
          <w:szCs w:val="24"/>
        </w:rPr>
        <w:t xml:space="preserve">) Politsei- ja Piirivalveamet ja muu asutus, kellel on teavet, et </w:t>
      </w:r>
      <w:r w:rsidR="0017267B" w:rsidRPr="3D45D796">
        <w:rPr>
          <w:rFonts w:ascii="Times New Roman" w:hAnsi="Times New Roman" w:cs="Times New Roman"/>
          <w:sz w:val="24"/>
          <w:szCs w:val="24"/>
        </w:rPr>
        <w:t>eestkostja ülesandeid täitev isik</w:t>
      </w:r>
      <w:r w:rsidR="00DB531D" w:rsidRPr="3D45D796">
        <w:rPr>
          <w:rFonts w:ascii="Times New Roman" w:hAnsi="Times New Roman" w:cs="Times New Roman"/>
          <w:sz w:val="24"/>
          <w:szCs w:val="24"/>
        </w:rPr>
        <w:t xml:space="preserve"> ei ole täitnud oma ülesandeid nõuetekohaselt</w:t>
      </w:r>
      <w:r w:rsidR="004607F9" w:rsidRPr="3D45D796">
        <w:rPr>
          <w:rFonts w:ascii="Times New Roman" w:hAnsi="Times New Roman" w:cs="Times New Roman"/>
          <w:sz w:val="24"/>
          <w:szCs w:val="24"/>
        </w:rPr>
        <w:t xml:space="preserve"> või </w:t>
      </w:r>
      <w:r w:rsidR="0017267B" w:rsidRPr="3D45D796">
        <w:rPr>
          <w:rFonts w:ascii="Times New Roman" w:hAnsi="Times New Roman" w:cs="Times New Roman"/>
          <w:sz w:val="24"/>
          <w:szCs w:val="24"/>
        </w:rPr>
        <w:t xml:space="preserve">ta </w:t>
      </w:r>
      <w:r w:rsidR="004607F9" w:rsidRPr="3D45D796">
        <w:rPr>
          <w:rFonts w:ascii="Times New Roman" w:hAnsi="Times New Roman" w:cs="Times New Roman"/>
          <w:sz w:val="24"/>
          <w:szCs w:val="24"/>
        </w:rPr>
        <w:t xml:space="preserve">ei vasta käesoleva paragrahvi lõikes </w:t>
      </w:r>
      <w:r w:rsidR="0017267B" w:rsidRPr="3D45D796">
        <w:rPr>
          <w:rFonts w:ascii="Times New Roman" w:hAnsi="Times New Roman" w:cs="Times New Roman"/>
          <w:sz w:val="24"/>
          <w:szCs w:val="24"/>
        </w:rPr>
        <w:t>3</w:t>
      </w:r>
      <w:r w:rsidR="004607F9" w:rsidRPr="3D45D796">
        <w:rPr>
          <w:rFonts w:ascii="Times New Roman" w:hAnsi="Times New Roman" w:cs="Times New Roman"/>
          <w:sz w:val="24"/>
          <w:szCs w:val="24"/>
        </w:rPr>
        <w:t xml:space="preserve"> sätestatud nõuetele</w:t>
      </w:r>
      <w:r w:rsidR="00DB531D" w:rsidRPr="3D45D796">
        <w:rPr>
          <w:rFonts w:ascii="Times New Roman" w:hAnsi="Times New Roman" w:cs="Times New Roman"/>
          <w:sz w:val="24"/>
          <w:szCs w:val="24"/>
        </w:rPr>
        <w:t>, teavitab sellest eestkostja õigusi ja kohustusi täitvat valla- või linnavalitsust</w:t>
      </w:r>
      <w:r w:rsidR="004607F9" w:rsidRPr="3D45D796">
        <w:rPr>
          <w:rFonts w:ascii="Times New Roman" w:hAnsi="Times New Roman" w:cs="Times New Roman"/>
          <w:sz w:val="24"/>
          <w:szCs w:val="24"/>
        </w:rPr>
        <w:t xml:space="preserve"> ja Sotsiaalkindlustusametit</w:t>
      </w:r>
      <w:r w:rsidR="00DB531D" w:rsidRPr="3D45D796">
        <w:rPr>
          <w:rFonts w:ascii="Times New Roman" w:hAnsi="Times New Roman" w:cs="Times New Roman"/>
          <w:sz w:val="24"/>
          <w:szCs w:val="24"/>
        </w:rPr>
        <w:t>.</w:t>
      </w:r>
      <w:r w:rsidR="00C36737" w:rsidRPr="3D45D796">
        <w:rPr>
          <w:rFonts w:ascii="Times New Roman" w:hAnsi="Times New Roman" w:cs="Times New Roman"/>
          <w:sz w:val="24"/>
          <w:szCs w:val="24"/>
        </w:rPr>
        <w:t>“;</w:t>
      </w:r>
      <w:commentRangeEnd w:id="292"/>
      <w:r>
        <w:commentReference w:id="292"/>
      </w:r>
    </w:p>
    <w:p w14:paraId="42B8FBF9" w14:textId="77777777" w:rsidR="00C36737" w:rsidRPr="001E23F0" w:rsidRDefault="00C36737" w:rsidP="00DB531D">
      <w:pPr>
        <w:jc w:val="both"/>
        <w:rPr>
          <w:rFonts w:ascii="Times New Roman" w:hAnsi="Times New Roman" w:cs="Times New Roman"/>
          <w:sz w:val="24"/>
          <w:szCs w:val="24"/>
        </w:rPr>
      </w:pPr>
    </w:p>
    <w:p w14:paraId="2F32277B" w14:textId="22E10BD8" w:rsidR="00C36737" w:rsidRPr="001E23F0" w:rsidRDefault="006A518D" w:rsidP="00DB531D">
      <w:pPr>
        <w:jc w:val="both"/>
        <w:rPr>
          <w:rFonts w:ascii="Times New Roman" w:hAnsi="Times New Roman" w:cs="Times New Roman"/>
          <w:sz w:val="24"/>
          <w:szCs w:val="24"/>
        </w:rPr>
      </w:pPr>
      <w:r w:rsidRPr="001E23F0">
        <w:rPr>
          <w:rFonts w:ascii="Times New Roman" w:hAnsi="Times New Roman" w:cs="Times New Roman"/>
          <w:b/>
          <w:bCs/>
          <w:sz w:val="24"/>
          <w:szCs w:val="24"/>
        </w:rPr>
        <w:t>7</w:t>
      </w:r>
      <w:r w:rsidR="00C36737" w:rsidRPr="001E23F0">
        <w:rPr>
          <w:rFonts w:ascii="Times New Roman" w:hAnsi="Times New Roman" w:cs="Times New Roman"/>
          <w:b/>
          <w:bCs/>
          <w:sz w:val="24"/>
          <w:szCs w:val="24"/>
        </w:rPr>
        <w:t xml:space="preserve">) </w:t>
      </w:r>
      <w:r w:rsidR="00C36737" w:rsidRPr="001E23F0">
        <w:rPr>
          <w:rFonts w:ascii="Times New Roman" w:hAnsi="Times New Roman" w:cs="Times New Roman"/>
          <w:sz w:val="24"/>
          <w:szCs w:val="24"/>
        </w:rPr>
        <w:t xml:space="preserve">seadust täiendatakse </w:t>
      </w:r>
      <w:r w:rsidR="00423EDA">
        <w:rPr>
          <w:rFonts w:ascii="Times New Roman" w:hAnsi="Times New Roman" w:cs="Times New Roman"/>
          <w:sz w:val="24"/>
          <w:szCs w:val="24"/>
        </w:rPr>
        <w:t>§-ga</w:t>
      </w:r>
      <w:r w:rsidR="00C36737" w:rsidRPr="001E23F0">
        <w:rPr>
          <w:rFonts w:ascii="Times New Roman" w:hAnsi="Times New Roman" w:cs="Times New Roman"/>
          <w:sz w:val="24"/>
          <w:szCs w:val="24"/>
        </w:rPr>
        <w:t xml:space="preserve"> 1</w:t>
      </w:r>
      <w:r w:rsidR="00C36737" w:rsidRPr="001E23F0">
        <w:rPr>
          <w:rFonts w:ascii="Times New Roman" w:hAnsi="Times New Roman" w:cs="Times New Roman"/>
          <w:sz w:val="24"/>
          <w:szCs w:val="24"/>
          <w:vertAlign w:val="superscript"/>
        </w:rPr>
        <w:t xml:space="preserve">4 </w:t>
      </w:r>
      <w:r w:rsidR="00C36737" w:rsidRPr="001E23F0">
        <w:rPr>
          <w:rFonts w:ascii="Times New Roman" w:hAnsi="Times New Roman" w:cs="Times New Roman"/>
          <w:sz w:val="24"/>
          <w:szCs w:val="24"/>
        </w:rPr>
        <w:t>järgmises sõnastuses:</w:t>
      </w:r>
    </w:p>
    <w:p w14:paraId="1082E142" w14:textId="77777777" w:rsidR="00C36737" w:rsidRPr="001E23F0" w:rsidRDefault="00C36737" w:rsidP="00DB531D">
      <w:pPr>
        <w:jc w:val="both"/>
        <w:rPr>
          <w:rFonts w:ascii="Times New Roman" w:hAnsi="Times New Roman" w:cs="Times New Roman"/>
          <w:sz w:val="24"/>
          <w:szCs w:val="24"/>
        </w:rPr>
      </w:pPr>
    </w:p>
    <w:p w14:paraId="755C472F" w14:textId="2372099F" w:rsidR="00C36737" w:rsidRPr="001E23F0" w:rsidRDefault="00C36737" w:rsidP="00DB531D">
      <w:pPr>
        <w:jc w:val="both"/>
        <w:rPr>
          <w:rFonts w:ascii="Times New Roman" w:hAnsi="Times New Roman" w:cs="Times New Roman"/>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 1</w:t>
      </w:r>
      <w:r w:rsidRPr="001E23F0">
        <w:rPr>
          <w:rFonts w:ascii="Times New Roman" w:hAnsi="Times New Roman" w:cs="Times New Roman"/>
          <w:b/>
          <w:bCs/>
          <w:sz w:val="24"/>
          <w:szCs w:val="24"/>
          <w:vertAlign w:val="superscript"/>
        </w:rPr>
        <w:t>4</w:t>
      </w:r>
      <w:r w:rsidRPr="001E23F0">
        <w:rPr>
          <w:rFonts w:ascii="Times New Roman" w:hAnsi="Times New Roman" w:cs="Times New Roman"/>
          <w:b/>
          <w:bCs/>
          <w:sz w:val="24"/>
          <w:szCs w:val="24"/>
        </w:rPr>
        <w:t>. Alaealise vanuse määramine</w:t>
      </w:r>
      <w:r w:rsidRPr="001E23F0">
        <w:rPr>
          <w:rFonts w:ascii="Times New Roman" w:hAnsi="Times New Roman" w:cs="Times New Roman"/>
          <w:sz w:val="24"/>
          <w:szCs w:val="24"/>
          <w:vertAlign w:val="superscript"/>
        </w:rPr>
        <w:t xml:space="preserve"> </w:t>
      </w:r>
    </w:p>
    <w:p w14:paraId="6104789C" w14:textId="2BFC10F5" w:rsidR="00DB531D" w:rsidRPr="001E23F0" w:rsidRDefault="00DB531D" w:rsidP="00DB531D">
      <w:pPr>
        <w:jc w:val="both"/>
        <w:rPr>
          <w:rFonts w:ascii="Times New Roman" w:hAnsi="Times New Roman" w:cs="Times New Roman"/>
          <w:sz w:val="24"/>
          <w:szCs w:val="24"/>
        </w:rPr>
      </w:pPr>
    </w:p>
    <w:p w14:paraId="6D93FF25" w14:textId="54B98E2C" w:rsidR="00C36737" w:rsidRPr="001E23F0" w:rsidRDefault="00C36737" w:rsidP="00C36737">
      <w:pPr>
        <w:jc w:val="both"/>
        <w:rPr>
          <w:rFonts w:ascii="Times New Roman" w:hAnsi="Times New Roman" w:cs="Times New Roman"/>
          <w:sz w:val="24"/>
          <w:szCs w:val="24"/>
        </w:rPr>
      </w:pPr>
      <w:r w:rsidRPr="001E23F0">
        <w:rPr>
          <w:rFonts w:ascii="Times New Roman" w:hAnsi="Times New Roman" w:cs="Times New Roman"/>
          <w:sz w:val="24"/>
          <w:szCs w:val="24"/>
        </w:rPr>
        <w:t>(1) Kui Politsei- ja Piirivalveametil või Kaitsepolitseiametil tekib põhjendatud kahtlus välismaalase vanuse kohta esitatud andmete õigsuses, võidakse välismaalase või tema seadusliku esindaja nõusolekul teha meditsiinilised uuringud välismaalase vanuse kindlaksmääramiseks.</w:t>
      </w:r>
    </w:p>
    <w:p w14:paraId="61B01F0F" w14:textId="77777777" w:rsidR="00C36737" w:rsidRPr="001E23F0" w:rsidRDefault="00C36737" w:rsidP="00C36737">
      <w:pPr>
        <w:jc w:val="both"/>
        <w:rPr>
          <w:rFonts w:ascii="Times New Roman" w:hAnsi="Times New Roman" w:cs="Times New Roman"/>
          <w:sz w:val="24"/>
          <w:szCs w:val="24"/>
        </w:rPr>
      </w:pPr>
    </w:p>
    <w:p w14:paraId="3CA45C97" w14:textId="77777777" w:rsidR="00C36737" w:rsidRPr="001E23F0" w:rsidRDefault="00C36737" w:rsidP="00C36737">
      <w:pPr>
        <w:jc w:val="both"/>
        <w:rPr>
          <w:rFonts w:ascii="Times New Roman" w:hAnsi="Times New Roman" w:cs="Times New Roman"/>
          <w:sz w:val="24"/>
          <w:szCs w:val="24"/>
        </w:rPr>
      </w:pPr>
      <w:commentRangeStart w:id="293"/>
      <w:r w:rsidRPr="001E23F0">
        <w:rPr>
          <w:rFonts w:ascii="Times New Roman" w:hAnsi="Times New Roman" w:cs="Times New Roman"/>
          <w:sz w:val="24"/>
          <w:szCs w:val="24"/>
        </w:rPr>
        <w:t>(2) Kui välismaalane keeldub meditsiinilistest uuringutest vanuse kindlaksmääramiseks, loeb Politsei- ja Piirivalveamet või Kaitsepolitseiamet isiku täisealiseks, välja arvatud juhul, kui isik on ilmselgelt alaealine.</w:t>
      </w:r>
      <w:commentRangeEnd w:id="293"/>
      <w:r w:rsidR="00111CCA">
        <w:rPr>
          <w:rStyle w:val="Kommentaariviide"/>
        </w:rPr>
        <w:commentReference w:id="293"/>
      </w:r>
    </w:p>
    <w:p w14:paraId="0880D40B" w14:textId="77777777" w:rsidR="00C36737" w:rsidRPr="001E23F0" w:rsidRDefault="00C36737" w:rsidP="00C36737">
      <w:pPr>
        <w:jc w:val="both"/>
        <w:rPr>
          <w:rFonts w:ascii="Times New Roman" w:hAnsi="Times New Roman" w:cs="Times New Roman"/>
          <w:sz w:val="24"/>
          <w:szCs w:val="24"/>
        </w:rPr>
      </w:pPr>
    </w:p>
    <w:p w14:paraId="51534C8A" w14:textId="77777777" w:rsidR="00C36737" w:rsidRPr="001E23F0" w:rsidRDefault="00C36737" w:rsidP="00C36737">
      <w:pPr>
        <w:jc w:val="both"/>
        <w:rPr>
          <w:rFonts w:ascii="Times New Roman" w:hAnsi="Times New Roman" w:cs="Times New Roman"/>
          <w:sz w:val="24"/>
          <w:szCs w:val="24"/>
        </w:rPr>
      </w:pPr>
      <w:r w:rsidRPr="001E23F0">
        <w:rPr>
          <w:rFonts w:ascii="Times New Roman" w:hAnsi="Times New Roman" w:cs="Times New Roman"/>
          <w:sz w:val="24"/>
          <w:szCs w:val="24"/>
        </w:rPr>
        <w:t>(3) Politsei- ja Piirivalveamet või Kaitsepolitseiamet teavitab välismaalast ja tema seaduslikku esindajat Eestis käesoleva paragrahvi lõikes 1 nimetatud meditsiinilistest uuringutest, nende teostamise viisist ning kaasneda võivatest tagajärgedest, kui välismaalane keeldub meditsiinilistest uuringutest.</w:t>
      </w:r>
    </w:p>
    <w:p w14:paraId="03AC19DC" w14:textId="77777777" w:rsidR="00C36737" w:rsidRPr="001E23F0" w:rsidRDefault="00C36737" w:rsidP="00C36737">
      <w:pPr>
        <w:jc w:val="both"/>
        <w:rPr>
          <w:rFonts w:ascii="Times New Roman" w:hAnsi="Times New Roman" w:cs="Times New Roman"/>
          <w:sz w:val="24"/>
          <w:szCs w:val="24"/>
        </w:rPr>
      </w:pPr>
    </w:p>
    <w:p w14:paraId="7C68CA96" w14:textId="77777777" w:rsidR="00C36737" w:rsidRPr="001E23F0" w:rsidRDefault="00C36737" w:rsidP="00C36737">
      <w:pPr>
        <w:jc w:val="both"/>
        <w:rPr>
          <w:rFonts w:ascii="Times New Roman" w:hAnsi="Times New Roman" w:cs="Times New Roman"/>
          <w:sz w:val="24"/>
          <w:szCs w:val="24"/>
        </w:rPr>
      </w:pPr>
      <w:r w:rsidRPr="001E23F0">
        <w:rPr>
          <w:rFonts w:ascii="Times New Roman" w:hAnsi="Times New Roman" w:cs="Times New Roman"/>
          <w:sz w:val="24"/>
          <w:szCs w:val="24"/>
        </w:rPr>
        <w:t>(4) Välismaalase käsitlemise alaealisena või täisealisena otsustab Politsei- ja Piirivalveamet või Kaitsepolitseiamet.</w:t>
      </w:r>
    </w:p>
    <w:p w14:paraId="5B30C923" w14:textId="77777777" w:rsidR="00C36737" w:rsidRPr="001E23F0" w:rsidRDefault="00C36737" w:rsidP="00C36737">
      <w:pPr>
        <w:jc w:val="both"/>
        <w:rPr>
          <w:rFonts w:ascii="Times New Roman" w:hAnsi="Times New Roman" w:cs="Times New Roman"/>
          <w:sz w:val="24"/>
          <w:szCs w:val="24"/>
        </w:rPr>
      </w:pPr>
    </w:p>
    <w:p w14:paraId="6E11168D" w14:textId="7E3C186B" w:rsidR="00DB531D" w:rsidRPr="001E23F0" w:rsidRDefault="00C36737" w:rsidP="00C36737">
      <w:pPr>
        <w:jc w:val="both"/>
        <w:rPr>
          <w:rFonts w:ascii="Times New Roman" w:hAnsi="Times New Roman" w:cs="Times New Roman"/>
          <w:sz w:val="24"/>
          <w:szCs w:val="24"/>
        </w:rPr>
      </w:pPr>
      <w:r w:rsidRPr="001E23F0">
        <w:rPr>
          <w:rFonts w:ascii="Times New Roman" w:hAnsi="Times New Roman" w:cs="Times New Roman"/>
          <w:sz w:val="24"/>
          <w:szCs w:val="24"/>
        </w:rPr>
        <w:t>(5) Vanuse kindlaksmääramise otsus on vaidlustatav üksnes koos haldusaktiga või sooritatud toiminguga, mille menetluse käigus vanuse kindlaksmääramise otsus tehti.“;</w:t>
      </w:r>
    </w:p>
    <w:p w14:paraId="2188CC43" w14:textId="77777777" w:rsidR="00C36737" w:rsidRPr="001E23F0" w:rsidRDefault="00C36737" w:rsidP="00C36737">
      <w:pPr>
        <w:jc w:val="both"/>
        <w:rPr>
          <w:rFonts w:ascii="Times New Roman" w:hAnsi="Times New Roman" w:cs="Times New Roman"/>
          <w:sz w:val="24"/>
          <w:szCs w:val="24"/>
        </w:rPr>
      </w:pPr>
    </w:p>
    <w:p w14:paraId="768DB31E" w14:textId="60325F9E" w:rsidR="00C36737" w:rsidRPr="001E23F0" w:rsidRDefault="006A518D" w:rsidP="21F1A12B">
      <w:pPr>
        <w:jc w:val="both"/>
        <w:rPr>
          <w:rFonts w:ascii="Times New Roman" w:hAnsi="Times New Roman" w:cs="Times New Roman"/>
          <w:sz w:val="24"/>
          <w:szCs w:val="24"/>
        </w:rPr>
      </w:pPr>
      <w:r w:rsidRPr="3D45D796">
        <w:rPr>
          <w:rFonts w:ascii="Times New Roman" w:hAnsi="Times New Roman" w:cs="Times New Roman"/>
          <w:b/>
          <w:bCs/>
          <w:sz w:val="24"/>
          <w:szCs w:val="24"/>
        </w:rPr>
        <w:t>8</w:t>
      </w:r>
      <w:r w:rsidR="00C36737" w:rsidRPr="3D45D796">
        <w:rPr>
          <w:rFonts w:ascii="Times New Roman" w:hAnsi="Times New Roman" w:cs="Times New Roman"/>
          <w:b/>
          <w:bCs/>
          <w:sz w:val="24"/>
          <w:szCs w:val="24"/>
        </w:rPr>
        <w:t>)</w:t>
      </w:r>
      <w:r w:rsidR="00C36737" w:rsidRPr="3D45D796">
        <w:rPr>
          <w:rFonts w:ascii="Times New Roman" w:hAnsi="Times New Roman" w:cs="Times New Roman"/>
          <w:sz w:val="24"/>
          <w:szCs w:val="24"/>
        </w:rPr>
        <w:t xml:space="preserve"> paragrahvi 4 lõikes 1 asendatakse sõna „Eestist“ sõnadega </w:t>
      </w:r>
      <w:commentRangeStart w:id="294"/>
      <w:r w:rsidR="00C36737" w:rsidRPr="3D45D796">
        <w:rPr>
          <w:rFonts w:ascii="Times New Roman" w:hAnsi="Times New Roman" w:cs="Times New Roman"/>
          <w:sz w:val="24"/>
          <w:szCs w:val="24"/>
        </w:rPr>
        <w:t>„Eestist</w:t>
      </w:r>
      <w:r w:rsidR="00BD1098" w:rsidRPr="3D45D796">
        <w:rPr>
          <w:rFonts w:ascii="Times New Roman" w:hAnsi="Times New Roman" w:cs="Times New Roman"/>
          <w:sz w:val="24"/>
          <w:szCs w:val="24"/>
        </w:rPr>
        <w:t>,</w:t>
      </w:r>
      <w:r w:rsidR="00C36737" w:rsidRPr="3D45D796">
        <w:rPr>
          <w:rFonts w:ascii="Times New Roman" w:hAnsi="Times New Roman" w:cs="Times New Roman"/>
          <w:sz w:val="24"/>
          <w:szCs w:val="24"/>
        </w:rPr>
        <w:t xml:space="preserve"> või</w:t>
      </w:r>
      <w:r w:rsidR="00BD1098" w:rsidRPr="3D45D796">
        <w:rPr>
          <w:rFonts w:ascii="Times New Roman" w:hAnsi="Times New Roman" w:cs="Times New Roman"/>
          <w:sz w:val="24"/>
          <w:szCs w:val="24"/>
        </w:rPr>
        <w:t xml:space="preserve"> kui see on asjakohane,</w:t>
      </w:r>
      <w:r w:rsidR="00C36737" w:rsidRPr="3D45D796">
        <w:rPr>
          <w:rFonts w:ascii="Times New Roman" w:hAnsi="Times New Roman" w:cs="Times New Roman"/>
          <w:sz w:val="24"/>
          <w:szCs w:val="24"/>
        </w:rPr>
        <w:t xml:space="preserve"> teise Schengeni konventsiooni ja Euroopa Liidu liikmesriigi territooriumilt“;</w:t>
      </w:r>
      <w:commentRangeEnd w:id="294"/>
      <w:r>
        <w:commentReference w:id="294"/>
      </w:r>
    </w:p>
    <w:p w14:paraId="192F1637" w14:textId="77777777" w:rsidR="000438C3" w:rsidRPr="001E23F0" w:rsidRDefault="000438C3" w:rsidP="00C36737">
      <w:pPr>
        <w:jc w:val="both"/>
        <w:rPr>
          <w:rFonts w:ascii="Times New Roman" w:hAnsi="Times New Roman" w:cs="Times New Roman"/>
          <w:sz w:val="24"/>
          <w:szCs w:val="24"/>
        </w:rPr>
      </w:pPr>
    </w:p>
    <w:p w14:paraId="63950A40" w14:textId="3602C71E" w:rsidR="000438C3" w:rsidRPr="001E23F0" w:rsidRDefault="006A518D" w:rsidP="21F1A12B">
      <w:pPr>
        <w:jc w:val="both"/>
        <w:rPr>
          <w:rFonts w:ascii="Times New Roman" w:hAnsi="Times New Roman" w:cs="Times New Roman"/>
          <w:sz w:val="24"/>
          <w:szCs w:val="24"/>
        </w:rPr>
      </w:pPr>
      <w:r w:rsidRPr="3D45D796">
        <w:rPr>
          <w:rFonts w:ascii="Times New Roman" w:hAnsi="Times New Roman" w:cs="Times New Roman"/>
          <w:b/>
          <w:bCs/>
          <w:sz w:val="24"/>
          <w:szCs w:val="24"/>
        </w:rPr>
        <w:t>9</w:t>
      </w:r>
      <w:r w:rsidR="000438C3" w:rsidRPr="3D45D796">
        <w:rPr>
          <w:rFonts w:ascii="Times New Roman" w:hAnsi="Times New Roman" w:cs="Times New Roman"/>
          <w:b/>
          <w:bCs/>
          <w:sz w:val="24"/>
          <w:szCs w:val="24"/>
        </w:rPr>
        <w:t xml:space="preserve">) </w:t>
      </w:r>
      <w:r w:rsidR="000438C3" w:rsidRPr="3D45D796">
        <w:rPr>
          <w:rFonts w:ascii="Times New Roman" w:hAnsi="Times New Roman" w:cs="Times New Roman"/>
          <w:sz w:val="24"/>
          <w:szCs w:val="24"/>
        </w:rPr>
        <w:t>paragrahvi 6</w:t>
      </w:r>
      <w:r w:rsidR="000438C3" w:rsidRPr="3D45D796">
        <w:rPr>
          <w:rFonts w:ascii="Times New Roman" w:hAnsi="Times New Roman" w:cs="Times New Roman"/>
          <w:sz w:val="24"/>
          <w:szCs w:val="24"/>
          <w:vertAlign w:val="superscript"/>
        </w:rPr>
        <w:t xml:space="preserve">2 </w:t>
      </w:r>
      <w:r w:rsidR="000438C3" w:rsidRPr="3D45D796">
        <w:rPr>
          <w:rFonts w:ascii="Times New Roman" w:hAnsi="Times New Roman" w:cs="Times New Roman"/>
          <w:sz w:val="24"/>
          <w:szCs w:val="24"/>
        </w:rPr>
        <w:t xml:space="preserve">lõikes 1 asendatakse </w:t>
      </w:r>
      <w:del w:id="295" w:author="Autor">
        <w:r w:rsidRPr="3D45D796" w:rsidDel="000438C3">
          <w:rPr>
            <w:rFonts w:ascii="Times New Roman" w:hAnsi="Times New Roman" w:cs="Times New Roman"/>
            <w:sz w:val="24"/>
            <w:szCs w:val="24"/>
          </w:rPr>
          <w:delText>arvud</w:delText>
        </w:r>
      </w:del>
      <w:ins w:id="296" w:author="Autor">
        <w:r w:rsidR="7A90E0A8" w:rsidRPr="3D45D796">
          <w:rPr>
            <w:rFonts w:ascii="Times New Roman" w:hAnsi="Times New Roman" w:cs="Times New Roman"/>
            <w:sz w:val="24"/>
            <w:szCs w:val="24"/>
          </w:rPr>
          <w:t>tekstiosa</w:t>
        </w:r>
      </w:ins>
      <w:r w:rsidR="000438C3" w:rsidRPr="3D45D796">
        <w:rPr>
          <w:rFonts w:ascii="Times New Roman" w:hAnsi="Times New Roman" w:cs="Times New Roman"/>
          <w:sz w:val="24"/>
          <w:szCs w:val="24"/>
        </w:rPr>
        <w:t xml:space="preserve"> „18, 19, 21–25</w:t>
      </w:r>
      <w:r w:rsidR="00BD1098" w:rsidRPr="3D45D796">
        <w:rPr>
          <w:rFonts w:ascii="Times New Roman" w:hAnsi="Times New Roman" w:cs="Times New Roman"/>
          <w:sz w:val="24"/>
          <w:szCs w:val="24"/>
        </w:rPr>
        <w:t>, 28</w:t>
      </w:r>
      <w:r w:rsidR="000438C3" w:rsidRPr="3D45D796">
        <w:rPr>
          <w:rFonts w:ascii="Times New Roman" w:hAnsi="Times New Roman" w:cs="Times New Roman"/>
          <w:sz w:val="24"/>
          <w:szCs w:val="24"/>
        </w:rPr>
        <w:t xml:space="preserve">“ </w:t>
      </w:r>
      <w:del w:id="297" w:author="Autor">
        <w:r w:rsidRPr="3D45D796" w:rsidDel="000438C3">
          <w:rPr>
            <w:rFonts w:ascii="Times New Roman" w:hAnsi="Times New Roman" w:cs="Times New Roman"/>
            <w:sz w:val="24"/>
            <w:szCs w:val="24"/>
          </w:rPr>
          <w:delText>arvudega</w:delText>
        </w:r>
      </w:del>
      <w:ins w:id="298" w:author="Autor">
        <w:r w:rsidR="15692431" w:rsidRPr="3D45D796">
          <w:rPr>
            <w:rFonts w:ascii="Times New Roman" w:hAnsi="Times New Roman" w:cs="Times New Roman"/>
            <w:sz w:val="24"/>
            <w:szCs w:val="24"/>
          </w:rPr>
          <w:t>tekstiosaga</w:t>
        </w:r>
      </w:ins>
      <w:r w:rsidR="000438C3" w:rsidRPr="3D45D796">
        <w:rPr>
          <w:rFonts w:ascii="Times New Roman" w:hAnsi="Times New Roman" w:cs="Times New Roman"/>
          <w:sz w:val="24"/>
          <w:szCs w:val="24"/>
        </w:rPr>
        <w:t xml:space="preserve"> „19, 21–23“;</w:t>
      </w:r>
    </w:p>
    <w:p w14:paraId="58DCDA45" w14:textId="77777777" w:rsidR="00362294" w:rsidRPr="001E23F0" w:rsidRDefault="00362294" w:rsidP="00C36737">
      <w:pPr>
        <w:jc w:val="both"/>
        <w:rPr>
          <w:rFonts w:ascii="Times New Roman" w:hAnsi="Times New Roman" w:cs="Times New Roman"/>
          <w:sz w:val="24"/>
          <w:szCs w:val="24"/>
        </w:rPr>
      </w:pPr>
    </w:p>
    <w:p w14:paraId="32C2B56F" w14:textId="0D6B6115" w:rsidR="00362294" w:rsidRPr="001E23F0" w:rsidRDefault="006A518D" w:rsidP="00C36737">
      <w:pPr>
        <w:jc w:val="both"/>
        <w:rPr>
          <w:rFonts w:ascii="Times New Roman" w:hAnsi="Times New Roman" w:cs="Times New Roman"/>
          <w:sz w:val="24"/>
          <w:szCs w:val="24"/>
        </w:rPr>
      </w:pPr>
      <w:r w:rsidRPr="001E23F0">
        <w:rPr>
          <w:rFonts w:ascii="Times New Roman" w:hAnsi="Times New Roman" w:cs="Times New Roman"/>
          <w:b/>
          <w:bCs/>
          <w:sz w:val="24"/>
          <w:szCs w:val="24"/>
        </w:rPr>
        <w:t>10</w:t>
      </w:r>
      <w:r w:rsidR="00362294" w:rsidRPr="001E23F0">
        <w:rPr>
          <w:rFonts w:ascii="Times New Roman" w:hAnsi="Times New Roman" w:cs="Times New Roman"/>
          <w:b/>
          <w:bCs/>
          <w:sz w:val="24"/>
          <w:szCs w:val="24"/>
        </w:rPr>
        <w:t xml:space="preserve">) </w:t>
      </w:r>
      <w:r w:rsidR="00362294" w:rsidRPr="001E23F0">
        <w:rPr>
          <w:rFonts w:ascii="Times New Roman" w:hAnsi="Times New Roman" w:cs="Times New Roman"/>
          <w:sz w:val="24"/>
          <w:szCs w:val="24"/>
        </w:rPr>
        <w:t>paragrahvi 6</w:t>
      </w:r>
      <w:r w:rsidR="00362294" w:rsidRPr="001E23F0">
        <w:rPr>
          <w:rFonts w:ascii="Times New Roman" w:hAnsi="Times New Roman" w:cs="Times New Roman"/>
          <w:sz w:val="24"/>
          <w:szCs w:val="24"/>
          <w:vertAlign w:val="superscript"/>
        </w:rPr>
        <w:t xml:space="preserve">2 </w:t>
      </w:r>
      <w:r w:rsidR="00362294" w:rsidRPr="001E23F0">
        <w:rPr>
          <w:rFonts w:ascii="Times New Roman" w:hAnsi="Times New Roman" w:cs="Times New Roman"/>
          <w:sz w:val="24"/>
          <w:szCs w:val="24"/>
        </w:rPr>
        <w:t>lõigetes 2 ja 3 asendatakse tekstiosa „</w:t>
      </w:r>
      <w:r w:rsidR="00780542" w:rsidRPr="001E23F0">
        <w:rPr>
          <w:rFonts w:ascii="Times New Roman" w:hAnsi="Times New Roman" w:cs="Times New Roman"/>
          <w:sz w:val="24"/>
          <w:szCs w:val="24"/>
        </w:rPr>
        <w:t xml:space="preserve">Käesoleva seaduse </w:t>
      </w:r>
      <w:r w:rsidR="00362294" w:rsidRPr="001E23F0">
        <w:rPr>
          <w:rFonts w:ascii="Times New Roman" w:hAnsi="Times New Roman" w:cs="Times New Roman"/>
          <w:sz w:val="24"/>
          <w:szCs w:val="24"/>
        </w:rPr>
        <w:t>§ 15</w:t>
      </w:r>
      <w:r w:rsidR="00362294" w:rsidRPr="001E23F0">
        <w:rPr>
          <w:rFonts w:ascii="Times New Roman" w:hAnsi="Times New Roman" w:cs="Times New Roman"/>
          <w:sz w:val="24"/>
          <w:szCs w:val="24"/>
          <w:vertAlign w:val="superscript"/>
        </w:rPr>
        <w:t xml:space="preserve">4 </w:t>
      </w:r>
      <w:r w:rsidR="00362294" w:rsidRPr="001E23F0">
        <w:rPr>
          <w:rFonts w:ascii="Times New Roman" w:hAnsi="Times New Roman" w:cs="Times New Roman"/>
          <w:sz w:val="24"/>
          <w:szCs w:val="24"/>
        </w:rPr>
        <w:t>lõikes 1</w:t>
      </w:r>
      <w:r w:rsidR="00780542" w:rsidRPr="001E23F0">
        <w:rPr>
          <w:rFonts w:ascii="Times New Roman" w:hAnsi="Times New Roman" w:cs="Times New Roman"/>
          <w:sz w:val="24"/>
          <w:szCs w:val="24"/>
        </w:rPr>
        <w:t xml:space="preserve"> nimetatud</w:t>
      </w:r>
      <w:r w:rsidR="00362294" w:rsidRPr="001E23F0">
        <w:rPr>
          <w:rFonts w:ascii="Times New Roman" w:hAnsi="Times New Roman" w:cs="Times New Roman"/>
          <w:sz w:val="24"/>
          <w:szCs w:val="24"/>
        </w:rPr>
        <w:t xml:space="preserve">“ </w:t>
      </w:r>
      <w:r w:rsidR="00780542" w:rsidRPr="001E23F0">
        <w:rPr>
          <w:rFonts w:ascii="Times New Roman" w:hAnsi="Times New Roman" w:cs="Times New Roman"/>
          <w:sz w:val="24"/>
          <w:szCs w:val="24"/>
        </w:rPr>
        <w:t>sõnadega</w:t>
      </w:r>
      <w:r w:rsidR="00362294" w:rsidRPr="001E23F0">
        <w:rPr>
          <w:rFonts w:ascii="Times New Roman" w:hAnsi="Times New Roman" w:cs="Times New Roman"/>
          <w:sz w:val="24"/>
          <w:szCs w:val="24"/>
        </w:rPr>
        <w:t xml:space="preserve"> „</w:t>
      </w:r>
      <w:r w:rsidR="00780542" w:rsidRPr="001E23F0">
        <w:rPr>
          <w:rFonts w:ascii="Times New Roman" w:hAnsi="Times New Roman" w:cs="Times New Roman"/>
          <w:sz w:val="24"/>
          <w:szCs w:val="24"/>
        </w:rPr>
        <w:t>Massilisest sisserändest põhjustatud</w:t>
      </w:r>
      <w:r w:rsidR="001B1EC7">
        <w:rPr>
          <w:rFonts w:ascii="Times New Roman" w:hAnsi="Times New Roman" w:cs="Times New Roman"/>
          <w:sz w:val="24"/>
          <w:szCs w:val="24"/>
        </w:rPr>
        <w:t>“</w:t>
      </w:r>
      <w:r w:rsidR="00362294" w:rsidRPr="001E23F0">
        <w:rPr>
          <w:rFonts w:ascii="Times New Roman" w:hAnsi="Times New Roman" w:cs="Times New Roman"/>
          <w:sz w:val="24"/>
          <w:szCs w:val="24"/>
        </w:rPr>
        <w:t>;</w:t>
      </w:r>
    </w:p>
    <w:p w14:paraId="6DF9716E" w14:textId="77777777" w:rsidR="00362294" w:rsidRPr="001E23F0" w:rsidRDefault="00362294" w:rsidP="00C36737">
      <w:pPr>
        <w:jc w:val="both"/>
        <w:rPr>
          <w:rFonts w:ascii="Times New Roman" w:hAnsi="Times New Roman" w:cs="Times New Roman"/>
          <w:sz w:val="24"/>
          <w:szCs w:val="24"/>
        </w:rPr>
      </w:pPr>
    </w:p>
    <w:p w14:paraId="160BFE36" w14:textId="1D6B1C46" w:rsidR="00362294" w:rsidRPr="001E23F0" w:rsidRDefault="00362294" w:rsidP="00C36737">
      <w:pPr>
        <w:jc w:val="both"/>
        <w:rPr>
          <w:rFonts w:ascii="Times New Roman" w:hAnsi="Times New Roman" w:cs="Times New Roman"/>
          <w:sz w:val="24"/>
          <w:szCs w:val="24"/>
        </w:rPr>
      </w:pPr>
      <w:r w:rsidRPr="001E23F0">
        <w:rPr>
          <w:rFonts w:ascii="Times New Roman" w:hAnsi="Times New Roman" w:cs="Times New Roman"/>
          <w:b/>
          <w:bCs/>
          <w:sz w:val="24"/>
          <w:szCs w:val="24"/>
        </w:rPr>
        <w:t>1</w:t>
      </w:r>
      <w:r w:rsidR="006A518D" w:rsidRPr="001E23F0">
        <w:rPr>
          <w:rFonts w:ascii="Times New Roman" w:hAnsi="Times New Roman" w:cs="Times New Roman"/>
          <w:b/>
          <w:bCs/>
          <w:sz w:val="24"/>
          <w:szCs w:val="24"/>
        </w:rPr>
        <w:t>1</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6</w:t>
      </w:r>
      <w:r w:rsidRPr="001E23F0">
        <w:rPr>
          <w:rFonts w:ascii="Times New Roman" w:hAnsi="Times New Roman" w:cs="Times New Roman"/>
          <w:sz w:val="24"/>
          <w:szCs w:val="24"/>
          <w:vertAlign w:val="superscript"/>
        </w:rPr>
        <w:t xml:space="preserve">3 </w:t>
      </w:r>
      <w:r w:rsidRPr="001E23F0">
        <w:rPr>
          <w:rFonts w:ascii="Times New Roman" w:hAnsi="Times New Roman" w:cs="Times New Roman"/>
          <w:sz w:val="24"/>
          <w:szCs w:val="24"/>
        </w:rPr>
        <w:t>tunnistatakse kehtetuks;</w:t>
      </w:r>
    </w:p>
    <w:p w14:paraId="2A4FC62C" w14:textId="77777777" w:rsidR="00362294" w:rsidRPr="001E23F0" w:rsidRDefault="00362294" w:rsidP="00C36737">
      <w:pPr>
        <w:jc w:val="both"/>
        <w:rPr>
          <w:rFonts w:ascii="Times New Roman" w:hAnsi="Times New Roman" w:cs="Times New Roman"/>
          <w:sz w:val="24"/>
          <w:szCs w:val="24"/>
        </w:rPr>
      </w:pPr>
    </w:p>
    <w:p w14:paraId="1AAA28A0" w14:textId="73E8A8CE" w:rsidR="00362294" w:rsidRPr="001E23F0" w:rsidRDefault="00362294" w:rsidP="00C36737">
      <w:pPr>
        <w:jc w:val="both"/>
        <w:rPr>
          <w:rFonts w:ascii="Times New Roman" w:hAnsi="Times New Roman" w:cs="Times New Roman"/>
          <w:sz w:val="24"/>
          <w:szCs w:val="24"/>
        </w:rPr>
      </w:pPr>
      <w:r w:rsidRPr="3D45D796">
        <w:rPr>
          <w:rFonts w:ascii="Times New Roman" w:hAnsi="Times New Roman" w:cs="Times New Roman"/>
          <w:b/>
          <w:bCs/>
          <w:sz w:val="24"/>
          <w:szCs w:val="24"/>
        </w:rPr>
        <w:t>1</w:t>
      </w:r>
      <w:r w:rsidR="006A518D" w:rsidRPr="3D45D796">
        <w:rPr>
          <w:rFonts w:ascii="Times New Roman" w:hAnsi="Times New Roman" w:cs="Times New Roman"/>
          <w:b/>
          <w:bCs/>
          <w:sz w:val="24"/>
          <w:szCs w:val="24"/>
        </w:rPr>
        <w:t>2</w:t>
      </w:r>
      <w:r w:rsidRPr="3D45D796">
        <w:rPr>
          <w:rFonts w:ascii="Times New Roman" w:hAnsi="Times New Roman" w:cs="Times New Roman"/>
          <w:b/>
          <w:bCs/>
          <w:sz w:val="24"/>
          <w:szCs w:val="24"/>
        </w:rPr>
        <w:t xml:space="preserve">) </w:t>
      </w:r>
      <w:r w:rsidRPr="3D45D796">
        <w:rPr>
          <w:rFonts w:ascii="Times New Roman" w:hAnsi="Times New Roman" w:cs="Times New Roman"/>
          <w:sz w:val="24"/>
          <w:szCs w:val="24"/>
        </w:rPr>
        <w:t>paragrahv</w:t>
      </w:r>
      <w:commentRangeStart w:id="299"/>
      <w:del w:id="300" w:author="Autor">
        <w:r w:rsidRPr="3D45D796" w:rsidDel="00362294">
          <w:rPr>
            <w:rFonts w:ascii="Times New Roman" w:hAnsi="Times New Roman" w:cs="Times New Roman"/>
            <w:sz w:val="24"/>
            <w:szCs w:val="24"/>
          </w:rPr>
          <w:delText>i</w:delText>
        </w:r>
      </w:del>
      <w:commentRangeEnd w:id="299"/>
      <w:r>
        <w:commentReference w:id="299"/>
      </w:r>
      <w:r w:rsidRPr="3D45D796">
        <w:rPr>
          <w:rFonts w:ascii="Times New Roman" w:hAnsi="Times New Roman" w:cs="Times New Roman"/>
          <w:sz w:val="24"/>
          <w:szCs w:val="24"/>
        </w:rPr>
        <w:t xml:space="preserve"> 6</w:t>
      </w:r>
      <w:r w:rsidRPr="3D45D796">
        <w:rPr>
          <w:rFonts w:ascii="Times New Roman" w:hAnsi="Times New Roman" w:cs="Times New Roman"/>
          <w:sz w:val="24"/>
          <w:szCs w:val="24"/>
          <w:vertAlign w:val="superscript"/>
        </w:rPr>
        <w:t xml:space="preserve">6 </w:t>
      </w:r>
      <w:r w:rsidRPr="3D45D796">
        <w:rPr>
          <w:rFonts w:ascii="Times New Roman" w:hAnsi="Times New Roman" w:cs="Times New Roman"/>
          <w:sz w:val="24"/>
          <w:szCs w:val="24"/>
        </w:rPr>
        <w:t>muudetakse ja sõnatatakse järgmiselt:</w:t>
      </w:r>
    </w:p>
    <w:p w14:paraId="0C0A3397" w14:textId="77777777" w:rsidR="00362294" w:rsidRPr="001E23F0" w:rsidRDefault="00362294" w:rsidP="00C36737">
      <w:pPr>
        <w:jc w:val="both"/>
        <w:rPr>
          <w:rFonts w:ascii="Times New Roman" w:hAnsi="Times New Roman" w:cs="Times New Roman"/>
          <w:sz w:val="24"/>
          <w:szCs w:val="24"/>
        </w:rPr>
      </w:pPr>
    </w:p>
    <w:p w14:paraId="6B782820" w14:textId="395935FA" w:rsidR="00A3768D" w:rsidRPr="001E23F0" w:rsidRDefault="00362294" w:rsidP="00A3768D">
      <w:pPr>
        <w:jc w:val="both"/>
        <w:rPr>
          <w:rFonts w:ascii="Times New Roman" w:hAnsi="Times New Roman" w:cs="Times New Roman"/>
          <w:b/>
          <w:bCs/>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6</w:t>
      </w:r>
      <w:r w:rsidRPr="001E23F0">
        <w:rPr>
          <w:rFonts w:ascii="Times New Roman" w:hAnsi="Times New Roman" w:cs="Times New Roman"/>
          <w:b/>
          <w:bCs/>
          <w:sz w:val="24"/>
          <w:szCs w:val="24"/>
        </w:rPr>
        <w:t xml:space="preserve">. </w:t>
      </w:r>
      <w:r w:rsidR="00A3768D" w:rsidRPr="001E23F0">
        <w:rPr>
          <w:rFonts w:ascii="Times New Roman" w:hAnsi="Times New Roman" w:cs="Times New Roman"/>
          <w:b/>
          <w:bCs/>
          <w:sz w:val="24"/>
          <w:szCs w:val="24"/>
        </w:rPr>
        <w:t>Riigi õigusabi taotlemine ja andmine</w:t>
      </w:r>
    </w:p>
    <w:p w14:paraId="7BA84DAE" w14:textId="77777777" w:rsidR="00A3768D" w:rsidRPr="001E23F0" w:rsidRDefault="00A3768D" w:rsidP="00A3768D">
      <w:pPr>
        <w:jc w:val="both"/>
        <w:rPr>
          <w:rFonts w:ascii="Times New Roman" w:hAnsi="Times New Roman" w:cs="Times New Roman"/>
          <w:sz w:val="24"/>
          <w:szCs w:val="24"/>
        </w:rPr>
      </w:pPr>
    </w:p>
    <w:p w14:paraId="02B9085F" w14:textId="6D49AEE4" w:rsidR="00A3768D" w:rsidRPr="001E23F0" w:rsidRDefault="00A3768D" w:rsidP="00A3768D">
      <w:pPr>
        <w:jc w:val="both"/>
        <w:rPr>
          <w:rFonts w:ascii="Times New Roman" w:hAnsi="Times New Roman" w:cs="Times New Roman"/>
          <w:sz w:val="24"/>
          <w:szCs w:val="24"/>
        </w:rPr>
      </w:pPr>
      <w:r w:rsidRPr="001E23F0">
        <w:rPr>
          <w:rFonts w:ascii="Times New Roman" w:hAnsi="Times New Roman" w:cs="Times New Roman"/>
          <w:sz w:val="24"/>
          <w:szCs w:val="24"/>
        </w:rPr>
        <w:lastRenderedPageBreak/>
        <w:t>(1) Välismaalasel on õigus taotleda riigi õigusabi riigi õigusabi seaduses sätestatud korras sisenemiskeelu otsuse, lahkumisettekirjutuse, lahkumisettekirjutuses kohaldatud sissesõidukeelu</w:t>
      </w:r>
      <w:r w:rsidR="7768B1C4" w:rsidRPr="7768B1C4">
        <w:rPr>
          <w:rFonts w:ascii="Times New Roman" w:hAnsi="Times New Roman" w:cs="Times New Roman"/>
          <w:sz w:val="24"/>
          <w:szCs w:val="24"/>
        </w:rPr>
        <w:t>, kinnipidamise</w:t>
      </w:r>
      <w:r w:rsidRPr="001E23F0">
        <w:rPr>
          <w:rFonts w:ascii="Times New Roman" w:hAnsi="Times New Roman" w:cs="Times New Roman"/>
          <w:sz w:val="24"/>
          <w:szCs w:val="24"/>
        </w:rPr>
        <w:t xml:space="preserve"> või väljasaatmisega seotud otsuse vaidlustamiseks.</w:t>
      </w:r>
    </w:p>
    <w:p w14:paraId="0F82D73E" w14:textId="77777777" w:rsidR="00A3768D" w:rsidRPr="001E23F0" w:rsidRDefault="00A3768D" w:rsidP="00A3768D">
      <w:pPr>
        <w:jc w:val="both"/>
        <w:rPr>
          <w:rFonts w:ascii="Times New Roman" w:hAnsi="Times New Roman" w:cs="Times New Roman"/>
          <w:sz w:val="24"/>
          <w:szCs w:val="24"/>
        </w:rPr>
      </w:pPr>
    </w:p>
    <w:p w14:paraId="2BE0504A" w14:textId="17B7E47E" w:rsidR="00A3768D" w:rsidRPr="001B1EC7" w:rsidRDefault="00A3768D">
      <w:pPr>
        <w:jc w:val="both"/>
        <w:rPr>
          <w:rFonts w:ascii="Times New Roman" w:hAnsi="Times New Roman" w:cs="Times New Roman"/>
          <w:sz w:val="24"/>
          <w:szCs w:val="24"/>
        </w:rPr>
      </w:pPr>
      <w:r w:rsidRPr="001B1EC7">
        <w:rPr>
          <w:rFonts w:ascii="Times New Roman" w:hAnsi="Times New Roman" w:cs="Times New Roman"/>
          <w:sz w:val="24"/>
          <w:szCs w:val="24"/>
        </w:rPr>
        <w:t xml:space="preserve">(2) </w:t>
      </w:r>
      <w:r w:rsidR="592732F2" w:rsidRPr="001B1EC7">
        <w:rPr>
          <w:rFonts w:ascii="Times New Roman" w:hAnsi="Times New Roman" w:cs="Times New Roman"/>
          <w:sz w:val="24"/>
          <w:szCs w:val="24"/>
        </w:rPr>
        <w:t>Riigi õigusabi taotluse võib esitada inglise keeles.</w:t>
      </w:r>
    </w:p>
    <w:p w14:paraId="4713B69B" w14:textId="6991C315" w:rsidR="00A3768D" w:rsidRPr="001B1EC7" w:rsidRDefault="00A3768D">
      <w:pPr>
        <w:jc w:val="both"/>
        <w:rPr>
          <w:rFonts w:ascii="Times New Roman" w:hAnsi="Times New Roman" w:cs="Times New Roman"/>
          <w:sz w:val="24"/>
          <w:szCs w:val="24"/>
        </w:rPr>
      </w:pPr>
    </w:p>
    <w:p w14:paraId="7CEC0B10" w14:textId="7A59F5E1" w:rsidR="00A3768D" w:rsidRPr="001B1EC7" w:rsidRDefault="592732F2" w:rsidP="21F1A12B">
      <w:pPr>
        <w:jc w:val="both"/>
        <w:rPr>
          <w:rFonts w:ascii="Times New Roman" w:hAnsi="Times New Roman" w:cs="Times New Roman"/>
          <w:sz w:val="24"/>
          <w:szCs w:val="24"/>
        </w:rPr>
      </w:pPr>
      <w:r w:rsidRPr="2F2BC3FA">
        <w:rPr>
          <w:rFonts w:ascii="Times New Roman" w:hAnsi="Times New Roman" w:cs="Times New Roman"/>
          <w:sz w:val="24"/>
          <w:szCs w:val="24"/>
        </w:rPr>
        <w:t>(</w:t>
      </w:r>
      <w:r w:rsidR="2F2BC3FA" w:rsidRPr="2F2BC3FA">
        <w:rPr>
          <w:rFonts w:ascii="Times New Roman" w:hAnsi="Times New Roman" w:cs="Times New Roman"/>
          <w:sz w:val="24"/>
          <w:szCs w:val="24"/>
        </w:rPr>
        <w:t>3</w:t>
      </w:r>
      <w:r w:rsidRPr="2F2BC3FA">
        <w:rPr>
          <w:rFonts w:ascii="Times New Roman" w:hAnsi="Times New Roman" w:cs="Times New Roman"/>
          <w:sz w:val="24"/>
          <w:szCs w:val="24"/>
        </w:rPr>
        <w:t xml:space="preserve">) </w:t>
      </w:r>
      <w:r w:rsidR="1C6ECF06" w:rsidRPr="2F2BC3FA">
        <w:rPr>
          <w:rFonts w:ascii="Times New Roman" w:hAnsi="Times New Roman" w:cs="Times New Roman"/>
          <w:sz w:val="24"/>
          <w:szCs w:val="24"/>
        </w:rPr>
        <w:t>R</w:t>
      </w:r>
      <w:r w:rsidR="1633489F" w:rsidRPr="2F2BC3FA">
        <w:rPr>
          <w:rFonts w:ascii="Times New Roman" w:hAnsi="Times New Roman" w:cs="Times New Roman"/>
          <w:sz w:val="24"/>
          <w:szCs w:val="24"/>
        </w:rPr>
        <w:t>i</w:t>
      </w:r>
      <w:r w:rsidR="27A79BE9" w:rsidRPr="2F2BC3FA">
        <w:rPr>
          <w:rFonts w:ascii="Times New Roman" w:hAnsi="Times New Roman" w:cs="Times New Roman"/>
          <w:sz w:val="24"/>
          <w:szCs w:val="24"/>
        </w:rPr>
        <w:t>igi õigusabi taotl</w:t>
      </w:r>
      <w:r w:rsidR="1C6ECF06" w:rsidRPr="2F2BC3FA">
        <w:rPr>
          <w:rFonts w:ascii="Times New Roman" w:hAnsi="Times New Roman" w:cs="Times New Roman"/>
          <w:sz w:val="24"/>
          <w:szCs w:val="24"/>
        </w:rPr>
        <w:t>usele tuleb lisada</w:t>
      </w:r>
      <w:r w:rsidR="27A79BE9" w:rsidRPr="2F2BC3FA">
        <w:rPr>
          <w:rFonts w:ascii="Times New Roman" w:hAnsi="Times New Roman" w:cs="Times New Roman"/>
          <w:sz w:val="24"/>
          <w:szCs w:val="24"/>
        </w:rPr>
        <w:t xml:space="preserve"> </w:t>
      </w:r>
      <w:r w:rsidR="0647FEBE" w:rsidRPr="2F2BC3FA">
        <w:rPr>
          <w:rFonts w:ascii="Times New Roman" w:hAnsi="Times New Roman" w:cs="Times New Roman"/>
          <w:sz w:val="24"/>
          <w:szCs w:val="24"/>
        </w:rPr>
        <w:t>vaidlustata</w:t>
      </w:r>
      <w:r w:rsidR="1C1D3742" w:rsidRPr="2F2BC3FA">
        <w:rPr>
          <w:rFonts w:ascii="Times New Roman" w:hAnsi="Times New Roman" w:cs="Times New Roman"/>
          <w:sz w:val="24"/>
          <w:szCs w:val="24"/>
        </w:rPr>
        <w:t>v</w:t>
      </w:r>
      <w:r w:rsidR="27A79BE9" w:rsidRPr="2F2BC3FA">
        <w:rPr>
          <w:rFonts w:ascii="Times New Roman" w:hAnsi="Times New Roman" w:cs="Times New Roman"/>
          <w:sz w:val="24"/>
          <w:szCs w:val="24"/>
        </w:rPr>
        <w:t xml:space="preserve"> </w:t>
      </w:r>
      <w:r w:rsidR="00BD1098">
        <w:rPr>
          <w:rFonts w:ascii="Times New Roman" w:hAnsi="Times New Roman" w:cs="Times New Roman"/>
          <w:sz w:val="24"/>
          <w:szCs w:val="24"/>
        </w:rPr>
        <w:t>otsus</w:t>
      </w:r>
      <w:r w:rsidR="1633489F" w:rsidRPr="2F2BC3FA">
        <w:rPr>
          <w:rFonts w:ascii="Times New Roman" w:hAnsi="Times New Roman" w:cs="Times New Roman"/>
          <w:sz w:val="24"/>
          <w:szCs w:val="24"/>
        </w:rPr>
        <w:t>.</w:t>
      </w:r>
      <w:r w:rsidR="51B6E51B" w:rsidRPr="5D97E12A">
        <w:rPr>
          <w:rFonts w:ascii="Times New Roman" w:hAnsi="Times New Roman" w:cs="Times New Roman"/>
          <w:sz w:val="24"/>
          <w:szCs w:val="24"/>
        </w:rPr>
        <w:t xml:space="preserve"> </w:t>
      </w:r>
    </w:p>
    <w:p w14:paraId="67D7E78A" w14:textId="6A308237" w:rsidR="0EBB0E3D" w:rsidRPr="00F66E43" w:rsidRDefault="0EBB0E3D" w:rsidP="00F66E43">
      <w:pPr>
        <w:jc w:val="both"/>
        <w:rPr>
          <w:rFonts w:ascii="Times New Roman" w:hAnsi="Times New Roman" w:cs="Times New Roman"/>
          <w:sz w:val="24"/>
          <w:szCs w:val="24"/>
        </w:rPr>
      </w:pPr>
    </w:p>
    <w:p w14:paraId="298817E1" w14:textId="2BB65F17" w:rsidR="00A3768D" w:rsidRPr="001E23F0" w:rsidRDefault="592732F2" w:rsidP="00A3768D">
      <w:pPr>
        <w:jc w:val="both"/>
        <w:rPr>
          <w:rFonts w:ascii="Times New Roman" w:hAnsi="Times New Roman" w:cs="Times New Roman"/>
          <w:sz w:val="24"/>
          <w:szCs w:val="24"/>
        </w:rPr>
      </w:pPr>
      <w:r w:rsidRPr="001E23F0">
        <w:rPr>
          <w:rFonts w:ascii="Times New Roman" w:hAnsi="Times New Roman" w:cs="Times New Roman"/>
          <w:sz w:val="24"/>
          <w:szCs w:val="24"/>
        </w:rPr>
        <w:t>(</w:t>
      </w:r>
      <w:r w:rsidR="2F2BC3FA" w:rsidRPr="2F2BC3FA">
        <w:rPr>
          <w:rFonts w:ascii="Times New Roman" w:hAnsi="Times New Roman" w:cs="Times New Roman"/>
          <w:sz w:val="24"/>
          <w:szCs w:val="24"/>
        </w:rPr>
        <w:t>4</w:t>
      </w:r>
      <w:r w:rsidR="00A3768D" w:rsidRPr="001E23F0">
        <w:rPr>
          <w:rFonts w:ascii="Times New Roman" w:hAnsi="Times New Roman" w:cs="Times New Roman"/>
          <w:sz w:val="24"/>
          <w:szCs w:val="24"/>
        </w:rPr>
        <w:t>) Välismaalasele antakse õigusabi riigi õigusabi seaduses sätestatud korras.</w:t>
      </w:r>
    </w:p>
    <w:p w14:paraId="6508DF9D" w14:textId="77777777" w:rsidR="00A3768D" w:rsidRPr="001E23F0" w:rsidRDefault="00A3768D" w:rsidP="00A3768D">
      <w:pPr>
        <w:jc w:val="both"/>
        <w:rPr>
          <w:rFonts w:ascii="Times New Roman" w:hAnsi="Times New Roman" w:cs="Times New Roman"/>
          <w:sz w:val="24"/>
          <w:szCs w:val="24"/>
        </w:rPr>
      </w:pPr>
    </w:p>
    <w:p w14:paraId="207771D0" w14:textId="034F2809" w:rsidR="00A3768D" w:rsidRPr="001E23F0" w:rsidRDefault="00A3768D" w:rsidP="00A3768D">
      <w:pPr>
        <w:jc w:val="both"/>
        <w:rPr>
          <w:rFonts w:ascii="Times New Roman" w:hAnsi="Times New Roman" w:cs="Times New Roman"/>
          <w:sz w:val="24"/>
          <w:szCs w:val="24"/>
        </w:rPr>
      </w:pPr>
      <w:r w:rsidRPr="3D45D796">
        <w:rPr>
          <w:rFonts w:ascii="Times New Roman" w:hAnsi="Times New Roman" w:cs="Times New Roman"/>
          <w:sz w:val="24"/>
          <w:szCs w:val="24"/>
        </w:rPr>
        <w:t>(</w:t>
      </w:r>
      <w:r w:rsidR="2F2BC3FA" w:rsidRPr="3D45D796">
        <w:rPr>
          <w:rFonts w:ascii="Times New Roman" w:hAnsi="Times New Roman" w:cs="Times New Roman"/>
          <w:sz w:val="24"/>
          <w:szCs w:val="24"/>
        </w:rPr>
        <w:t>5</w:t>
      </w:r>
      <w:r w:rsidRPr="3D45D796">
        <w:rPr>
          <w:rFonts w:ascii="Times New Roman" w:hAnsi="Times New Roman" w:cs="Times New Roman"/>
          <w:sz w:val="24"/>
          <w:szCs w:val="24"/>
        </w:rPr>
        <w:t xml:space="preserve">) Välismaalasele </w:t>
      </w:r>
      <w:bookmarkStart w:id="301" w:name="_Hlk193630850"/>
      <w:r w:rsidRPr="3D45D796">
        <w:rPr>
          <w:rFonts w:ascii="Times New Roman" w:hAnsi="Times New Roman" w:cs="Times New Roman"/>
          <w:sz w:val="24"/>
          <w:szCs w:val="24"/>
        </w:rPr>
        <w:t xml:space="preserve">ei anta riigi õigusabi, kui esineb Euroopa Parlamendi ja nõukogu määruse </w:t>
      </w:r>
      <w:commentRangeStart w:id="302"/>
      <w:r w:rsidRPr="3D45D796">
        <w:rPr>
          <w:rFonts w:ascii="Times New Roman" w:hAnsi="Times New Roman" w:cs="Times New Roman"/>
          <w:sz w:val="24"/>
          <w:szCs w:val="24"/>
        </w:rPr>
        <w:t>(EL) 2024/1348</w:t>
      </w:r>
      <w:commentRangeEnd w:id="302"/>
      <w:r>
        <w:commentReference w:id="302"/>
      </w:r>
      <w:r w:rsidRPr="3D45D796">
        <w:rPr>
          <w:rFonts w:ascii="Times New Roman" w:hAnsi="Times New Roman" w:cs="Times New Roman"/>
          <w:sz w:val="24"/>
          <w:szCs w:val="24"/>
        </w:rPr>
        <w:t xml:space="preserve"> </w:t>
      </w:r>
      <w:del w:id="303" w:author="Autor">
        <w:r w:rsidRPr="3D45D796" w:rsidDel="00A3768D">
          <w:rPr>
            <w:rFonts w:ascii="Times New Roman" w:hAnsi="Times New Roman" w:cs="Times New Roman"/>
            <w:sz w:val="24"/>
            <w:szCs w:val="24"/>
          </w:rPr>
          <w:delText>(menetlustingimuste kohta)</w:delText>
        </w:r>
      </w:del>
      <w:r w:rsidRPr="3D45D796">
        <w:rPr>
          <w:rFonts w:ascii="Times New Roman" w:hAnsi="Times New Roman" w:cs="Times New Roman"/>
          <w:sz w:val="24"/>
          <w:szCs w:val="24"/>
        </w:rPr>
        <w:t xml:space="preserve"> artikli 17 lõikes 2 sätestatud tingimus. </w:t>
      </w:r>
      <w:ins w:id="304" w:author="Autor">
        <w:r w:rsidR="276FE5B5" w:rsidRPr="3D45D796">
          <w:rPr>
            <w:rFonts w:ascii="Times New Roman" w:hAnsi="Times New Roman" w:cs="Times New Roman"/>
            <w:sz w:val="24"/>
            <w:szCs w:val="24"/>
          </w:rPr>
          <w:t>Riigi õ</w:t>
        </w:r>
      </w:ins>
      <w:del w:id="305" w:author="Autor">
        <w:r w:rsidRPr="3D45D796" w:rsidDel="00A3768D">
          <w:rPr>
            <w:rFonts w:ascii="Times New Roman" w:hAnsi="Times New Roman" w:cs="Times New Roman"/>
            <w:sz w:val="24"/>
            <w:szCs w:val="24"/>
          </w:rPr>
          <w:delText>Õ</w:delText>
        </w:r>
      </w:del>
      <w:r w:rsidRPr="3D45D796">
        <w:rPr>
          <w:rFonts w:ascii="Times New Roman" w:hAnsi="Times New Roman" w:cs="Times New Roman"/>
          <w:sz w:val="24"/>
          <w:szCs w:val="24"/>
        </w:rPr>
        <w:t>igusabi andmisest keeldumise määruse peale ei saa esitada määruskaebust.</w:t>
      </w:r>
    </w:p>
    <w:bookmarkEnd w:id="301"/>
    <w:p w14:paraId="215601FF" w14:textId="77777777" w:rsidR="00A3768D" w:rsidRPr="001E23F0" w:rsidRDefault="00A3768D" w:rsidP="00A3768D">
      <w:pPr>
        <w:jc w:val="both"/>
        <w:rPr>
          <w:rFonts w:ascii="Times New Roman" w:hAnsi="Times New Roman" w:cs="Times New Roman"/>
          <w:sz w:val="24"/>
          <w:szCs w:val="24"/>
        </w:rPr>
      </w:pPr>
    </w:p>
    <w:p w14:paraId="7B974769" w14:textId="66B48CDF" w:rsidR="00A3768D" w:rsidRPr="001E23F0" w:rsidRDefault="00A3768D" w:rsidP="00A3768D">
      <w:pPr>
        <w:jc w:val="both"/>
        <w:rPr>
          <w:rFonts w:ascii="Times New Roman" w:hAnsi="Times New Roman" w:cs="Times New Roman"/>
          <w:sz w:val="24"/>
          <w:szCs w:val="24"/>
        </w:rPr>
      </w:pPr>
      <w:r w:rsidRPr="001E23F0">
        <w:rPr>
          <w:rFonts w:ascii="Times New Roman" w:hAnsi="Times New Roman" w:cs="Times New Roman"/>
          <w:sz w:val="24"/>
          <w:szCs w:val="24"/>
        </w:rPr>
        <w:t>(</w:t>
      </w:r>
      <w:r w:rsidR="2F2BC3FA" w:rsidRPr="2F2BC3FA">
        <w:rPr>
          <w:rFonts w:ascii="Times New Roman" w:hAnsi="Times New Roman" w:cs="Times New Roman"/>
          <w:sz w:val="24"/>
          <w:szCs w:val="24"/>
        </w:rPr>
        <w:t>6</w:t>
      </w:r>
      <w:r w:rsidRPr="001E23F0">
        <w:rPr>
          <w:rFonts w:ascii="Times New Roman" w:hAnsi="Times New Roman" w:cs="Times New Roman"/>
          <w:sz w:val="24"/>
          <w:szCs w:val="24"/>
        </w:rPr>
        <w:t xml:space="preserve">) Ebaseaduslikult välispiiri ületanud välismaalasele võib anda riigi õigusabi </w:t>
      </w:r>
      <w:bookmarkStart w:id="306" w:name="_Hlk193631014"/>
      <w:r w:rsidRPr="001E23F0">
        <w:rPr>
          <w:rFonts w:ascii="Times New Roman" w:hAnsi="Times New Roman" w:cs="Times New Roman"/>
          <w:sz w:val="24"/>
          <w:szCs w:val="24"/>
        </w:rPr>
        <w:t>väljasaatmise või lahkumisettekirjutuse vaidlustamiseks, kuni halduskohus on teinud otsuse, millega välismaalase esitatud kaebus on jäetud rahuldamata.</w:t>
      </w:r>
      <w:bookmarkEnd w:id="306"/>
    </w:p>
    <w:p w14:paraId="759B74B0" w14:textId="77777777" w:rsidR="00A3768D" w:rsidRPr="001E23F0" w:rsidRDefault="00A3768D" w:rsidP="00A3768D">
      <w:pPr>
        <w:jc w:val="both"/>
        <w:rPr>
          <w:rFonts w:ascii="Times New Roman" w:hAnsi="Times New Roman" w:cs="Times New Roman"/>
          <w:sz w:val="24"/>
          <w:szCs w:val="24"/>
        </w:rPr>
      </w:pPr>
    </w:p>
    <w:p w14:paraId="67C528E2" w14:textId="61FAC127" w:rsidR="00362294" w:rsidRPr="001E23F0" w:rsidRDefault="00A3768D" w:rsidP="21F1A12B">
      <w:pPr>
        <w:jc w:val="both"/>
        <w:rPr>
          <w:rFonts w:ascii="Times New Roman" w:hAnsi="Times New Roman" w:cs="Times New Roman"/>
          <w:sz w:val="24"/>
          <w:szCs w:val="24"/>
          <w:vertAlign w:val="superscript"/>
        </w:rPr>
      </w:pPr>
      <w:r w:rsidRPr="001E23F0">
        <w:rPr>
          <w:rFonts w:ascii="Times New Roman" w:hAnsi="Times New Roman" w:cs="Times New Roman"/>
          <w:sz w:val="24"/>
          <w:szCs w:val="24"/>
        </w:rPr>
        <w:t>(</w:t>
      </w:r>
      <w:r w:rsidR="2F2BC3FA" w:rsidRPr="2F2BC3FA">
        <w:rPr>
          <w:rFonts w:ascii="Times New Roman" w:hAnsi="Times New Roman" w:cs="Times New Roman"/>
          <w:sz w:val="24"/>
          <w:szCs w:val="24"/>
        </w:rPr>
        <w:t>7</w:t>
      </w:r>
      <w:r w:rsidRPr="001E23F0">
        <w:rPr>
          <w:rFonts w:ascii="Times New Roman" w:hAnsi="Times New Roman" w:cs="Times New Roman"/>
          <w:sz w:val="24"/>
          <w:szCs w:val="24"/>
        </w:rPr>
        <w:t>) Kohus jätab riigi õigusabi taotluse rahuldamata, kui välismaalane on Eestist lahkunud.</w:t>
      </w:r>
      <w:r w:rsidR="00ED0478">
        <w:rPr>
          <w:rFonts w:ascii="Times New Roman" w:hAnsi="Times New Roman" w:cs="Times New Roman"/>
          <w:sz w:val="24"/>
          <w:szCs w:val="24"/>
        </w:rPr>
        <w:t>“;</w:t>
      </w:r>
      <w:r w:rsidR="00362294" w:rsidRPr="001E23F0">
        <w:rPr>
          <w:rFonts w:ascii="Times New Roman" w:hAnsi="Times New Roman" w:cs="Times New Roman"/>
          <w:sz w:val="24"/>
          <w:szCs w:val="24"/>
          <w:vertAlign w:val="superscript"/>
        </w:rPr>
        <w:t xml:space="preserve"> </w:t>
      </w:r>
    </w:p>
    <w:p w14:paraId="650AE028" w14:textId="3E7D5C02" w:rsidR="2F2BC3FA" w:rsidRPr="004223A0" w:rsidRDefault="2F2BC3FA" w:rsidP="2F2BC3FA">
      <w:pPr>
        <w:jc w:val="both"/>
        <w:rPr>
          <w:rFonts w:ascii="Times New Roman" w:hAnsi="Times New Roman" w:cs="Times New Roman"/>
          <w:sz w:val="24"/>
          <w:szCs w:val="24"/>
          <w:vertAlign w:val="superscript"/>
        </w:rPr>
      </w:pPr>
    </w:p>
    <w:p w14:paraId="7167D5F6" w14:textId="07392208" w:rsidR="00351F2C" w:rsidRPr="001E23F0" w:rsidRDefault="00351F2C" w:rsidP="00883F38">
      <w:pPr>
        <w:jc w:val="both"/>
        <w:rPr>
          <w:rFonts w:ascii="Times New Roman" w:hAnsi="Times New Roman" w:cs="Times New Roman"/>
          <w:sz w:val="24"/>
          <w:szCs w:val="24"/>
        </w:rPr>
      </w:pPr>
      <w:commentRangeStart w:id="307"/>
      <w:r w:rsidRPr="3D45D796">
        <w:rPr>
          <w:rFonts w:ascii="Times New Roman" w:hAnsi="Times New Roman" w:cs="Times New Roman"/>
          <w:b/>
          <w:bCs/>
          <w:sz w:val="24"/>
          <w:szCs w:val="24"/>
        </w:rPr>
        <w:t>1</w:t>
      </w:r>
      <w:r w:rsidR="006A518D" w:rsidRPr="3D45D796">
        <w:rPr>
          <w:rFonts w:ascii="Times New Roman" w:hAnsi="Times New Roman" w:cs="Times New Roman"/>
          <w:b/>
          <w:bCs/>
          <w:sz w:val="24"/>
          <w:szCs w:val="24"/>
        </w:rPr>
        <w:t>3</w:t>
      </w:r>
      <w:r w:rsidRPr="3D45D796">
        <w:rPr>
          <w:rFonts w:ascii="Times New Roman" w:hAnsi="Times New Roman" w:cs="Times New Roman"/>
          <w:b/>
          <w:bCs/>
          <w:sz w:val="24"/>
          <w:szCs w:val="24"/>
        </w:rPr>
        <w:t xml:space="preserve">) </w:t>
      </w:r>
      <w:r w:rsidRPr="3D45D796">
        <w:rPr>
          <w:rFonts w:ascii="Times New Roman" w:hAnsi="Times New Roman" w:cs="Times New Roman"/>
          <w:sz w:val="24"/>
          <w:szCs w:val="24"/>
        </w:rPr>
        <w:t>paragrahvi 6</w:t>
      </w:r>
      <w:r w:rsidRPr="3D45D796">
        <w:rPr>
          <w:rFonts w:ascii="Times New Roman" w:hAnsi="Times New Roman" w:cs="Times New Roman"/>
          <w:sz w:val="24"/>
          <w:szCs w:val="24"/>
          <w:vertAlign w:val="superscript"/>
        </w:rPr>
        <w:t xml:space="preserve">8 </w:t>
      </w:r>
      <w:r w:rsidR="00883F38" w:rsidRPr="3D45D796">
        <w:rPr>
          <w:rFonts w:ascii="Times New Roman" w:hAnsi="Times New Roman" w:cs="Times New Roman"/>
          <w:sz w:val="24"/>
          <w:szCs w:val="24"/>
        </w:rPr>
        <w:t>tekstist jäetakse välja sõnad „Lahkumisettekirjutuse tegemisel või välismaalase kinnipidamisel hinnatakse välismaalase põgenemise ohtu.“;</w:t>
      </w:r>
    </w:p>
    <w:p w14:paraId="5935D9E7" w14:textId="77777777" w:rsidR="00883F38" w:rsidRPr="001E23F0" w:rsidRDefault="00883F38" w:rsidP="00883F38">
      <w:pPr>
        <w:jc w:val="both"/>
        <w:rPr>
          <w:rFonts w:ascii="Times New Roman" w:hAnsi="Times New Roman" w:cs="Times New Roman"/>
          <w:sz w:val="24"/>
          <w:szCs w:val="24"/>
        </w:rPr>
      </w:pPr>
    </w:p>
    <w:p w14:paraId="545DC2A2" w14:textId="6D7CD2CA" w:rsidR="00883F38" w:rsidRPr="001E23F0" w:rsidRDefault="006A518D" w:rsidP="00883F38">
      <w:pPr>
        <w:jc w:val="both"/>
        <w:rPr>
          <w:rFonts w:ascii="Times New Roman" w:hAnsi="Times New Roman" w:cs="Times New Roman"/>
          <w:sz w:val="24"/>
          <w:szCs w:val="24"/>
        </w:rPr>
      </w:pPr>
      <w:r w:rsidRPr="001E23F0">
        <w:rPr>
          <w:rFonts w:ascii="Times New Roman" w:hAnsi="Times New Roman" w:cs="Times New Roman"/>
          <w:b/>
          <w:bCs/>
          <w:sz w:val="24"/>
          <w:szCs w:val="24"/>
        </w:rPr>
        <w:t>14</w:t>
      </w:r>
      <w:r w:rsidR="00883F38" w:rsidRPr="001E23F0">
        <w:rPr>
          <w:rFonts w:ascii="Times New Roman" w:hAnsi="Times New Roman" w:cs="Times New Roman"/>
          <w:b/>
          <w:bCs/>
          <w:sz w:val="24"/>
          <w:szCs w:val="24"/>
        </w:rPr>
        <w:t xml:space="preserve">) </w:t>
      </w:r>
      <w:r w:rsidR="00883F38" w:rsidRPr="001E23F0">
        <w:rPr>
          <w:rFonts w:ascii="Times New Roman" w:hAnsi="Times New Roman" w:cs="Times New Roman"/>
          <w:sz w:val="24"/>
          <w:szCs w:val="24"/>
        </w:rPr>
        <w:t>paragrahvi 6</w:t>
      </w:r>
      <w:r w:rsidR="00883F38" w:rsidRPr="001E23F0">
        <w:rPr>
          <w:rFonts w:ascii="Times New Roman" w:hAnsi="Times New Roman" w:cs="Times New Roman"/>
          <w:sz w:val="24"/>
          <w:szCs w:val="24"/>
          <w:vertAlign w:val="superscript"/>
        </w:rPr>
        <w:t xml:space="preserve">8 </w:t>
      </w:r>
      <w:r w:rsidR="00883F38" w:rsidRPr="001E23F0">
        <w:rPr>
          <w:rFonts w:ascii="Times New Roman" w:hAnsi="Times New Roman" w:cs="Times New Roman"/>
          <w:sz w:val="24"/>
          <w:szCs w:val="24"/>
        </w:rPr>
        <w:t>punkti 2 täiendatakse pärast sõnu „võltsitud dokumendi“ sõnadega „Eestisse sisenemisel,“;</w:t>
      </w:r>
    </w:p>
    <w:p w14:paraId="50D808E8" w14:textId="77777777" w:rsidR="0008216F" w:rsidRPr="001E23F0" w:rsidRDefault="0008216F" w:rsidP="00883F38">
      <w:pPr>
        <w:jc w:val="both"/>
        <w:rPr>
          <w:rFonts w:ascii="Times New Roman" w:hAnsi="Times New Roman" w:cs="Times New Roman"/>
          <w:sz w:val="24"/>
          <w:szCs w:val="24"/>
        </w:rPr>
      </w:pPr>
    </w:p>
    <w:p w14:paraId="07DAB712" w14:textId="2E83C8F0" w:rsidR="00883F38" w:rsidRPr="001E23F0" w:rsidRDefault="00883F38" w:rsidP="00883F38">
      <w:pPr>
        <w:jc w:val="both"/>
        <w:rPr>
          <w:rFonts w:ascii="Times New Roman" w:hAnsi="Times New Roman" w:cs="Times New Roman"/>
          <w:sz w:val="24"/>
          <w:szCs w:val="24"/>
        </w:rPr>
      </w:pPr>
      <w:r w:rsidRPr="3D45D796">
        <w:rPr>
          <w:rFonts w:ascii="Times New Roman" w:hAnsi="Times New Roman" w:cs="Times New Roman"/>
          <w:b/>
          <w:bCs/>
          <w:sz w:val="24"/>
          <w:szCs w:val="24"/>
        </w:rPr>
        <w:t>1</w:t>
      </w:r>
      <w:r w:rsidR="006A518D" w:rsidRPr="3D45D796">
        <w:rPr>
          <w:rFonts w:ascii="Times New Roman" w:hAnsi="Times New Roman" w:cs="Times New Roman"/>
          <w:b/>
          <w:bCs/>
          <w:sz w:val="24"/>
          <w:szCs w:val="24"/>
        </w:rPr>
        <w:t>5</w:t>
      </w:r>
      <w:r w:rsidRPr="3D45D796">
        <w:rPr>
          <w:rFonts w:ascii="Times New Roman" w:hAnsi="Times New Roman" w:cs="Times New Roman"/>
          <w:b/>
          <w:bCs/>
          <w:sz w:val="24"/>
          <w:szCs w:val="24"/>
        </w:rPr>
        <w:t xml:space="preserve">) </w:t>
      </w:r>
      <w:r w:rsidRPr="3D45D796">
        <w:rPr>
          <w:rFonts w:ascii="Times New Roman" w:hAnsi="Times New Roman" w:cs="Times New Roman"/>
          <w:sz w:val="24"/>
          <w:szCs w:val="24"/>
        </w:rPr>
        <w:t>paragrahvi 6</w:t>
      </w:r>
      <w:r w:rsidRPr="3D45D796">
        <w:rPr>
          <w:rFonts w:ascii="Times New Roman" w:hAnsi="Times New Roman" w:cs="Times New Roman"/>
          <w:sz w:val="24"/>
          <w:szCs w:val="24"/>
          <w:vertAlign w:val="superscript"/>
        </w:rPr>
        <w:t xml:space="preserve">8 </w:t>
      </w:r>
      <w:r w:rsidRPr="3D45D796">
        <w:rPr>
          <w:rFonts w:ascii="Times New Roman" w:hAnsi="Times New Roman" w:cs="Times New Roman"/>
          <w:sz w:val="24"/>
          <w:szCs w:val="24"/>
        </w:rPr>
        <w:t>punkt</w:t>
      </w:r>
      <w:del w:id="308" w:author="Autor">
        <w:r w:rsidRPr="3D45D796" w:rsidDel="00883F38">
          <w:rPr>
            <w:rFonts w:ascii="Times New Roman" w:hAnsi="Times New Roman" w:cs="Times New Roman"/>
            <w:sz w:val="24"/>
            <w:szCs w:val="24"/>
          </w:rPr>
          <w:delText>i</w:delText>
        </w:r>
      </w:del>
      <w:r w:rsidRPr="3D45D796">
        <w:rPr>
          <w:rFonts w:ascii="Times New Roman" w:hAnsi="Times New Roman" w:cs="Times New Roman"/>
          <w:sz w:val="24"/>
          <w:szCs w:val="24"/>
        </w:rPr>
        <w:t xml:space="preserve"> 5 muudetakse ja sõnastatakse järgmiselt:</w:t>
      </w:r>
    </w:p>
    <w:p w14:paraId="0CA4716C" w14:textId="77777777" w:rsidR="00883F38" w:rsidRPr="001E23F0" w:rsidRDefault="00883F38" w:rsidP="00883F38">
      <w:pPr>
        <w:jc w:val="both"/>
        <w:rPr>
          <w:rFonts w:ascii="Times New Roman" w:hAnsi="Times New Roman" w:cs="Times New Roman"/>
          <w:sz w:val="24"/>
          <w:szCs w:val="24"/>
        </w:rPr>
      </w:pPr>
    </w:p>
    <w:p w14:paraId="09933ED8" w14:textId="2E875950" w:rsidR="00883F38" w:rsidRPr="001E23F0" w:rsidRDefault="00883F38" w:rsidP="00883F38">
      <w:pPr>
        <w:jc w:val="both"/>
        <w:rPr>
          <w:rFonts w:ascii="Times New Roman" w:hAnsi="Times New Roman" w:cs="Times New Roman"/>
          <w:sz w:val="24"/>
          <w:szCs w:val="24"/>
        </w:rPr>
      </w:pPr>
      <w:r w:rsidRPr="001E23F0">
        <w:rPr>
          <w:rFonts w:ascii="Times New Roman" w:hAnsi="Times New Roman" w:cs="Times New Roman"/>
          <w:sz w:val="24"/>
          <w:szCs w:val="24"/>
        </w:rPr>
        <w:t>„5) välismaalane ei ole järginud tema suhtes kohaldatud järelevalvemeetmeid või muid seadusest tulenevaid kohustusi;“;</w:t>
      </w:r>
    </w:p>
    <w:p w14:paraId="1E33418B" w14:textId="77777777" w:rsidR="0017149B" w:rsidRPr="001E23F0" w:rsidRDefault="0017149B" w:rsidP="00883F38">
      <w:pPr>
        <w:jc w:val="both"/>
        <w:rPr>
          <w:rFonts w:ascii="Times New Roman" w:hAnsi="Times New Roman" w:cs="Times New Roman"/>
          <w:sz w:val="24"/>
          <w:szCs w:val="24"/>
        </w:rPr>
      </w:pPr>
    </w:p>
    <w:p w14:paraId="5F99813C" w14:textId="41210809" w:rsidR="0017149B" w:rsidRPr="001E23F0" w:rsidRDefault="0017149B" w:rsidP="00883F38">
      <w:pPr>
        <w:jc w:val="both"/>
        <w:rPr>
          <w:rFonts w:ascii="Times New Roman" w:hAnsi="Times New Roman" w:cs="Times New Roman"/>
          <w:sz w:val="24"/>
          <w:szCs w:val="24"/>
        </w:rPr>
      </w:pPr>
      <w:r w:rsidRPr="001E23F0">
        <w:rPr>
          <w:rFonts w:ascii="Times New Roman" w:hAnsi="Times New Roman" w:cs="Times New Roman"/>
          <w:b/>
          <w:bCs/>
          <w:sz w:val="24"/>
          <w:szCs w:val="24"/>
        </w:rPr>
        <w:t>1</w:t>
      </w:r>
      <w:r w:rsidR="006A518D" w:rsidRPr="001E23F0">
        <w:rPr>
          <w:rFonts w:ascii="Times New Roman" w:hAnsi="Times New Roman" w:cs="Times New Roman"/>
          <w:b/>
          <w:bCs/>
          <w:sz w:val="24"/>
          <w:szCs w:val="24"/>
        </w:rPr>
        <w:t>6</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6</w:t>
      </w:r>
      <w:r w:rsidRPr="001E23F0">
        <w:rPr>
          <w:rFonts w:ascii="Times New Roman" w:hAnsi="Times New Roman" w:cs="Times New Roman"/>
          <w:sz w:val="24"/>
          <w:szCs w:val="24"/>
          <w:vertAlign w:val="superscript"/>
        </w:rPr>
        <w:t xml:space="preserve">8 </w:t>
      </w:r>
      <w:r w:rsidRPr="001E23F0">
        <w:rPr>
          <w:rFonts w:ascii="Times New Roman" w:hAnsi="Times New Roman" w:cs="Times New Roman"/>
          <w:sz w:val="24"/>
          <w:szCs w:val="24"/>
        </w:rPr>
        <w:t>punktis 9, § 10 lõike 2 punktis 1 ja lõikes 3 asendatakse sõna „elukoht“ sõnaga „asukoht“ vastavas käändes;</w:t>
      </w:r>
    </w:p>
    <w:p w14:paraId="4113A1F6" w14:textId="77777777" w:rsidR="00883F38" w:rsidRPr="001E23F0" w:rsidRDefault="00883F38" w:rsidP="007E2C87">
      <w:pPr>
        <w:rPr>
          <w:rFonts w:ascii="Times New Roman" w:hAnsi="Times New Roman" w:cs="Times New Roman"/>
          <w:sz w:val="24"/>
          <w:szCs w:val="24"/>
        </w:rPr>
      </w:pPr>
    </w:p>
    <w:p w14:paraId="75E061DC" w14:textId="0A43A018" w:rsidR="00883F38" w:rsidRPr="001E23F0" w:rsidRDefault="00883F38" w:rsidP="00883F38">
      <w:pPr>
        <w:jc w:val="both"/>
        <w:rPr>
          <w:rFonts w:ascii="Times New Roman" w:hAnsi="Times New Roman" w:cs="Times New Roman"/>
          <w:sz w:val="24"/>
          <w:szCs w:val="24"/>
        </w:rPr>
      </w:pPr>
      <w:r w:rsidRPr="001E23F0">
        <w:rPr>
          <w:rFonts w:ascii="Times New Roman" w:hAnsi="Times New Roman" w:cs="Times New Roman"/>
          <w:b/>
          <w:bCs/>
          <w:sz w:val="24"/>
          <w:szCs w:val="24"/>
        </w:rPr>
        <w:t>1</w:t>
      </w:r>
      <w:r w:rsidR="006A518D" w:rsidRPr="001E23F0">
        <w:rPr>
          <w:rFonts w:ascii="Times New Roman" w:hAnsi="Times New Roman" w:cs="Times New Roman"/>
          <w:b/>
          <w:bCs/>
          <w:sz w:val="24"/>
          <w:szCs w:val="24"/>
        </w:rPr>
        <w:t>7</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6</w:t>
      </w:r>
      <w:r w:rsidRPr="001E23F0">
        <w:rPr>
          <w:rFonts w:ascii="Times New Roman" w:hAnsi="Times New Roman" w:cs="Times New Roman"/>
          <w:sz w:val="24"/>
          <w:szCs w:val="24"/>
          <w:vertAlign w:val="superscript"/>
        </w:rPr>
        <w:t xml:space="preserve">8 </w:t>
      </w:r>
      <w:r w:rsidRPr="001E23F0">
        <w:rPr>
          <w:rFonts w:ascii="Times New Roman" w:hAnsi="Times New Roman" w:cs="Times New Roman"/>
          <w:sz w:val="24"/>
          <w:szCs w:val="24"/>
        </w:rPr>
        <w:t xml:space="preserve">punktis </w:t>
      </w:r>
      <w:r w:rsidR="000E59C1" w:rsidRPr="001E23F0">
        <w:rPr>
          <w:rFonts w:ascii="Times New Roman" w:hAnsi="Times New Roman" w:cs="Times New Roman"/>
          <w:sz w:val="24"/>
          <w:szCs w:val="24"/>
        </w:rPr>
        <w:t>10</w:t>
      </w:r>
      <w:r w:rsidRPr="001E23F0">
        <w:rPr>
          <w:rFonts w:ascii="Times New Roman" w:hAnsi="Times New Roman" w:cs="Times New Roman"/>
          <w:sz w:val="24"/>
          <w:szCs w:val="24"/>
        </w:rPr>
        <w:t xml:space="preserve"> asendatakse sõna „lahkumiskohustus“ sõnaga „väljasõidukohustus“;</w:t>
      </w:r>
    </w:p>
    <w:p w14:paraId="1F9CB111" w14:textId="77777777" w:rsidR="00883F38" w:rsidRPr="001E23F0" w:rsidRDefault="00883F38" w:rsidP="00883F38">
      <w:pPr>
        <w:jc w:val="both"/>
        <w:rPr>
          <w:rFonts w:ascii="Times New Roman" w:hAnsi="Times New Roman" w:cs="Times New Roman"/>
          <w:sz w:val="24"/>
          <w:szCs w:val="24"/>
        </w:rPr>
      </w:pPr>
    </w:p>
    <w:p w14:paraId="4F440D8D" w14:textId="39DF108D" w:rsidR="00883F38" w:rsidRPr="001E23F0" w:rsidRDefault="00883F38" w:rsidP="00883F38">
      <w:pPr>
        <w:jc w:val="both"/>
        <w:rPr>
          <w:rFonts w:ascii="Times New Roman" w:hAnsi="Times New Roman" w:cs="Times New Roman"/>
          <w:sz w:val="24"/>
          <w:szCs w:val="24"/>
        </w:rPr>
      </w:pPr>
      <w:r w:rsidRPr="001E23F0">
        <w:rPr>
          <w:rFonts w:ascii="Times New Roman" w:hAnsi="Times New Roman" w:cs="Times New Roman"/>
          <w:b/>
          <w:bCs/>
          <w:sz w:val="24"/>
          <w:szCs w:val="24"/>
        </w:rPr>
        <w:t>1</w:t>
      </w:r>
      <w:r w:rsidR="006A518D" w:rsidRPr="001E23F0">
        <w:rPr>
          <w:rFonts w:ascii="Times New Roman" w:hAnsi="Times New Roman" w:cs="Times New Roman"/>
          <w:b/>
          <w:bCs/>
          <w:sz w:val="24"/>
          <w:szCs w:val="24"/>
        </w:rPr>
        <w:t>8</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6</w:t>
      </w:r>
      <w:r w:rsidRPr="001E23F0">
        <w:rPr>
          <w:rFonts w:ascii="Times New Roman" w:hAnsi="Times New Roman" w:cs="Times New Roman"/>
          <w:sz w:val="24"/>
          <w:szCs w:val="24"/>
          <w:vertAlign w:val="superscript"/>
        </w:rPr>
        <w:t xml:space="preserve">8 </w:t>
      </w:r>
      <w:r w:rsidRPr="001E23F0">
        <w:rPr>
          <w:rFonts w:ascii="Times New Roman" w:hAnsi="Times New Roman" w:cs="Times New Roman"/>
          <w:sz w:val="24"/>
          <w:szCs w:val="24"/>
        </w:rPr>
        <w:t>täiendatakse punktidega 11</w:t>
      </w:r>
      <w:r w:rsidR="00E62ACE" w:rsidRPr="001E23F0">
        <w:rPr>
          <w:rFonts w:ascii="Times New Roman" w:hAnsi="Times New Roman" w:cs="Times New Roman"/>
          <w:sz w:val="24"/>
          <w:szCs w:val="24"/>
        </w:rPr>
        <w:t>–13</w:t>
      </w:r>
      <w:r w:rsidRPr="001E23F0">
        <w:rPr>
          <w:rFonts w:ascii="Times New Roman" w:hAnsi="Times New Roman" w:cs="Times New Roman"/>
          <w:sz w:val="24"/>
          <w:szCs w:val="24"/>
        </w:rPr>
        <w:t xml:space="preserve"> järgmises sõnastuses:</w:t>
      </w:r>
    </w:p>
    <w:p w14:paraId="72312B42" w14:textId="77777777" w:rsidR="00883F38" w:rsidRPr="001E23F0" w:rsidRDefault="00883F38" w:rsidP="00883F38">
      <w:pPr>
        <w:jc w:val="both"/>
        <w:rPr>
          <w:rFonts w:ascii="Times New Roman" w:hAnsi="Times New Roman" w:cs="Times New Roman"/>
          <w:sz w:val="24"/>
          <w:szCs w:val="24"/>
        </w:rPr>
      </w:pPr>
    </w:p>
    <w:p w14:paraId="2CA2DE8D" w14:textId="51F4F0A2" w:rsidR="00E62ACE" w:rsidRPr="001E23F0" w:rsidRDefault="00883F38" w:rsidP="00883F38">
      <w:pPr>
        <w:jc w:val="both"/>
        <w:rPr>
          <w:rFonts w:ascii="Times New Roman" w:hAnsi="Times New Roman" w:cs="Times New Roman"/>
          <w:sz w:val="24"/>
          <w:szCs w:val="24"/>
        </w:rPr>
      </w:pPr>
      <w:r w:rsidRPr="001E23F0">
        <w:rPr>
          <w:rFonts w:ascii="Times New Roman" w:hAnsi="Times New Roman" w:cs="Times New Roman"/>
          <w:sz w:val="24"/>
          <w:szCs w:val="24"/>
        </w:rPr>
        <w:t>„</w:t>
      </w:r>
      <w:r w:rsidR="00E62ACE" w:rsidRPr="001E23F0">
        <w:rPr>
          <w:rFonts w:ascii="Times New Roman" w:hAnsi="Times New Roman" w:cs="Times New Roman"/>
          <w:sz w:val="24"/>
          <w:szCs w:val="24"/>
        </w:rPr>
        <w:t>11) välismaalasele ei ole antud luba Eestisse siseneda;</w:t>
      </w:r>
    </w:p>
    <w:p w14:paraId="4E83247D" w14:textId="552FFA51" w:rsidR="00883F38" w:rsidRPr="001E23F0" w:rsidRDefault="00883F38" w:rsidP="00883F38">
      <w:pPr>
        <w:jc w:val="both"/>
        <w:rPr>
          <w:rFonts w:ascii="Times New Roman" w:hAnsi="Times New Roman" w:cs="Times New Roman"/>
          <w:sz w:val="24"/>
          <w:szCs w:val="24"/>
        </w:rPr>
      </w:pPr>
      <w:r w:rsidRPr="001E23F0">
        <w:rPr>
          <w:rFonts w:ascii="Times New Roman" w:hAnsi="Times New Roman" w:cs="Times New Roman"/>
          <w:sz w:val="24"/>
          <w:szCs w:val="24"/>
        </w:rPr>
        <w:t>1</w:t>
      </w:r>
      <w:r w:rsidR="00E62ACE" w:rsidRPr="001E23F0">
        <w:rPr>
          <w:rFonts w:ascii="Times New Roman" w:hAnsi="Times New Roman" w:cs="Times New Roman"/>
          <w:sz w:val="24"/>
          <w:szCs w:val="24"/>
        </w:rPr>
        <w:t>2</w:t>
      </w:r>
      <w:r w:rsidRPr="001E23F0">
        <w:rPr>
          <w:rFonts w:ascii="Times New Roman" w:hAnsi="Times New Roman" w:cs="Times New Roman"/>
          <w:sz w:val="24"/>
          <w:szCs w:val="24"/>
        </w:rPr>
        <w:t xml:space="preserve">) välismaalane keeldub biomeetriliste andmete andmisest või takistab muul viisil käesoleva seaduse alusel menetluse läbiviimist; </w:t>
      </w:r>
    </w:p>
    <w:p w14:paraId="78D9BE6E" w14:textId="3C0C70C9" w:rsidR="00883F38" w:rsidRPr="001E23F0" w:rsidRDefault="00883F38" w:rsidP="00883F38">
      <w:pPr>
        <w:jc w:val="both"/>
        <w:rPr>
          <w:rFonts w:ascii="Times New Roman" w:hAnsi="Times New Roman" w:cs="Times New Roman"/>
          <w:sz w:val="24"/>
          <w:szCs w:val="24"/>
        </w:rPr>
      </w:pPr>
      <w:r w:rsidRPr="3D45D796">
        <w:rPr>
          <w:rFonts w:ascii="Times New Roman" w:hAnsi="Times New Roman" w:cs="Times New Roman"/>
          <w:sz w:val="24"/>
          <w:szCs w:val="24"/>
        </w:rPr>
        <w:t>1</w:t>
      </w:r>
      <w:r w:rsidR="00E62ACE" w:rsidRPr="3D45D796">
        <w:rPr>
          <w:rFonts w:ascii="Times New Roman" w:hAnsi="Times New Roman" w:cs="Times New Roman"/>
          <w:sz w:val="24"/>
          <w:szCs w:val="24"/>
        </w:rPr>
        <w:t>3</w:t>
      </w:r>
      <w:r w:rsidRPr="3D45D796">
        <w:rPr>
          <w:rFonts w:ascii="Times New Roman" w:hAnsi="Times New Roman" w:cs="Times New Roman"/>
          <w:sz w:val="24"/>
          <w:szCs w:val="24"/>
        </w:rPr>
        <w:t>) välismaalane kujutab ohtu avalikule korrale või riigi julgeolekule.“;</w:t>
      </w:r>
      <w:commentRangeEnd w:id="307"/>
      <w:r>
        <w:commentReference w:id="307"/>
      </w:r>
    </w:p>
    <w:p w14:paraId="21666992" w14:textId="77777777" w:rsidR="00883F38" w:rsidRPr="001E23F0" w:rsidRDefault="00883F38" w:rsidP="00883F38">
      <w:pPr>
        <w:jc w:val="both"/>
        <w:rPr>
          <w:rFonts w:ascii="Times New Roman" w:hAnsi="Times New Roman" w:cs="Times New Roman"/>
          <w:sz w:val="24"/>
          <w:szCs w:val="24"/>
        </w:rPr>
      </w:pPr>
    </w:p>
    <w:p w14:paraId="2EC01C3D" w14:textId="0CB7835D" w:rsidR="00883F38" w:rsidRPr="001E23F0" w:rsidRDefault="00883F38" w:rsidP="00883F38">
      <w:pPr>
        <w:jc w:val="both"/>
        <w:rPr>
          <w:rFonts w:ascii="Times New Roman" w:hAnsi="Times New Roman" w:cs="Times New Roman"/>
          <w:sz w:val="24"/>
          <w:szCs w:val="24"/>
        </w:rPr>
      </w:pPr>
      <w:r w:rsidRPr="3D45D796">
        <w:rPr>
          <w:rFonts w:ascii="Times New Roman" w:hAnsi="Times New Roman" w:cs="Times New Roman"/>
          <w:b/>
          <w:bCs/>
          <w:sz w:val="24"/>
          <w:szCs w:val="24"/>
        </w:rPr>
        <w:t>1</w:t>
      </w:r>
      <w:r w:rsidR="006A518D" w:rsidRPr="3D45D796">
        <w:rPr>
          <w:rFonts w:ascii="Times New Roman" w:hAnsi="Times New Roman" w:cs="Times New Roman"/>
          <w:b/>
          <w:bCs/>
          <w:sz w:val="24"/>
          <w:szCs w:val="24"/>
        </w:rPr>
        <w:t>9</w:t>
      </w:r>
      <w:r w:rsidRPr="3D45D796">
        <w:rPr>
          <w:rFonts w:ascii="Times New Roman" w:hAnsi="Times New Roman" w:cs="Times New Roman"/>
          <w:b/>
          <w:bCs/>
          <w:sz w:val="24"/>
          <w:szCs w:val="24"/>
        </w:rPr>
        <w:t xml:space="preserve">) </w:t>
      </w:r>
      <w:r w:rsidRPr="3D45D796">
        <w:rPr>
          <w:rFonts w:ascii="Times New Roman" w:hAnsi="Times New Roman" w:cs="Times New Roman"/>
          <w:sz w:val="24"/>
          <w:szCs w:val="24"/>
        </w:rPr>
        <w:t>paragrahv</w:t>
      </w:r>
      <w:del w:id="309" w:author="Autor">
        <w:r w:rsidRPr="3D45D796" w:rsidDel="00883F38">
          <w:rPr>
            <w:rFonts w:ascii="Times New Roman" w:hAnsi="Times New Roman" w:cs="Times New Roman"/>
            <w:sz w:val="24"/>
            <w:szCs w:val="24"/>
          </w:rPr>
          <w:delText>i</w:delText>
        </w:r>
      </w:del>
      <w:r w:rsidRPr="3D45D796">
        <w:rPr>
          <w:rFonts w:ascii="Times New Roman" w:hAnsi="Times New Roman" w:cs="Times New Roman"/>
          <w:sz w:val="24"/>
          <w:szCs w:val="24"/>
        </w:rPr>
        <w:t xml:space="preserve"> 6</w:t>
      </w:r>
      <w:r w:rsidRPr="3D45D796">
        <w:rPr>
          <w:rFonts w:ascii="Times New Roman" w:hAnsi="Times New Roman" w:cs="Times New Roman"/>
          <w:sz w:val="24"/>
          <w:szCs w:val="24"/>
          <w:vertAlign w:val="superscript"/>
        </w:rPr>
        <w:t xml:space="preserve">9 </w:t>
      </w:r>
      <w:r w:rsidRPr="3D45D796">
        <w:rPr>
          <w:rFonts w:ascii="Times New Roman" w:hAnsi="Times New Roman" w:cs="Times New Roman"/>
          <w:sz w:val="24"/>
          <w:szCs w:val="24"/>
        </w:rPr>
        <w:t>muudetakse ja sõnastatakse järgmiselt:</w:t>
      </w:r>
    </w:p>
    <w:p w14:paraId="36B0476B" w14:textId="77777777" w:rsidR="00883F38" w:rsidRPr="001E23F0" w:rsidRDefault="00883F38" w:rsidP="00883F38">
      <w:pPr>
        <w:jc w:val="both"/>
        <w:rPr>
          <w:rFonts w:ascii="Times New Roman" w:hAnsi="Times New Roman" w:cs="Times New Roman"/>
          <w:sz w:val="24"/>
          <w:szCs w:val="24"/>
        </w:rPr>
      </w:pPr>
    </w:p>
    <w:p w14:paraId="7181C052" w14:textId="36B4F31D" w:rsidR="00883F38" w:rsidRPr="001E23F0" w:rsidRDefault="00883F38" w:rsidP="00883F38">
      <w:pPr>
        <w:rPr>
          <w:rFonts w:ascii="Times New Roman" w:hAnsi="Times New Roman" w:cs="Times New Roman"/>
          <w:b/>
          <w:bCs/>
          <w:strike/>
          <w:sz w:val="24"/>
          <w:szCs w:val="24"/>
        </w:rPr>
      </w:pPr>
      <w:r w:rsidRPr="3D45D796">
        <w:rPr>
          <w:rFonts w:ascii="Times New Roman" w:hAnsi="Times New Roman" w:cs="Times New Roman"/>
          <w:sz w:val="24"/>
          <w:szCs w:val="24"/>
        </w:rPr>
        <w:t>„</w:t>
      </w:r>
      <w:commentRangeStart w:id="310"/>
      <w:r w:rsidRPr="3D45D796">
        <w:rPr>
          <w:rFonts w:ascii="Times New Roman" w:hAnsi="Times New Roman" w:cs="Times New Roman"/>
          <w:b/>
          <w:bCs/>
          <w:sz w:val="24"/>
          <w:szCs w:val="24"/>
        </w:rPr>
        <w:t>§ 6</w:t>
      </w:r>
      <w:r w:rsidRPr="3D45D796">
        <w:rPr>
          <w:rFonts w:ascii="Times New Roman" w:hAnsi="Times New Roman" w:cs="Times New Roman"/>
          <w:b/>
          <w:bCs/>
          <w:sz w:val="24"/>
          <w:szCs w:val="24"/>
          <w:vertAlign w:val="superscript"/>
        </w:rPr>
        <w:t>9</w:t>
      </w:r>
      <w:r w:rsidRPr="3D45D796">
        <w:rPr>
          <w:rFonts w:ascii="Times New Roman" w:hAnsi="Times New Roman" w:cs="Times New Roman"/>
          <w:b/>
          <w:bCs/>
          <w:sz w:val="24"/>
          <w:szCs w:val="24"/>
        </w:rPr>
        <w:t>.</w:t>
      </w:r>
      <w:bookmarkStart w:id="311" w:name="para6b9"/>
      <w:r w:rsidRPr="3D45D796">
        <w:rPr>
          <w:rFonts w:ascii="Times New Roman" w:hAnsi="Times New Roman" w:cs="Times New Roman"/>
          <w:b/>
          <w:bCs/>
          <w:sz w:val="24"/>
          <w:szCs w:val="24"/>
        </w:rPr>
        <w:t> </w:t>
      </w:r>
      <w:bookmarkEnd w:id="311"/>
      <w:r w:rsidRPr="3D45D796">
        <w:rPr>
          <w:rFonts w:ascii="Times New Roman" w:hAnsi="Times New Roman" w:cs="Times New Roman"/>
          <w:b/>
          <w:bCs/>
          <w:sz w:val="24"/>
          <w:szCs w:val="24"/>
        </w:rPr>
        <w:t xml:space="preserve">Esialgse õiguskaitse kohaldamine </w:t>
      </w:r>
      <w:commentRangeEnd w:id="310"/>
      <w:r>
        <w:commentReference w:id="310"/>
      </w:r>
    </w:p>
    <w:p w14:paraId="19BC0007" w14:textId="77777777" w:rsidR="00883F38" w:rsidRPr="001E23F0" w:rsidRDefault="00883F38" w:rsidP="00883F38">
      <w:pPr>
        <w:rPr>
          <w:rFonts w:ascii="Times New Roman" w:hAnsi="Times New Roman" w:cs="Times New Roman"/>
          <w:u w:val="single"/>
        </w:rPr>
      </w:pPr>
    </w:p>
    <w:p w14:paraId="5C59D84B" w14:textId="77777777" w:rsidR="00883F38" w:rsidRPr="001E23F0" w:rsidRDefault="00883F38" w:rsidP="00314160">
      <w:pPr>
        <w:jc w:val="both"/>
        <w:rPr>
          <w:rFonts w:ascii="Times New Roman" w:hAnsi="Times New Roman" w:cs="Times New Roman"/>
          <w:sz w:val="24"/>
          <w:szCs w:val="24"/>
        </w:rPr>
      </w:pPr>
      <w:r w:rsidRPr="001E23F0">
        <w:rPr>
          <w:rFonts w:ascii="Times New Roman" w:hAnsi="Times New Roman" w:cs="Times New Roman"/>
          <w:sz w:val="24"/>
          <w:szCs w:val="24"/>
        </w:rPr>
        <w:t>(1) Välismaalane võib väljasaatmise peatamiseks või keelamiseks esitada halduskohtule esialgse õiguskaitse taotluse halduskohtumenetluse seadustikus sätestatud korras.</w:t>
      </w:r>
    </w:p>
    <w:p w14:paraId="7DCBA795" w14:textId="77777777" w:rsidR="00883F38" w:rsidRPr="001E23F0" w:rsidRDefault="00883F38" w:rsidP="00314160">
      <w:pPr>
        <w:jc w:val="both"/>
        <w:rPr>
          <w:rFonts w:ascii="Times New Roman" w:hAnsi="Times New Roman" w:cs="Times New Roman"/>
          <w:sz w:val="24"/>
          <w:szCs w:val="24"/>
        </w:rPr>
      </w:pPr>
    </w:p>
    <w:p w14:paraId="08E90661" w14:textId="4197D5A0" w:rsidR="00883F38" w:rsidRPr="001E23F0" w:rsidRDefault="00883F38" w:rsidP="00314160">
      <w:pPr>
        <w:jc w:val="both"/>
        <w:rPr>
          <w:rFonts w:ascii="Times New Roman" w:hAnsi="Times New Roman" w:cs="Times New Roman"/>
          <w:sz w:val="24"/>
          <w:szCs w:val="24"/>
        </w:rPr>
      </w:pPr>
      <w:r w:rsidRPr="001E23F0">
        <w:rPr>
          <w:rFonts w:ascii="Times New Roman" w:hAnsi="Times New Roman" w:cs="Times New Roman"/>
          <w:sz w:val="24"/>
          <w:szCs w:val="24"/>
        </w:rPr>
        <w:lastRenderedPageBreak/>
        <w:t>(2) Kui kohus ei anna rahvusvahelise kaitse taotlejale õigust Eestis viibida välismaalasele rahvusvahelise kaitse andmise seaduse</w:t>
      </w:r>
      <w:r w:rsidR="000E59C1" w:rsidRPr="001E23F0">
        <w:rPr>
          <w:rFonts w:ascii="Times New Roman" w:hAnsi="Times New Roman" w:cs="Times New Roman"/>
          <w:sz w:val="24"/>
          <w:szCs w:val="24"/>
        </w:rPr>
        <w:t xml:space="preserve">s sätestatud </w:t>
      </w:r>
      <w:r w:rsidRPr="001E23F0">
        <w:rPr>
          <w:rFonts w:ascii="Times New Roman" w:hAnsi="Times New Roman" w:cs="Times New Roman"/>
          <w:sz w:val="24"/>
          <w:szCs w:val="24"/>
        </w:rPr>
        <w:t xml:space="preserve">alusel, tühistab kohus omal algatusel esialgse õiguskaitse määruse, millega välismaalase väljasaatmine peatati. </w:t>
      </w:r>
    </w:p>
    <w:p w14:paraId="6EA66577" w14:textId="77777777" w:rsidR="00883F38" w:rsidRPr="001E23F0" w:rsidRDefault="00883F38" w:rsidP="00314160">
      <w:pPr>
        <w:jc w:val="both"/>
        <w:rPr>
          <w:rFonts w:ascii="Times New Roman" w:hAnsi="Times New Roman" w:cs="Times New Roman"/>
          <w:sz w:val="24"/>
          <w:szCs w:val="24"/>
        </w:rPr>
      </w:pPr>
    </w:p>
    <w:p w14:paraId="008F8936" w14:textId="0EF7A510" w:rsidR="00883F38" w:rsidRPr="001E23F0" w:rsidRDefault="00883F38" w:rsidP="00314160">
      <w:pPr>
        <w:jc w:val="both"/>
        <w:rPr>
          <w:rFonts w:ascii="Times New Roman" w:hAnsi="Times New Roman" w:cs="Times New Roman"/>
          <w:sz w:val="24"/>
          <w:szCs w:val="24"/>
        </w:rPr>
      </w:pPr>
      <w:r w:rsidRPr="001E23F0">
        <w:rPr>
          <w:rFonts w:ascii="Times New Roman" w:hAnsi="Times New Roman" w:cs="Times New Roman"/>
          <w:sz w:val="24"/>
          <w:szCs w:val="24"/>
        </w:rPr>
        <w:t>(</w:t>
      </w:r>
      <w:r w:rsidR="00314160" w:rsidRPr="001E23F0">
        <w:rPr>
          <w:rFonts w:ascii="Times New Roman" w:hAnsi="Times New Roman" w:cs="Times New Roman"/>
          <w:sz w:val="24"/>
          <w:szCs w:val="24"/>
        </w:rPr>
        <w:t>3</w:t>
      </w:r>
      <w:r w:rsidRPr="001E23F0">
        <w:rPr>
          <w:rFonts w:ascii="Times New Roman" w:hAnsi="Times New Roman" w:cs="Times New Roman"/>
          <w:sz w:val="24"/>
          <w:szCs w:val="24"/>
        </w:rPr>
        <w:t xml:space="preserve">) Kohus võib välismaalase, kes on ebaseaduslikult välispiiri ületanud, väljasaatmise peatada, kuni </w:t>
      </w:r>
      <w:bookmarkStart w:id="312" w:name="_Hlk193631700"/>
      <w:r w:rsidRPr="001E23F0">
        <w:rPr>
          <w:rFonts w:ascii="Times New Roman" w:hAnsi="Times New Roman" w:cs="Times New Roman"/>
          <w:sz w:val="24"/>
          <w:szCs w:val="24"/>
        </w:rPr>
        <w:t>halduskohus on otsusega jätnud välismaalase esitatud kaebuse rahuldamata.</w:t>
      </w:r>
    </w:p>
    <w:bookmarkEnd w:id="312"/>
    <w:p w14:paraId="1D8F7D37" w14:textId="77777777" w:rsidR="00883F38" w:rsidRPr="001E23F0" w:rsidRDefault="00883F38" w:rsidP="00314160">
      <w:pPr>
        <w:jc w:val="both"/>
        <w:rPr>
          <w:rFonts w:ascii="Times New Roman" w:hAnsi="Times New Roman" w:cs="Times New Roman"/>
          <w:sz w:val="24"/>
          <w:szCs w:val="24"/>
        </w:rPr>
      </w:pPr>
    </w:p>
    <w:p w14:paraId="24C35AFC" w14:textId="3BB62204" w:rsidR="00883F38" w:rsidRPr="001E23F0" w:rsidRDefault="00883F38" w:rsidP="21F1A12B">
      <w:pPr>
        <w:jc w:val="both"/>
        <w:rPr>
          <w:rFonts w:ascii="Times New Roman" w:hAnsi="Times New Roman" w:cs="Times New Roman"/>
          <w:sz w:val="24"/>
          <w:szCs w:val="24"/>
        </w:rPr>
      </w:pPr>
      <w:r w:rsidRPr="001E23F0">
        <w:rPr>
          <w:rFonts w:ascii="Times New Roman" w:hAnsi="Times New Roman" w:cs="Times New Roman"/>
          <w:sz w:val="24"/>
          <w:szCs w:val="24"/>
        </w:rPr>
        <w:t>(</w:t>
      </w:r>
      <w:r w:rsidR="00314160" w:rsidRPr="001E23F0">
        <w:rPr>
          <w:rFonts w:ascii="Times New Roman" w:hAnsi="Times New Roman" w:cs="Times New Roman"/>
          <w:sz w:val="24"/>
          <w:szCs w:val="24"/>
        </w:rPr>
        <w:t>4</w:t>
      </w:r>
      <w:r w:rsidRPr="001E23F0">
        <w:rPr>
          <w:rFonts w:ascii="Times New Roman" w:hAnsi="Times New Roman" w:cs="Times New Roman"/>
          <w:sz w:val="24"/>
          <w:szCs w:val="24"/>
        </w:rPr>
        <w:t>) Kohus võib esialgse õiguskaitse kohaldamisel teha samas määruses otsuse välismaalasele riigi õigusabi andmise kohta, arvestades käesoleva seaduse § 6</w:t>
      </w:r>
      <w:r w:rsidRPr="001E23F0">
        <w:rPr>
          <w:rFonts w:ascii="Times New Roman" w:hAnsi="Times New Roman" w:cs="Times New Roman"/>
          <w:sz w:val="24"/>
          <w:szCs w:val="24"/>
          <w:vertAlign w:val="superscript"/>
        </w:rPr>
        <w:t>6</w:t>
      </w:r>
      <w:r w:rsidRPr="001E23F0">
        <w:rPr>
          <w:rFonts w:ascii="Times New Roman" w:hAnsi="Times New Roman" w:cs="Times New Roman"/>
          <w:sz w:val="24"/>
          <w:szCs w:val="24"/>
        </w:rPr>
        <w:t xml:space="preserve"> lõiget </w:t>
      </w:r>
      <w:r w:rsidR="00ED0478">
        <w:rPr>
          <w:rFonts w:ascii="Times New Roman" w:hAnsi="Times New Roman" w:cs="Times New Roman"/>
          <w:sz w:val="24"/>
          <w:szCs w:val="24"/>
        </w:rPr>
        <w:t>5</w:t>
      </w:r>
      <w:r w:rsidR="2F2BC3FA" w:rsidRPr="2F2BC3FA">
        <w:rPr>
          <w:rFonts w:ascii="Times New Roman" w:hAnsi="Times New Roman" w:cs="Times New Roman"/>
          <w:sz w:val="24"/>
          <w:szCs w:val="24"/>
        </w:rPr>
        <w:t>.</w:t>
      </w:r>
      <w:r w:rsidR="004223A0">
        <w:rPr>
          <w:rFonts w:ascii="Times New Roman" w:hAnsi="Times New Roman" w:cs="Times New Roman"/>
          <w:sz w:val="24"/>
          <w:szCs w:val="24"/>
        </w:rPr>
        <w:t>“</w:t>
      </w:r>
      <w:r w:rsidR="2F2BC3FA" w:rsidRPr="2F2BC3FA">
        <w:rPr>
          <w:rFonts w:ascii="Times New Roman" w:hAnsi="Times New Roman" w:cs="Times New Roman"/>
          <w:sz w:val="24"/>
          <w:szCs w:val="24"/>
        </w:rPr>
        <w:t>;</w:t>
      </w:r>
    </w:p>
    <w:p w14:paraId="7B430423" w14:textId="77777777" w:rsidR="00314160" w:rsidRPr="001E23F0" w:rsidRDefault="00314160" w:rsidP="00314160">
      <w:pPr>
        <w:jc w:val="both"/>
        <w:rPr>
          <w:rFonts w:ascii="Times New Roman" w:hAnsi="Times New Roman" w:cs="Times New Roman"/>
          <w:sz w:val="24"/>
          <w:szCs w:val="24"/>
        </w:rPr>
      </w:pPr>
    </w:p>
    <w:p w14:paraId="3AC0166B" w14:textId="245399CC" w:rsidR="00314160" w:rsidRPr="001E23F0" w:rsidRDefault="006A518D" w:rsidP="00314160">
      <w:pPr>
        <w:jc w:val="both"/>
        <w:rPr>
          <w:rFonts w:ascii="Times New Roman" w:hAnsi="Times New Roman" w:cs="Times New Roman"/>
          <w:sz w:val="24"/>
          <w:szCs w:val="24"/>
        </w:rPr>
      </w:pPr>
      <w:r w:rsidRPr="001E23F0">
        <w:rPr>
          <w:rFonts w:ascii="Times New Roman" w:hAnsi="Times New Roman" w:cs="Times New Roman"/>
          <w:b/>
          <w:bCs/>
          <w:sz w:val="24"/>
          <w:szCs w:val="24"/>
        </w:rPr>
        <w:t>20</w:t>
      </w:r>
      <w:r w:rsidR="00314160" w:rsidRPr="001E23F0">
        <w:rPr>
          <w:rFonts w:ascii="Times New Roman" w:hAnsi="Times New Roman" w:cs="Times New Roman"/>
          <w:b/>
          <w:bCs/>
          <w:sz w:val="24"/>
          <w:szCs w:val="24"/>
        </w:rPr>
        <w:t xml:space="preserve">) </w:t>
      </w:r>
      <w:r w:rsidR="00314160" w:rsidRPr="001E23F0">
        <w:rPr>
          <w:rFonts w:ascii="Times New Roman" w:hAnsi="Times New Roman" w:cs="Times New Roman"/>
          <w:sz w:val="24"/>
          <w:szCs w:val="24"/>
        </w:rPr>
        <w:t>seaduse 1. peatükki täiendatakse §-dega 6</w:t>
      </w:r>
      <w:r w:rsidR="00314160" w:rsidRPr="001E23F0">
        <w:rPr>
          <w:rFonts w:ascii="Times New Roman" w:hAnsi="Times New Roman" w:cs="Times New Roman"/>
          <w:sz w:val="24"/>
          <w:szCs w:val="24"/>
          <w:vertAlign w:val="superscript"/>
        </w:rPr>
        <w:t>10</w:t>
      </w:r>
      <w:r w:rsidR="00314160" w:rsidRPr="001E23F0">
        <w:rPr>
          <w:rFonts w:ascii="Times New Roman" w:hAnsi="Times New Roman" w:cs="Times New Roman"/>
          <w:sz w:val="24"/>
          <w:szCs w:val="24"/>
        </w:rPr>
        <w:t xml:space="preserve"> ja 6</w:t>
      </w:r>
      <w:r w:rsidR="00314160" w:rsidRPr="001E23F0">
        <w:rPr>
          <w:rFonts w:ascii="Times New Roman" w:hAnsi="Times New Roman" w:cs="Times New Roman"/>
          <w:sz w:val="24"/>
          <w:szCs w:val="24"/>
          <w:vertAlign w:val="superscript"/>
        </w:rPr>
        <w:t>11</w:t>
      </w:r>
      <w:r w:rsidR="00314160" w:rsidRPr="001E23F0">
        <w:rPr>
          <w:rFonts w:ascii="Times New Roman" w:hAnsi="Times New Roman" w:cs="Times New Roman"/>
          <w:sz w:val="24"/>
          <w:szCs w:val="24"/>
        </w:rPr>
        <w:t xml:space="preserve"> järgmises sõnastuses:</w:t>
      </w:r>
    </w:p>
    <w:p w14:paraId="14FADFE3" w14:textId="758636C5" w:rsidR="00883F38" w:rsidRPr="001E23F0" w:rsidRDefault="00883F38" w:rsidP="00883F38">
      <w:pPr>
        <w:jc w:val="both"/>
        <w:rPr>
          <w:rFonts w:ascii="Times New Roman" w:hAnsi="Times New Roman" w:cs="Times New Roman"/>
          <w:sz w:val="24"/>
          <w:szCs w:val="24"/>
        </w:rPr>
      </w:pPr>
    </w:p>
    <w:p w14:paraId="61F12316" w14:textId="13F3E53E" w:rsidR="00314160" w:rsidRPr="001E23F0" w:rsidRDefault="00314160" w:rsidP="00314160">
      <w:pPr>
        <w:rPr>
          <w:rFonts w:ascii="Times New Roman" w:hAnsi="Times New Roman" w:cs="Times New Roman"/>
          <w:b/>
          <w:bCs/>
          <w:sz w:val="24"/>
          <w:szCs w:val="24"/>
        </w:rPr>
      </w:pPr>
      <w:r w:rsidRPr="001E23F0">
        <w:rPr>
          <w:rFonts w:ascii="Times New Roman" w:hAnsi="Times New Roman" w:cs="Times New Roman"/>
          <w:sz w:val="24"/>
          <w:szCs w:val="24"/>
        </w:rPr>
        <w:t>„</w:t>
      </w:r>
      <w:r w:rsidR="00423EDA">
        <w:rPr>
          <w:rFonts w:ascii="Times New Roman" w:hAnsi="Times New Roman" w:cs="Times New Roman"/>
          <w:b/>
          <w:bCs/>
          <w:sz w:val="24"/>
          <w:szCs w:val="24"/>
        </w:rPr>
        <w:t xml:space="preserve">§ </w:t>
      </w:r>
      <w:r w:rsidRPr="001E23F0">
        <w:rPr>
          <w:rFonts w:ascii="Times New Roman" w:hAnsi="Times New Roman" w:cs="Times New Roman"/>
          <w:b/>
          <w:bCs/>
          <w:sz w:val="24"/>
          <w:szCs w:val="24"/>
        </w:rPr>
        <w:t>6</w:t>
      </w:r>
      <w:r w:rsidRPr="001E23F0">
        <w:rPr>
          <w:rFonts w:ascii="Times New Roman" w:hAnsi="Times New Roman" w:cs="Times New Roman"/>
          <w:b/>
          <w:bCs/>
          <w:sz w:val="24"/>
          <w:szCs w:val="24"/>
          <w:vertAlign w:val="superscript"/>
        </w:rPr>
        <w:t>10</w:t>
      </w:r>
      <w:r w:rsidRPr="001E23F0">
        <w:rPr>
          <w:rFonts w:ascii="Times New Roman" w:hAnsi="Times New Roman" w:cs="Times New Roman"/>
          <w:b/>
          <w:bCs/>
          <w:sz w:val="24"/>
          <w:szCs w:val="24"/>
        </w:rPr>
        <w:t>. Välismaalase kaasaaitamiskohustus</w:t>
      </w:r>
    </w:p>
    <w:p w14:paraId="7ADBF7BB" w14:textId="77777777" w:rsidR="00314160" w:rsidRPr="001E23F0" w:rsidRDefault="00314160" w:rsidP="000E0640">
      <w:pPr>
        <w:jc w:val="both"/>
        <w:rPr>
          <w:rFonts w:ascii="Times New Roman" w:hAnsi="Times New Roman" w:cs="Times New Roman"/>
          <w:sz w:val="24"/>
          <w:szCs w:val="24"/>
        </w:rPr>
      </w:pPr>
    </w:p>
    <w:p w14:paraId="5CF1802E" w14:textId="77777777" w:rsidR="000E0640" w:rsidRPr="001E23F0" w:rsidRDefault="00314160" w:rsidP="000E0640">
      <w:pPr>
        <w:jc w:val="both"/>
        <w:rPr>
          <w:rFonts w:ascii="Times New Roman" w:hAnsi="Times New Roman" w:cs="Times New Roman"/>
          <w:sz w:val="24"/>
          <w:szCs w:val="24"/>
        </w:rPr>
      </w:pPr>
      <w:r w:rsidRPr="001E23F0">
        <w:rPr>
          <w:rFonts w:ascii="Times New Roman" w:hAnsi="Times New Roman" w:cs="Times New Roman"/>
          <w:sz w:val="24"/>
          <w:szCs w:val="24"/>
        </w:rPr>
        <w:t>(1) Välismaalane on kohustatud kaasa aitama käesolevas seaduses sätestatud menetluste läbiviimisele, sealhulgas:</w:t>
      </w:r>
    </w:p>
    <w:p w14:paraId="7F0EC767" w14:textId="4C7B9588" w:rsidR="000E0640" w:rsidRPr="001E23F0" w:rsidRDefault="00314160" w:rsidP="000E0640">
      <w:pPr>
        <w:jc w:val="both"/>
        <w:rPr>
          <w:rFonts w:ascii="Times New Roman" w:hAnsi="Times New Roman" w:cs="Times New Roman"/>
          <w:sz w:val="24"/>
          <w:szCs w:val="24"/>
        </w:rPr>
      </w:pPr>
      <w:r w:rsidRPr="001E23F0">
        <w:rPr>
          <w:rFonts w:ascii="Times New Roman" w:hAnsi="Times New Roman" w:cs="Times New Roman"/>
          <w:sz w:val="24"/>
          <w:szCs w:val="24"/>
        </w:rPr>
        <w:t>1) andma suulisi ja kirjalikke andmeid ja seletusi isiku tuvastamiseks, isikusamasuse kontrollimiseks ja kodakondsuse kindlaks tegemiseks;</w:t>
      </w:r>
    </w:p>
    <w:p w14:paraId="2FB47406" w14:textId="77966295" w:rsidR="00314160" w:rsidRPr="001E23F0" w:rsidRDefault="00314160" w:rsidP="000E0640">
      <w:pPr>
        <w:jc w:val="both"/>
        <w:rPr>
          <w:rFonts w:ascii="Times New Roman" w:hAnsi="Times New Roman" w:cs="Times New Roman"/>
          <w:sz w:val="24"/>
          <w:szCs w:val="24"/>
        </w:rPr>
      </w:pPr>
      <w:r w:rsidRPr="001E23F0">
        <w:rPr>
          <w:rFonts w:ascii="Times New Roman" w:hAnsi="Times New Roman" w:cs="Times New Roman"/>
          <w:sz w:val="24"/>
          <w:szCs w:val="24"/>
        </w:rPr>
        <w:t>2) esitama kõik andmed ja dokumendid ning muud tema valduses olevad tõendid, mis omavad menetluse läbiviimisel tähtsust, sealhulgas reisidokumendi või selle koopia;</w:t>
      </w:r>
    </w:p>
    <w:p w14:paraId="1070ABB2" w14:textId="77777777" w:rsidR="00D01C23" w:rsidRPr="001E23F0" w:rsidRDefault="00314160" w:rsidP="000E0640">
      <w:pPr>
        <w:jc w:val="both"/>
        <w:rPr>
          <w:rFonts w:ascii="Times New Roman" w:hAnsi="Times New Roman" w:cs="Times New Roman"/>
          <w:sz w:val="24"/>
          <w:szCs w:val="24"/>
        </w:rPr>
      </w:pPr>
      <w:r w:rsidRPr="001E23F0">
        <w:rPr>
          <w:rFonts w:ascii="Times New Roman" w:hAnsi="Times New Roman" w:cs="Times New Roman"/>
          <w:sz w:val="24"/>
          <w:szCs w:val="24"/>
        </w:rPr>
        <w:t>3) võimaldama biomeetriliste andmete võtmist;</w:t>
      </w:r>
    </w:p>
    <w:p w14:paraId="5D050982" w14:textId="4D779505" w:rsidR="000E0640" w:rsidRPr="001E23F0" w:rsidRDefault="00314160" w:rsidP="000E0640">
      <w:pPr>
        <w:jc w:val="both"/>
        <w:rPr>
          <w:rFonts w:ascii="Times New Roman" w:hAnsi="Times New Roman" w:cs="Times New Roman"/>
          <w:sz w:val="24"/>
          <w:szCs w:val="24"/>
        </w:rPr>
      </w:pPr>
      <w:r w:rsidRPr="3D45D796">
        <w:rPr>
          <w:rFonts w:ascii="Times New Roman" w:hAnsi="Times New Roman" w:cs="Times New Roman"/>
          <w:sz w:val="24"/>
          <w:szCs w:val="24"/>
        </w:rPr>
        <w:t xml:space="preserve">4) aitama kaasa väljasaatmiseks vajalike dokumentide </w:t>
      </w:r>
      <w:commentRangeStart w:id="313"/>
      <w:r w:rsidRPr="3D45D796">
        <w:rPr>
          <w:rFonts w:ascii="Times New Roman" w:hAnsi="Times New Roman" w:cs="Times New Roman"/>
          <w:sz w:val="24"/>
          <w:szCs w:val="24"/>
        </w:rPr>
        <w:t>muretsemisele,</w:t>
      </w:r>
      <w:commentRangeEnd w:id="313"/>
      <w:r>
        <w:commentReference w:id="313"/>
      </w:r>
      <w:r w:rsidRPr="3D45D796">
        <w:rPr>
          <w:rFonts w:ascii="Times New Roman" w:hAnsi="Times New Roman" w:cs="Times New Roman"/>
          <w:sz w:val="24"/>
          <w:szCs w:val="24"/>
        </w:rPr>
        <w:t xml:space="preserve"> sealhulgas esitama vajaduse korral kolmanda riigi pädevale asutusele reisidokumendi taotluse ja </w:t>
      </w:r>
      <w:r w:rsidR="000E0640" w:rsidRPr="3D45D796">
        <w:rPr>
          <w:rFonts w:ascii="Times New Roman" w:hAnsi="Times New Roman" w:cs="Times New Roman"/>
          <w:sz w:val="24"/>
          <w:szCs w:val="24"/>
        </w:rPr>
        <w:t>tegema</w:t>
      </w:r>
      <w:r w:rsidRPr="3D45D796">
        <w:rPr>
          <w:rFonts w:ascii="Times New Roman" w:hAnsi="Times New Roman" w:cs="Times New Roman"/>
          <w:sz w:val="24"/>
          <w:szCs w:val="24"/>
        </w:rPr>
        <w:t xml:space="preserve"> dokumendi saamiseks vajaliku</w:t>
      </w:r>
      <w:r w:rsidR="000E0640" w:rsidRPr="3D45D796">
        <w:rPr>
          <w:rFonts w:ascii="Times New Roman" w:hAnsi="Times New Roman" w:cs="Times New Roman"/>
          <w:sz w:val="24"/>
          <w:szCs w:val="24"/>
        </w:rPr>
        <w:t>d</w:t>
      </w:r>
      <w:r w:rsidRPr="3D45D796">
        <w:rPr>
          <w:rFonts w:ascii="Times New Roman" w:hAnsi="Times New Roman" w:cs="Times New Roman"/>
          <w:sz w:val="24"/>
          <w:szCs w:val="24"/>
        </w:rPr>
        <w:t xml:space="preserve"> toimingu</w:t>
      </w:r>
      <w:r w:rsidR="000E0640" w:rsidRPr="3D45D796">
        <w:rPr>
          <w:rFonts w:ascii="Times New Roman" w:hAnsi="Times New Roman" w:cs="Times New Roman"/>
          <w:sz w:val="24"/>
          <w:szCs w:val="24"/>
        </w:rPr>
        <w:t>d</w:t>
      </w:r>
      <w:r w:rsidRPr="3D45D796">
        <w:rPr>
          <w:rFonts w:ascii="Times New Roman" w:hAnsi="Times New Roman" w:cs="Times New Roman"/>
          <w:sz w:val="24"/>
          <w:szCs w:val="24"/>
        </w:rPr>
        <w:t>;</w:t>
      </w:r>
    </w:p>
    <w:p w14:paraId="63BBB1A0" w14:textId="251F6745" w:rsidR="00314160" w:rsidRPr="001E23F0" w:rsidRDefault="00314160" w:rsidP="000E0640">
      <w:pPr>
        <w:jc w:val="both"/>
        <w:rPr>
          <w:rFonts w:ascii="Times New Roman" w:hAnsi="Times New Roman" w:cs="Times New Roman"/>
          <w:sz w:val="24"/>
          <w:szCs w:val="24"/>
        </w:rPr>
      </w:pPr>
      <w:r w:rsidRPr="001E23F0">
        <w:rPr>
          <w:rFonts w:ascii="Times New Roman" w:hAnsi="Times New Roman" w:cs="Times New Roman"/>
          <w:sz w:val="24"/>
          <w:szCs w:val="24"/>
        </w:rPr>
        <w:t xml:space="preserve">5) viibima menetluse ajal Eestis ja täitma talle järelevalvemeetmega või kutses pandud kohustust. </w:t>
      </w:r>
    </w:p>
    <w:p w14:paraId="329A2829" w14:textId="77777777" w:rsidR="00314160" w:rsidRPr="001E23F0" w:rsidRDefault="00314160" w:rsidP="000E0640">
      <w:pPr>
        <w:jc w:val="both"/>
        <w:rPr>
          <w:rFonts w:ascii="Times New Roman" w:hAnsi="Times New Roman" w:cs="Times New Roman"/>
          <w:sz w:val="24"/>
          <w:szCs w:val="24"/>
        </w:rPr>
      </w:pPr>
    </w:p>
    <w:p w14:paraId="5F0368FC" w14:textId="011F6A1C" w:rsidR="00314160" w:rsidRPr="001E23F0" w:rsidRDefault="00314160" w:rsidP="000E0640">
      <w:pPr>
        <w:jc w:val="both"/>
        <w:rPr>
          <w:rFonts w:ascii="Times New Roman" w:hAnsi="Times New Roman" w:cs="Times New Roman"/>
          <w:sz w:val="24"/>
          <w:szCs w:val="24"/>
        </w:rPr>
      </w:pPr>
      <w:r w:rsidRPr="3D45D796">
        <w:rPr>
          <w:rFonts w:ascii="Times New Roman" w:hAnsi="Times New Roman" w:cs="Times New Roman"/>
          <w:sz w:val="24"/>
          <w:szCs w:val="24"/>
        </w:rPr>
        <w:t xml:space="preserve">(2) Käesoleva paragrahvi lõikes 1 sätestatud kaasaaitamiskohustus </w:t>
      </w:r>
      <w:del w:id="314" w:author="Autor">
        <w:r w:rsidRPr="3D45D796" w:rsidDel="00314160">
          <w:rPr>
            <w:rFonts w:ascii="Times New Roman" w:hAnsi="Times New Roman" w:cs="Times New Roman"/>
            <w:sz w:val="24"/>
            <w:szCs w:val="24"/>
          </w:rPr>
          <w:delText>laieneb</w:delText>
        </w:r>
      </w:del>
      <w:ins w:id="315" w:author="Autor">
        <w:r w:rsidR="08A878A3" w:rsidRPr="3D45D796">
          <w:rPr>
            <w:rFonts w:ascii="Times New Roman" w:hAnsi="Times New Roman" w:cs="Times New Roman"/>
            <w:sz w:val="24"/>
            <w:szCs w:val="24"/>
          </w:rPr>
          <w:t>kohaldatakse</w:t>
        </w:r>
      </w:ins>
      <w:r w:rsidRPr="3D45D796">
        <w:rPr>
          <w:rFonts w:ascii="Times New Roman" w:hAnsi="Times New Roman" w:cs="Times New Roman"/>
          <w:sz w:val="24"/>
          <w:szCs w:val="24"/>
        </w:rPr>
        <w:t xml:space="preserve"> </w:t>
      </w:r>
      <w:del w:id="316" w:author="Autor">
        <w:r w:rsidRPr="3D45D796" w:rsidDel="00314160">
          <w:rPr>
            <w:rFonts w:ascii="Times New Roman" w:hAnsi="Times New Roman" w:cs="Times New Roman"/>
            <w:sz w:val="24"/>
            <w:szCs w:val="24"/>
          </w:rPr>
          <w:delText>ka</w:delText>
        </w:r>
      </w:del>
      <w:r w:rsidRPr="3D45D796">
        <w:rPr>
          <w:rFonts w:ascii="Times New Roman" w:hAnsi="Times New Roman" w:cs="Times New Roman"/>
          <w:sz w:val="24"/>
          <w:szCs w:val="24"/>
        </w:rPr>
        <w:t xml:space="preserve"> välismaalase esindajale.</w:t>
      </w:r>
    </w:p>
    <w:p w14:paraId="20DF7F50" w14:textId="77777777" w:rsidR="00314160" w:rsidRPr="001E23F0" w:rsidRDefault="00314160" w:rsidP="00314160">
      <w:pPr>
        <w:rPr>
          <w:rFonts w:ascii="Times New Roman" w:hAnsi="Times New Roman" w:cs="Times New Roman"/>
        </w:rPr>
      </w:pPr>
    </w:p>
    <w:p w14:paraId="3923EBE4" w14:textId="5426A1BB" w:rsidR="00314160" w:rsidRPr="001E23F0" w:rsidRDefault="00314160" w:rsidP="000E0640">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0E064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6</w:t>
      </w:r>
      <w:r w:rsidRPr="001E23F0">
        <w:rPr>
          <w:rFonts w:ascii="Times New Roman" w:hAnsi="Times New Roman" w:cs="Times New Roman"/>
          <w:b/>
          <w:bCs/>
          <w:sz w:val="24"/>
          <w:szCs w:val="24"/>
          <w:vertAlign w:val="superscript"/>
        </w:rPr>
        <w:t>11</w:t>
      </w:r>
      <w:r w:rsidRPr="001E23F0">
        <w:rPr>
          <w:rFonts w:ascii="Times New Roman" w:hAnsi="Times New Roman" w:cs="Times New Roman"/>
          <w:b/>
          <w:bCs/>
          <w:sz w:val="24"/>
          <w:szCs w:val="24"/>
        </w:rPr>
        <w:t>. Rahvusvaheline koostöö</w:t>
      </w:r>
    </w:p>
    <w:p w14:paraId="321D5CC6" w14:textId="77777777" w:rsidR="00314160" w:rsidRPr="001E23F0" w:rsidRDefault="00314160" w:rsidP="000E0640">
      <w:pPr>
        <w:jc w:val="both"/>
        <w:rPr>
          <w:rFonts w:ascii="Times New Roman" w:hAnsi="Times New Roman" w:cs="Times New Roman"/>
          <w:sz w:val="24"/>
          <w:szCs w:val="24"/>
        </w:rPr>
      </w:pPr>
    </w:p>
    <w:p w14:paraId="2B7CF4B1" w14:textId="77777777" w:rsidR="00314160" w:rsidRPr="001E23F0" w:rsidRDefault="00314160" w:rsidP="000E0640">
      <w:pPr>
        <w:jc w:val="both"/>
        <w:rPr>
          <w:rFonts w:ascii="Times New Roman" w:hAnsi="Times New Roman" w:cs="Times New Roman"/>
          <w:sz w:val="24"/>
          <w:szCs w:val="24"/>
        </w:rPr>
      </w:pPr>
      <w:r w:rsidRPr="001E23F0">
        <w:rPr>
          <w:rFonts w:ascii="Times New Roman" w:hAnsi="Times New Roman" w:cs="Times New Roman"/>
          <w:sz w:val="24"/>
          <w:szCs w:val="24"/>
        </w:rPr>
        <w:t xml:space="preserve">(1) Politsei- ja Piirivalveamet võib käesolevas seaduses sätestatud ülesannete täitmiseks taotleda abi </w:t>
      </w:r>
      <w:bookmarkStart w:id="317" w:name="_Hlk193623290"/>
      <w:r w:rsidRPr="001E23F0">
        <w:rPr>
          <w:rFonts w:ascii="Times New Roman" w:hAnsi="Times New Roman" w:cs="Times New Roman"/>
          <w:sz w:val="24"/>
          <w:szCs w:val="24"/>
        </w:rPr>
        <w:t>Euroopa Piiri- ja Rannikuvalve Ameti</w:t>
      </w:r>
      <w:bookmarkEnd w:id="317"/>
      <w:r w:rsidRPr="001E23F0">
        <w:rPr>
          <w:rFonts w:ascii="Times New Roman" w:hAnsi="Times New Roman" w:cs="Times New Roman"/>
          <w:sz w:val="24"/>
          <w:szCs w:val="24"/>
        </w:rPr>
        <w:t>lt Euroopa Parlamendi ja nõukogu määruses (EL) 2016/1624, mis käsitleb Euroopa piiri- ja rannikuvalvet ning millega muudetakse Euroopa Parlamendi ja nõukogu määrust (EL) 2016/399 ning tunnistatakse kehtetuks Euroopa Parlamendi ja nõukogu määrus (EÜ) nr 863/2007, nõukogu määrus (EÜ) nr 2007/2004 ning nõukogu otsus 2005/267/EÜ (ELT L 251, 16.09.2016, lk 1–76), sätestatud alustel ja korras.</w:t>
      </w:r>
    </w:p>
    <w:p w14:paraId="73C3FF31" w14:textId="77777777" w:rsidR="00314160" w:rsidRPr="001E23F0" w:rsidRDefault="00314160" w:rsidP="000E0640">
      <w:pPr>
        <w:jc w:val="both"/>
        <w:rPr>
          <w:rFonts w:ascii="Times New Roman" w:hAnsi="Times New Roman" w:cs="Times New Roman"/>
          <w:sz w:val="24"/>
          <w:szCs w:val="24"/>
        </w:rPr>
      </w:pPr>
    </w:p>
    <w:p w14:paraId="4121F349" w14:textId="5CDB15C1" w:rsidR="00314160" w:rsidRPr="001E23F0" w:rsidRDefault="00314160" w:rsidP="000E0640">
      <w:pPr>
        <w:jc w:val="both"/>
        <w:rPr>
          <w:rFonts w:ascii="Times New Roman" w:hAnsi="Times New Roman" w:cs="Times New Roman"/>
          <w:sz w:val="24"/>
          <w:szCs w:val="24"/>
        </w:rPr>
      </w:pPr>
      <w:r w:rsidRPr="001E23F0">
        <w:rPr>
          <w:rFonts w:ascii="Times New Roman" w:hAnsi="Times New Roman" w:cs="Times New Roman"/>
          <w:sz w:val="24"/>
          <w:szCs w:val="24"/>
        </w:rPr>
        <w:t xml:space="preserve">(2) Euroopa Piiri- ja Rannikuvalve Ameti lähetatud ametnikul ei ole õigust teha </w:t>
      </w:r>
      <w:r w:rsidR="000E0640" w:rsidRPr="001E23F0">
        <w:rPr>
          <w:rFonts w:ascii="Times New Roman" w:hAnsi="Times New Roman" w:cs="Times New Roman"/>
          <w:sz w:val="24"/>
          <w:szCs w:val="24"/>
        </w:rPr>
        <w:t>l</w:t>
      </w:r>
      <w:r w:rsidRPr="001E23F0">
        <w:rPr>
          <w:rFonts w:ascii="Times New Roman" w:hAnsi="Times New Roman" w:cs="Times New Roman"/>
          <w:sz w:val="24"/>
          <w:szCs w:val="24"/>
        </w:rPr>
        <w:t>ahkumisettekirjutust, muuta lahkumisettekirjutuses määratud lahkumiskohustuse tähtaega, kohustada välismaalast järgima järelevalvemeetmeid, peatada väljasaatmist või jätta väljasaatmine kohaldamata.</w:t>
      </w:r>
    </w:p>
    <w:p w14:paraId="4E7F145B" w14:textId="77777777" w:rsidR="00314160" w:rsidRPr="001E23F0" w:rsidRDefault="00314160" w:rsidP="000E0640">
      <w:pPr>
        <w:jc w:val="both"/>
        <w:rPr>
          <w:rFonts w:ascii="Times New Roman" w:hAnsi="Times New Roman" w:cs="Times New Roman"/>
          <w:sz w:val="24"/>
          <w:szCs w:val="24"/>
        </w:rPr>
      </w:pPr>
    </w:p>
    <w:p w14:paraId="7C3CC2EB" w14:textId="77777777" w:rsidR="00314160" w:rsidRPr="001E23F0" w:rsidRDefault="00314160" w:rsidP="000E0640">
      <w:pPr>
        <w:jc w:val="both"/>
        <w:rPr>
          <w:rFonts w:ascii="Times New Roman" w:hAnsi="Times New Roman" w:cs="Times New Roman"/>
          <w:sz w:val="24"/>
          <w:szCs w:val="24"/>
        </w:rPr>
      </w:pPr>
      <w:r w:rsidRPr="001E23F0">
        <w:rPr>
          <w:rFonts w:ascii="Times New Roman" w:hAnsi="Times New Roman" w:cs="Times New Roman"/>
          <w:sz w:val="24"/>
          <w:szCs w:val="24"/>
        </w:rPr>
        <w:t>(3) Euroopa Piiri- ja Rannikuvalve Ameti lähetatud ametnik võib rakendada riikliku järelevalve meetmeid ja vahetut sundi käesolevas seaduses sätestatud alustel ja korras, kui välislepingust või Euroopa Liidu õigusaktist ei tulene teisiti.</w:t>
      </w:r>
    </w:p>
    <w:p w14:paraId="420EA5BC" w14:textId="77777777" w:rsidR="00314160" w:rsidRPr="001E23F0" w:rsidRDefault="00314160" w:rsidP="000E0640">
      <w:pPr>
        <w:jc w:val="both"/>
        <w:rPr>
          <w:rFonts w:ascii="Times New Roman" w:hAnsi="Times New Roman" w:cs="Times New Roman"/>
          <w:sz w:val="24"/>
          <w:szCs w:val="24"/>
        </w:rPr>
      </w:pPr>
    </w:p>
    <w:p w14:paraId="3B257C8A" w14:textId="6EEB11D5" w:rsidR="00314160" w:rsidRPr="001E23F0" w:rsidRDefault="00314160" w:rsidP="21F1A12B">
      <w:pPr>
        <w:jc w:val="both"/>
        <w:rPr>
          <w:rFonts w:ascii="Times New Roman" w:hAnsi="Times New Roman" w:cs="Times New Roman"/>
          <w:sz w:val="24"/>
          <w:szCs w:val="24"/>
        </w:rPr>
      </w:pPr>
      <w:r w:rsidRPr="001E23F0">
        <w:rPr>
          <w:rFonts w:ascii="Times New Roman" w:hAnsi="Times New Roman" w:cs="Times New Roman"/>
          <w:sz w:val="24"/>
          <w:szCs w:val="24"/>
        </w:rPr>
        <w:t>(4) Välislepingu või Euroopa Liidu õigusakti alusel võib Politsei- ja Piirivalveameti kaasata riigis seadusliku aluseta viibiva välismaalase lahkuma kohustamise menetlusse teise riigi territooriumil. Politsei- ja Piirivalveametil on teise riigi territooriumil pädevus ja volitused välislepingu või Euroopa Liidu õigusakti kohaselt.</w:t>
      </w:r>
      <w:r w:rsidR="004223A0">
        <w:rPr>
          <w:rFonts w:ascii="Times New Roman" w:hAnsi="Times New Roman" w:cs="Times New Roman"/>
          <w:sz w:val="24"/>
          <w:szCs w:val="24"/>
        </w:rPr>
        <w:t>“</w:t>
      </w:r>
      <w:r w:rsidR="52F9EB67" w:rsidRPr="001E23F0">
        <w:rPr>
          <w:rFonts w:ascii="Times New Roman" w:hAnsi="Times New Roman" w:cs="Times New Roman"/>
          <w:sz w:val="24"/>
          <w:szCs w:val="24"/>
        </w:rPr>
        <w:t>;</w:t>
      </w:r>
    </w:p>
    <w:p w14:paraId="18DBDF4C" w14:textId="77777777" w:rsidR="000E0640" w:rsidRPr="001E23F0" w:rsidRDefault="000E0640" w:rsidP="000E0640">
      <w:pPr>
        <w:jc w:val="both"/>
        <w:rPr>
          <w:rFonts w:ascii="Times New Roman" w:hAnsi="Times New Roman" w:cs="Times New Roman"/>
          <w:sz w:val="24"/>
          <w:szCs w:val="24"/>
        </w:rPr>
      </w:pPr>
    </w:p>
    <w:p w14:paraId="085D8AE6" w14:textId="1809B19B" w:rsidR="000E0640" w:rsidRPr="001E23F0" w:rsidRDefault="006A518D" w:rsidP="000E0640">
      <w:pPr>
        <w:jc w:val="both"/>
        <w:rPr>
          <w:rFonts w:ascii="Times New Roman" w:hAnsi="Times New Roman" w:cs="Times New Roman"/>
          <w:sz w:val="24"/>
          <w:szCs w:val="24"/>
        </w:rPr>
      </w:pPr>
      <w:r w:rsidRPr="001E23F0">
        <w:rPr>
          <w:rFonts w:ascii="Times New Roman" w:hAnsi="Times New Roman" w:cs="Times New Roman"/>
          <w:b/>
          <w:bCs/>
          <w:sz w:val="24"/>
          <w:szCs w:val="24"/>
        </w:rPr>
        <w:t>21</w:t>
      </w:r>
      <w:r w:rsidR="000E0640" w:rsidRPr="001E23F0">
        <w:rPr>
          <w:rFonts w:ascii="Times New Roman" w:hAnsi="Times New Roman" w:cs="Times New Roman"/>
          <w:b/>
          <w:bCs/>
          <w:sz w:val="24"/>
          <w:szCs w:val="24"/>
        </w:rPr>
        <w:t xml:space="preserve">) </w:t>
      </w:r>
      <w:r w:rsidR="000E0640" w:rsidRPr="001E23F0">
        <w:rPr>
          <w:rFonts w:ascii="Times New Roman" w:hAnsi="Times New Roman" w:cs="Times New Roman"/>
          <w:sz w:val="24"/>
          <w:szCs w:val="24"/>
        </w:rPr>
        <w:t>seadust täiendatakse 1</w:t>
      </w:r>
      <w:r w:rsidR="000E0640" w:rsidRPr="001E23F0">
        <w:rPr>
          <w:rFonts w:ascii="Times New Roman" w:hAnsi="Times New Roman" w:cs="Times New Roman"/>
          <w:sz w:val="24"/>
          <w:szCs w:val="24"/>
          <w:vertAlign w:val="superscript"/>
        </w:rPr>
        <w:t>1</w:t>
      </w:r>
      <w:r w:rsidR="000E0640" w:rsidRPr="001E23F0">
        <w:rPr>
          <w:rFonts w:ascii="Times New Roman" w:hAnsi="Times New Roman" w:cs="Times New Roman"/>
          <w:sz w:val="24"/>
          <w:szCs w:val="24"/>
        </w:rPr>
        <w:t>. peatükiga järgmises sõnastuses:</w:t>
      </w:r>
    </w:p>
    <w:p w14:paraId="0E0380F5" w14:textId="77777777" w:rsidR="00DC7D94" w:rsidRPr="001E23F0" w:rsidRDefault="00DC7D94" w:rsidP="00DC7D94">
      <w:pPr>
        <w:rPr>
          <w:rFonts w:ascii="Times New Roman" w:hAnsi="Times New Roman" w:cs="Times New Roman"/>
          <w:sz w:val="24"/>
          <w:szCs w:val="24"/>
        </w:rPr>
      </w:pPr>
    </w:p>
    <w:p w14:paraId="771F8C94" w14:textId="0CFAD67F" w:rsidR="000E0640" w:rsidRPr="001E23F0" w:rsidRDefault="00DC7D94" w:rsidP="00DC7D94">
      <w:pPr>
        <w:jc w:val="center"/>
        <w:rPr>
          <w:rFonts w:ascii="Times New Roman" w:hAnsi="Times New Roman" w:cs="Times New Roman"/>
          <w:b/>
          <w:bCs/>
          <w:sz w:val="24"/>
          <w:szCs w:val="24"/>
        </w:rPr>
      </w:pPr>
      <w:r w:rsidRPr="001E23F0">
        <w:rPr>
          <w:rFonts w:ascii="Times New Roman" w:hAnsi="Times New Roman" w:cs="Times New Roman"/>
          <w:sz w:val="24"/>
          <w:szCs w:val="24"/>
        </w:rPr>
        <w:t>„</w:t>
      </w:r>
      <w:r w:rsidR="000E0640" w:rsidRPr="001E23F0">
        <w:rPr>
          <w:rFonts w:ascii="Times New Roman" w:hAnsi="Times New Roman" w:cs="Times New Roman"/>
          <w:b/>
          <w:bCs/>
          <w:sz w:val="24"/>
          <w:szCs w:val="24"/>
        </w:rPr>
        <w:t>1</w:t>
      </w:r>
      <w:r w:rsidR="000E0640" w:rsidRPr="001E23F0">
        <w:rPr>
          <w:rFonts w:ascii="Times New Roman" w:hAnsi="Times New Roman" w:cs="Times New Roman"/>
          <w:b/>
          <w:bCs/>
          <w:sz w:val="24"/>
          <w:szCs w:val="24"/>
          <w:vertAlign w:val="superscript"/>
        </w:rPr>
        <w:t>1</w:t>
      </w:r>
      <w:r w:rsidR="000E0640" w:rsidRPr="001E23F0">
        <w:rPr>
          <w:rFonts w:ascii="Times New Roman" w:hAnsi="Times New Roman" w:cs="Times New Roman"/>
          <w:b/>
          <w:bCs/>
          <w:sz w:val="24"/>
          <w:szCs w:val="24"/>
        </w:rPr>
        <w:t>. peatükk</w:t>
      </w:r>
    </w:p>
    <w:p w14:paraId="51B8F03E" w14:textId="77777777" w:rsidR="00DC7D94" w:rsidRPr="001E23F0" w:rsidRDefault="000E0640" w:rsidP="00DC7D94">
      <w:pPr>
        <w:jc w:val="center"/>
        <w:rPr>
          <w:rFonts w:ascii="Times New Roman" w:hAnsi="Times New Roman" w:cs="Times New Roman"/>
          <w:b/>
          <w:bCs/>
          <w:sz w:val="24"/>
          <w:szCs w:val="24"/>
        </w:rPr>
      </w:pPr>
      <w:r w:rsidRPr="001E23F0">
        <w:rPr>
          <w:rFonts w:ascii="Times New Roman" w:hAnsi="Times New Roman" w:cs="Times New Roman"/>
          <w:b/>
          <w:bCs/>
          <w:sz w:val="24"/>
          <w:szCs w:val="24"/>
        </w:rPr>
        <w:t>VÄLJASÕIDUKOHUSTUSE KINDLAKSTEGEMINE, TAUSTAKONTROLL JA SISENEMISKEELD</w:t>
      </w:r>
    </w:p>
    <w:p w14:paraId="3BC407D2" w14:textId="77777777" w:rsidR="00DC7D94" w:rsidRPr="001E23F0" w:rsidRDefault="00DC7D94" w:rsidP="00DC7D94">
      <w:pPr>
        <w:jc w:val="center"/>
        <w:rPr>
          <w:rFonts w:ascii="Times New Roman" w:hAnsi="Times New Roman" w:cs="Times New Roman"/>
          <w:b/>
          <w:bCs/>
          <w:sz w:val="24"/>
          <w:szCs w:val="24"/>
        </w:rPr>
      </w:pPr>
    </w:p>
    <w:p w14:paraId="1A9EB63D" w14:textId="520DA903" w:rsidR="000E0640" w:rsidRPr="001E23F0" w:rsidRDefault="00DC7D94" w:rsidP="00DC7D94">
      <w:pPr>
        <w:jc w:val="center"/>
        <w:rPr>
          <w:rFonts w:ascii="Times New Roman" w:hAnsi="Times New Roman" w:cs="Times New Roman"/>
          <w:b/>
          <w:bCs/>
          <w:sz w:val="24"/>
          <w:szCs w:val="24"/>
        </w:rPr>
      </w:pPr>
      <w:r w:rsidRPr="001E23F0">
        <w:rPr>
          <w:rFonts w:ascii="Times New Roman" w:hAnsi="Times New Roman" w:cs="Times New Roman"/>
          <w:b/>
          <w:bCs/>
          <w:sz w:val="24"/>
          <w:szCs w:val="24"/>
        </w:rPr>
        <w:t xml:space="preserve">1. </w:t>
      </w:r>
      <w:r w:rsidR="000E0640" w:rsidRPr="001E23F0">
        <w:rPr>
          <w:rFonts w:ascii="Times New Roman" w:hAnsi="Times New Roman" w:cs="Times New Roman"/>
          <w:b/>
          <w:bCs/>
          <w:sz w:val="24"/>
          <w:szCs w:val="24"/>
        </w:rPr>
        <w:t>jagu</w:t>
      </w:r>
    </w:p>
    <w:p w14:paraId="1F1DEDD0" w14:textId="609D0703" w:rsidR="00DC7D94" w:rsidRPr="001E23F0" w:rsidRDefault="00DC7D94" w:rsidP="00DC7D94">
      <w:pPr>
        <w:jc w:val="center"/>
        <w:rPr>
          <w:rFonts w:ascii="Times New Roman" w:hAnsi="Times New Roman" w:cs="Times New Roman"/>
          <w:b/>
          <w:bCs/>
          <w:sz w:val="24"/>
          <w:szCs w:val="24"/>
        </w:rPr>
      </w:pPr>
      <w:commentRangeStart w:id="318"/>
      <w:r w:rsidRPr="3D45D796">
        <w:rPr>
          <w:rFonts w:ascii="Times New Roman" w:hAnsi="Times New Roman" w:cs="Times New Roman"/>
          <w:b/>
          <w:bCs/>
          <w:sz w:val="24"/>
          <w:szCs w:val="24"/>
        </w:rPr>
        <w:t>Riiklik järelevalve</w:t>
      </w:r>
    </w:p>
    <w:commentRangeEnd w:id="318"/>
    <w:p w14:paraId="55C20FB6" w14:textId="77777777" w:rsidR="000E0640" w:rsidRPr="001E23F0" w:rsidRDefault="000E0640" w:rsidP="000E0640">
      <w:pPr>
        <w:rPr>
          <w:rFonts w:ascii="Times New Roman" w:hAnsi="Times New Roman" w:cs="Times New Roman"/>
          <w:b/>
          <w:bCs/>
        </w:rPr>
      </w:pPr>
      <w:r>
        <w:commentReference w:id="318"/>
      </w:r>
    </w:p>
    <w:p w14:paraId="10E192E2" w14:textId="63EEF360" w:rsidR="000E0640" w:rsidRPr="001E23F0" w:rsidRDefault="000E0640" w:rsidP="00DC7D94">
      <w:pPr>
        <w:jc w:val="both"/>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12</w:t>
      </w:r>
      <w:r w:rsidRPr="001E23F0">
        <w:rPr>
          <w:rFonts w:ascii="Times New Roman" w:hAnsi="Times New Roman" w:cs="Times New Roman"/>
          <w:b/>
          <w:bCs/>
          <w:sz w:val="24"/>
          <w:szCs w:val="24"/>
        </w:rPr>
        <w:t>.</w:t>
      </w:r>
      <w:r w:rsidR="00280CFC"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Riikliku järelevalve meetmed</w:t>
      </w:r>
    </w:p>
    <w:p w14:paraId="38CCB2CE" w14:textId="77777777" w:rsidR="000E0640" w:rsidRPr="001E23F0" w:rsidRDefault="000E0640" w:rsidP="00DC7D94">
      <w:pPr>
        <w:jc w:val="both"/>
        <w:rPr>
          <w:rFonts w:ascii="Times New Roman" w:hAnsi="Times New Roman" w:cs="Times New Roman"/>
          <w:sz w:val="24"/>
          <w:szCs w:val="24"/>
        </w:rPr>
      </w:pPr>
    </w:p>
    <w:p w14:paraId="1FF46659" w14:textId="06F73AAA" w:rsidR="000E0640" w:rsidRPr="001E23F0" w:rsidRDefault="000E0640" w:rsidP="00DC7D94">
      <w:pPr>
        <w:jc w:val="both"/>
        <w:rPr>
          <w:rFonts w:ascii="Times New Roman" w:hAnsi="Times New Roman" w:cs="Times New Roman"/>
          <w:sz w:val="24"/>
          <w:szCs w:val="24"/>
        </w:rPr>
      </w:pPr>
      <w:r w:rsidRPr="001E23F0">
        <w:rPr>
          <w:rFonts w:ascii="Times New Roman" w:hAnsi="Times New Roman" w:cs="Times New Roman"/>
          <w:sz w:val="24"/>
          <w:szCs w:val="24"/>
        </w:rPr>
        <w:t>(1) Politsei- ja Piirivalveametil või Kaitsepolitseiametil on õigus kontrollida, kas välismaalane vastab Eestisse sisenemise ja siin viibimise tingimustele ning täidab käesolevas seaduses sätestatud kohustusi.</w:t>
      </w:r>
    </w:p>
    <w:p w14:paraId="7E07322E" w14:textId="77777777" w:rsidR="000E0640" w:rsidRPr="001E23F0" w:rsidRDefault="000E0640" w:rsidP="00DC7D94">
      <w:pPr>
        <w:jc w:val="both"/>
        <w:rPr>
          <w:rFonts w:ascii="Times New Roman" w:hAnsi="Times New Roman" w:cs="Times New Roman"/>
          <w:sz w:val="24"/>
          <w:szCs w:val="24"/>
        </w:rPr>
      </w:pPr>
    </w:p>
    <w:p w14:paraId="751D0458" w14:textId="77777777" w:rsidR="000E0640" w:rsidRPr="001E23F0" w:rsidRDefault="000E0640" w:rsidP="00DC7D94">
      <w:pPr>
        <w:jc w:val="both"/>
        <w:rPr>
          <w:rFonts w:ascii="Times New Roman" w:hAnsi="Times New Roman" w:cs="Times New Roman"/>
          <w:sz w:val="24"/>
          <w:szCs w:val="24"/>
        </w:rPr>
      </w:pPr>
      <w:r w:rsidRPr="001E23F0">
        <w:rPr>
          <w:rFonts w:ascii="Times New Roman" w:hAnsi="Times New Roman" w:cs="Times New Roman"/>
          <w:sz w:val="24"/>
          <w:szCs w:val="24"/>
        </w:rPr>
        <w:t>(2) Kaitsepolitseiamet teostab käesoleva paragrahvi lõikes 1 sätestatu kohaselt riiklikku järelevalvet julgeolekuasutuste seadusest tulenevate ülesannete täitmisel kuriteo tõkestamiseks.</w:t>
      </w:r>
    </w:p>
    <w:p w14:paraId="753CAB10" w14:textId="77777777" w:rsidR="000E0640" w:rsidRPr="001E23F0" w:rsidRDefault="000E0640" w:rsidP="00DC7D94">
      <w:pPr>
        <w:jc w:val="both"/>
        <w:rPr>
          <w:rFonts w:ascii="Times New Roman" w:hAnsi="Times New Roman" w:cs="Times New Roman"/>
          <w:sz w:val="24"/>
          <w:szCs w:val="24"/>
        </w:rPr>
      </w:pPr>
    </w:p>
    <w:p w14:paraId="337B71D6" w14:textId="7770A5DF" w:rsidR="000E0640" w:rsidRPr="001E23F0" w:rsidRDefault="000E0640" w:rsidP="00DC7D94">
      <w:pPr>
        <w:jc w:val="both"/>
        <w:rPr>
          <w:rFonts w:ascii="Times New Roman" w:hAnsi="Times New Roman" w:cs="Times New Roman"/>
          <w:sz w:val="24"/>
          <w:szCs w:val="24"/>
          <w:u w:val="single"/>
        </w:rPr>
      </w:pPr>
      <w:r w:rsidRPr="001E23F0">
        <w:rPr>
          <w:rFonts w:ascii="Times New Roman" w:hAnsi="Times New Roman" w:cs="Times New Roman"/>
          <w:sz w:val="24"/>
          <w:szCs w:val="24"/>
        </w:rPr>
        <w:t>(3) Politsei- ja Piirivalveamet ning Kaitsepolitseiamet võivad käesolevas seaduses sätestatud riikliku järelevalve teostamiseks kohaldada korrakaitseseaduse §-des</w:t>
      </w:r>
      <w:r w:rsidR="00DC7D94" w:rsidRPr="001E23F0">
        <w:rPr>
          <w:rFonts w:ascii="Times New Roman" w:hAnsi="Times New Roman" w:cs="Times New Roman"/>
          <w:sz w:val="24"/>
          <w:szCs w:val="24"/>
        </w:rPr>
        <w:t xml:space="preserve"> </w:t>
      </w:r>
      <w:r w:rsidRPr="001E23F0">
        <w:rPr>
          <w:rFonts w:ascii="Times New Roman" w:hAnsi="Times New Roman" w:cs="Times New Roman"/>
          <w:sz w:val="24"/>
          <w:szCs w:val="24"/>
        </w:rPr>
        <w:t>31, 44, 45, 50 ja 51 nimetatud riikliku järelevalve erimeetmeid korrakaitseseaduses sätestatud alustel ja korras.</w:t>
      </w:r>
    </w:p>
    <w:p w14:paraId="21CADD4F" w14:textId="77777777" w:rsidR="000E0640" w:rsidRPr="001E23F0" w:rsidRDefault="000E0640" w:rsidP="00DC7D94">
      <w:pPr>
        <w:jc w:val="both"/>
        <w:rPr>
          <w:rFonts w:ascii="Times New Roman" w:hAnsi="Times New Roman" w:cs="Times New Roman"/>
          <w:sz w:val="24"/>
          <w:szCs w:val="24"/>
        </w:rPr>
      </w:pPr>
    </w:p>
    <w:p w14:paraId="7E98ECDF" w14:textId="77777777" w:rsidR="000E0640" w:rsidRPr="001E23F0" w:rsidRDefault="000E0640" w:rsidP="00DC7D94">
      <w:pPr>
        <w:jc w:val="both"/>
        <w:rPr>
          <w:rFonts w:ascii="Times New Roman" w:hAnsi="Times New Roman" w:cs="Times New Roman"/>
          <w:sz w:val="24"/>
          <w:szCs w:val="24"/>
        </w:rPr>
      </w:pPr>
      <w:r w:rsidRPr="001E23F0">
        <w:rPr>
          <w:rFonts w:ascii="Times New Roman" w:hAnsi="Times New Roman" w:cs="Times New Roman"/>
          <w:sz w:val="24"/>
          <w:szCs w:val="24"/>
        </w:rPr>
        <w:t xml:space="preserve">(4) Korrakaitseseaduse §-des 50 ja 51 sätestatud riikliku järelevalve erimeetmeid võib kohaldada üksnes juhul, kui on põhjendatult alust arvata, et ilma nimetatud meetmeid kohaldamata ei ole välismaalase lahkumiskohustuse täitmine tulemuslik. </w:t>
      </w:r>
    </w:p>
    <w:p w14:paraId="4BC42AA9" w14:textId="77777777" w:rsidR="000E0640" w:rsidRPr="001E23F0" w:rsidRDefault="000E0640" w:rsidP="00DC7D94">
      <w:pPr>
        <w:jc w:val="both"/>
        <w:rPr>
          <w:rFonts w:ascii="Times New Roman" w:hAnsi="Times New Roman" w:cs="Times New Roman"/>
          <w:sz w:val="24"/>
          <w:szCs w:val="24"/>
        </w:rPr>
      </w:pPr>
    </w:p>
    <w:p w14:paraId="3FA574C7" w14:textId="77777777" w:rsidR="000E0640" w:rsidRPr="001E23F0" w:rsidRDefault="000E0640" w:rsidP="00DC7D94">
      <w:pPr>
        <w:jc w:val="both"/>
        <w:rPr>
          <w:rFonts w:ascii="Times New Roman" w:hAnsi="Times New Roman" w:cs="Times New Roman"/>
          <w:sz w:val="24"/>
          <w:szCs w:val="24"/>
        </w:rPr>
      </w:pPr>
      <w:r w:rsidRPr="001E23F0">
        <w:rPr>
          <w:rFonts w:ascii="Times New Roman" w:hAnsi="Times New Roman" w:cs="Times New Roman"/>
          <w:sz w:val="24"/>
          <w:szCs w:val="24"/>
        </w:rPr>
        <w:t>(5) Korrakaitseseaduse §-s 45 sätestatud meedet võib kohaldada üksnes politseiametnik.</w:t>
      </w:r>
    </w:p>
    <w:p w14:paraId="497DD8E6" w14:textId="77777777" w:rsidR="000E0640" w:rsidRPr="001E23F0" w:rsidRDefault="000E0640" w:rsidP="000E0640">
      <w:pPr>
        <w:rPr>
          <w:rFonts w:ascii="Times New Roman" w:hAnsi="Times New Roman" w:cs="Times New Roman"/>
          <w:b/>
          <w:bCs/>
        </w:rPr>
      </w:pPr>
    </w:p>
    <w:p w14:paraId="7BF6CAE4" w14:textId="77777777" w:rsidR="000E0640" w:rsidRPr="001E23F0" w:rsidRDefault="000E0640" w:rsidP="000E0640">
      <w:pPr>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13</w:t>
      </w:r>
      <w:r w:rsidRPr="001E23F0">
        <w:rPr>
          <w:rFonts w:ascii="Times New Roman" w:hAnsi="Times New Roman" w:cs="Times New Roman"/>
          <w:b/>
          <w:bCs/>
          <w:sz w:val="24"/>
          <w:szCs w:val="24"/>
        </w:rPr>
        <w:t xml:space="preserve">. Välismaalase küsitlemine </w:t>
      </w:r>
    </w:p>
    <w:p w14:paraId="45D276C7" w14:textId="77777777" w:rsidR="000E0640" w:rsidRPr="001E23F0" w:rsidRDefault="000E0640" w:rsidP="000E0640">
      <w:pPr>
        <w:jc w:val="both"/>
        <w:rPr>
          <w:rFonts w:ascii="Times New Roman" w:hAnsi="Times New Roman" w:cs="Times New Roman"/>
          <w:b/>
          <w:bCs/>
          <w:sz w:val="24"/>
          <w:szCs w:val="24"/>
        </w:rPr>
      </w:pPr>
    </w:p>
    <w:p w14:paraId="36238423" w14:textId="77777777" w:rsidR="000E0640" w:rsidRPr="001E23F0" w:rsidRDefault="000E0640" w:rsidP="000E0640">
      <w:pPr>
        <w:jc w:val="both"/>
        <w:rPr>
          <w:rFonts w:ascii="Times New Roman" w:hAnsi="Times New Roman" w:cs="Times New Roman"/>
          <w:sz w:val="24"/>
          <w:szCs w:val="24"/>
        </w:rPr>
      </w:pPr>
      <w:r w:rsidRPr="001E23F0">
        <w:rPr>
          <w:rFonts w:ascii="Times New Roman" w:hAnsi="Times New Roman" w:cs="Times New Roman"/>
          <w:sz w:val="24"/>
          <w:szCs w:val="24"/>
        </w:rPr>
        <w:t xml:space="preserve">Käesolevast seadusest tulenevate menetlustoimingute tegemisel on Politsei- ja Piirivalveametil või Kaitsepolitseiametil õigus välismaalast küsitleda, sealhulgas nõuda temalt andmeid ja tõendeid Eestisse sisenemise ja Eestis viibimisega seotud asjaolude kohta. </w:t>
      </w:r>
    </w:p>
    <w:p w14:paraId="58140451" w14:textId="77777777" w:rsidR="000E0640" w:rsidRPr="001E23F0" w:rsidRDefault="000E0640" w:rsidP="000E0640">
      <w:pPr>
        <w:rPr>
          <w:rFonts w:ascii="Times New Roman" w:hAnsi="Times New Roman" w:cs="Times New Roman"/>
          <w:b/>
          <w:bCs/>
        </w:rPr>
      </w:pPr>
    </w:p>
    <w:p w14:paraId="12F66E0C" w14:textId="77777777" w:rsidR="000E0640" w:rsidRPr="001E23F0" w:rsidRDefault="000E0640" w:rsidP="000E0640">
      <w:pPr>
        <w:jc w:val="both"/>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14</w:t>
      </w:r>
      <w:r w:rsidRPr="001E23F0">
        <w:rPr>
          <w:rFonts w:ascii="Times New Roman" w:hAnsi="Times New Roman" w:cs="Times New Roman"/>
          <w:b/>
          <w:bCs/>
          <w:sz w:val="24"/>
          <w:szCs w:val="24"/>
        </w:rPr>
        <w:t>. Isiku tuvastamine ja isikusamasuse kontrollimine</w:t>
      </w:r>
    </w:p>
    <w:p w14:paraId="12E874F0" w14:textId="77777777" w:rsidR="000E0640" w:rsidRPr="001E23F0" w:rsidRDefault="000E0640" w:rsidP="000E0640">
      <w:pPr>
        <w:jc w:val="both"/>
        <w:rPr>
          <w:rFonts w:ascii="Times New Roman" w:hAnsi="Times New Roman" w:cs="Times New Roman"/>
          <w:b/>
          <w:bCs/>
          <w:sz w:val="24"/>
          <w:szCs w:val="24"/>
        </w:rPr>
      </w:pPr>
    </w:p>
    <w:p w14:paraId="7ADAE5F6" w14:textId="77777777" w:rsidR="000E0640" w:rsidRPr="001E23F0" w:rsidRDefault="000E0640" w:rsidP="000E0640">
      <w:pPr>
        <w:jc w:val="both"/>
        <w:rPr>
          <w:rFonts w:ascii="Times New Roman" w:hAnsi="Times New Roman" w:cs="Times New Roman"/>
          <w:sz w:val="24"/>
          <w:szCs w:val="24"/>
        </w:rPr>
      </w:pPr>
      <w:r w:rsidRPr="001E23F0">
        <w:rPr>
          <w:rFonts w:ascii="Times New Roman" w:hAnsi="Times New Roman" w:cs="Times New Roman"/>
          <w:sz w:val="24"/>
          <w:szCs w:val="24"/>
        </w:rPr>
        <w:t>(1) Käesolevast seadusest tulenevate menetlustoimingute tegemisel on Politsei- ja Piirivalveametil või Kaitsepolitseiametil õigus nõuda välismaalaselt isikut tõendava dokumendi või välisriigi reisidokumendi esitamist, saada isiku tuvastamist või isikusamasuse kontrollimist võimaldavaid ütlusi, sealhulgas andmeid isiku elukoha kohta, ning saada biomeetrilisi andmeid.</w:t>
      </w:r>
    </w:p>
    <w:p w14:paraId="3AB51936" w14:textId="77777777" w:rsidR="000E0640" w:rsidRPr="001E23F0" w:rsidRDefault="000E0640" w:rsidP="000E0640">
      <w:pPr>
        <w:jc w:val="both"/>
        <w:rPr>
          <w:rFonts w:ascii="Times New Roman" w:hAnsi="Times New Roman" w:cs="Times New Roman"/>
          <w:sz w:val="24"/>
          <w:szCs w:val="24"/>
        </w:rPr>
      </w:pPr>
    </w:p>
    <w:p w14:paraId="5094F66C" w14:textId="77777777" w:rsidR="000E0640" w:rsidRPr="001E23F0" w:rsidRDefault="000E0640" w:rsidP="000E0640">
      <w:pPr>
        <w:jc w:val="both"/>
        <w:rPr>
          <w:rFonts w:ascii="Times New Roman" w:hAnsi="Times New Roman" w:cs="Times New Roman"/>
          <w:sz w:val="24"/>
          <w:szCs w:val="24"/>
        </w:rPr>
      </w:pPr>
      <w:r w:rsidRPr="001E23F0">
        <w:rPr>
          <w:rFonts w:ascii="Times New Roman" w:hAnsi="Times New Roman" w:cs="Times New Roman"/>
          <w:sz w:val="24"/>
          <w:szCs w:val="24"/>
        </w:rPr>
        <w:t>(2) Politsei- ja Piirivalveamet või Kaitsepolitseiamet võib isiku tuvastada või isikusamasust kontrollida muude andmete põhjal, sealhulgas varasemalt isiku suhtes läbiviidud menetlustes kogutud või andmekogudes töödeldavate andmete põhjal.</w:t>
      </w:r>
    </w:p>
    <w:p w14:paraId="7DBE63D9" w14:textId="77777777" w:rsidR="000E0640" w:rsidRPr="001E23F0" w:rsidRDefault="000E0640" w:rsidP="000E0640">
      <w:pPr>
        <w:jc w:val="both"/>
        <w:rPr>
          <w:rFonts w:ascii="Times New Roman" w:hAnsi="Times New Roman" w:cs="Times New Roman"/>
          <w:sz w:val="24"/>
          <w:szCs w:val="24"/>
        </w:rPr>
      </w:pPr>
    </w:p>
    <w:p w14:paraId="0C097B24" w14:textId="6D976687" w:rsidR="000E0640" w:rsidRPr="001E23F0" w:rsidRDefault="000E0640" w:rsidP="000E0640">
      <w:pPr>
        <w:jc w:val="both"/>
        <w:rPr>
          <w:rFonts w:ascii="Times New Roman" w:hAnsi="Times New Roman" w:cs="Times New Roman"/>
          <w:sz w:val="24"/>
          <w:szCs w:val="24"/>
        </w:rPr>
      </w:pPr>
      <w:r w:rsidRPr="001E23F0">
        <w:rPr>
          <w:rFonts w:ascii="Times New Roman" w:hAnsi="Times New Roman" w:cs="Times New Roman"/>
          <w:sz w:val="24"/>
          <w:szCs w:val="24"/>
        </w:rPr>
        <w:t>(3) Välismaalane on kohustatud võimaldama oma isiku tuvastamist ja isikusamasuse kontrollimist, s</w:t>
      </w:r>
      <w:r w:rsidR="00987E7C" w:rsidRPr="001E23F0">
        <w:rPr>
          <w:rFonts w:ascii="Times New Roman" w:hAnsi="Times New Roman" w:cs="Times New Roman"/>
          <w:sz w:val="24"/>
          <w:szCs w:val="24"/>
        </w:rPr>
        <w:t>ealhulgas</w:t>
      </w:r>
      <w:r w:rsidRPr="001E23F0">
        <w:rPr>
          <w:rFonts w:ascii="Times New Roman" w:hAnsi="Times New Roman" w:cs="Times New Roman"/>
          <w:sz w:val="24"/>
          <w:szCs w:val="24"/>
        </w:rPr>
        <w:t xml:space="preserve"> võimaldama biomeetriliste andmete võtmist.</w:t>
      </w:r>
    </w:p>
    <w:p w14:paraId="62C5B891" w14:textId="77777777" w:rsidR="000E0640" w:rsidRPr="001E23F0" w:rsidRDefault="000E0640" w:rsidP="000E0640">
      <w:pPr>
        <w:jc w:val="both"/>
        <w:rPr>
          <w:rFonts w:ascii="Times New Roman" w:hAnsi="Times New Roman" w:cs="Times New Roman"/>
          <w:sz w:val="24"/>
          <w:szCs w:val="24"/>
        </w:rPr>
      </w:pPr>
    </w:p>
    <w:p w14:paraId="56467E1F" w14:textId="77777777" w:rsidR="000E0640" w:rsidRPr="001E23F0" w:rsidRDefault="000E0640" w:rsidP="000E0640">
      <w:pPr>
        <w:jc w:val="both"/>
        <w:rPr>
          <w:rFonts w:ascii="Times New Roman" w:hAnsi="Times New Roman" w:cs="Times New Roman"/>
          <w:sz w:val="24"/>
          <w:szCs w:val="24"/>
        </w:rPr>
      </w:pPr>
      <w:r w:rsidRPr="001E23F0">
        <w:rPr>
          <w:rFonts w:ascii="Times New Roman" w:hAnsi="Times New Roman" w:cs="Times New Roman"/>
          <w:sz w:val="24"/>
          <w:szCs w:val="24"/>
        </w:rPr>
        <w:t>(4) Välismaalase isiku tuvastamisel või isikusamasuse kontrollimisel on Politsei- ja Piirivalveametil või Kaitsepolitseiametil õigus kasutada vahetut sundi nii kaua, kui see on eesmärgi saavutamiseks vältimatu.</w:t>
      </w:r>
    </w:p>
    <w:p w14:paraId="6961573B" w14:textId="77777777" w:rsidR="000E0640" w:rsidRPr="001E23F0" w:rsidRDefault="000E0640" w:rsidP="000E0640">
      <w:pPr>
        <w:jc w:val="both"/>
        <w:rPr>
          <w:rFonts w:ascii="Times New Roman" w:hAnsi="Times New Roman" w:cs="Times New Roman"/>
          <w:b/>
          <w:bCs/>
          <w:sz w:val="24"/>
          <w:szCs w:val="24"/>
          <w:u w:val="single"/>
        </w:rPr>
      </w:pPr>
    </w:p>
    <w:p w14:paraId="565C68D2" w14:textId="77777777" w:rsidR="000E0640" w:rsidRPr="001E23F0" w:rsidRDefault="000E0640" w:rsidP="000E0640">
      <w:pPr>
        <w:jc w:val="both"/>
        <w:rPr>
          <w:rFonts w:ascii="Times New Roman" w:hAnsi="Times New Roman" w:cs="Times New Roman"/>
          <w:sz w:val="24"/>
          <w:szCs w:val="24"/>
        </w:rPr>
      </w:pPr>
      <w:r w:rsidRPr="001E23F0">
        <w:rPr>
          <w:rFonts w:ascii="Times New Roman" w:hAnsi="Times New Roman" w:cs="Times New Roman"/>
          <w:sz w:val="24"/>
          <w:szCs w:val="24"/>
        </w:rPr>
        <w:t xml:space="preserve">(5) Politsei- ja Piirivalveamet või Kaitsepolitseiamet võib välismaalase toimetada ametiruumi, kui see on vajalik välismaalase isiku tuvastamiseks või isikusamasuse kontrollimiseks. </w:t>
      </w:r>
    </w:p>
    <w:p w14:paraId="322E19D4" w14:textId="77777777" w:rsidR="000E0640" w:rsidRPr="001E23F0" w:rsidRDefault="000E0640" w:rsidP="000E0640">
      <w:pPr>
        <w:jc w:val="both"/>
        <w:rPr>
          <w:rFonts w:ascii="Times New Roman" w:hAnsi="Times New Roman" w:cs="Times New Roman"/>
          <w:sz w:val="24"/>
          <w:szCs w:val="24"/>
          <w:u w:val="single"/>
        </w:rPr>
      </w:pPr>
    </w:p>
    <w:p w14:paraId="2DA1B62E" w14:textId="2C495188" w:rsidR="000E0640" w:rsidRPr="001E23F0" w:rsidRDefault="000E0640" w:rsidP="000E0640">
      <w:pPr>
        <w:jc w:val="both"/>
        <w:rPr>
          <w:rFonts w:ascii="Times New Roman" w:hAnsi="Times New Roman" w:cs="Times New Roman"/>
          <w:sz w:val="24"/>
          <w:szCs w:val="24"/>
        </w:rPr>
      </w:pPr>
      <w:r w:rsidRPr="001E23F0">
        <w:rPr>
          <w:rFonts w:ascii="Times New Roman" w:hAnsi="Times New Roman" w:cs="Times New Roman"/>
          <w:sz w:val="24"/>
          <w:szCs w:val="24"/>
        </w:rPr>
        <w:t>(6) Politsei- ja Piirivalveamet või Kaitsepolitseiamet võib kohustada välismaalast kinnitama kirjalikult või elektrooniliselt isiku tuvastamise</w:t>
      </w:r>
      <w:r w:rsidR="00780542" w:rsidRPr="001E23F0">
        <w:rPr>
          <w:rFonts w:ascii="Times New Roman" w:hAnsi="Times New Roman" w:cs="Times New Roman"/>
          <w:sz w:val="24"/>
          <w:szCs w:val="24"/>
        </w:rPr>
        <w:t>l</w:t>
      </w:r>
      <w:r w:rsidRPr="001E23F0">
        <w:rPr>
          <w:rFonts w:ascii="Times New Roman" w:hAnsi="Times New Roman" w:cs="Times New Roman"/>
          <w:sz w:val="24"/>
          <w:szCs w:val="24"/>
        </w:rPr>
        <w:t xml:space="preserve"> või isikusamasuse kontrollimisel saadud andmete õigsust.</w:t>
      </w:r>
    </w:p>
    <w:p w14:paraId="2FD6C639" w14:textId="77777777" w:rsidR="000E0640" w:rsidRPr="001E23F0" w:rsidRDefault="000E0640" w:rsidP="000E0640">
      <w:pPr>
        <w:rPr>
          <w:rFonts w:ascii="Times New Roman" w:hAnsi="Times New Roman" w:cs="Times New Roman"/>
          <w:b/>
          <w:bCs/>
        </w:rPr>
      </w:pPr>
    </w:p>
    <w:p w14:paraId="5D7F456F" w14:textId="11D6061C" w:rsidR="000E0640" w:rsidRPr="001E23F0" w:rsidRDefault="00987E7C" w:rsidP="00987E7C">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0E0640" w:rsidRPr="001E23F0">
        <w:rPr>
          <w:rFonts w:ascii="Times New Roman" w:hAnsi="Times New Roman" w:cs="Times New Roman"/>
          <w:b/>
          <w:bCs/>
          <w:sz w:val="24"/>
          <w:szCs w:val="24"/>
        </w:rPr>
        <w:t>6</w:t>
      </w:r>
      <w:r w:rsidR="000E0640" w:rsidRPr="001E23F0">
        <w:rPr>
          <w:rFonts w:ascii="Times New Roman" w:hAnsi="Times New Roman" w:cs="Times New Roman"/>
          <w:b/>
          <w:bCs/>
          <w:sz w:val="24"/>
          <w:szCs w:val="24"/>
          <w:vertAlign w:val="superscript"/>
        </w:rPr>
        <w:t>15</w:t>
      </w:r>
      <w:r w:rsidRPr="001E23F0">
        <w:rPr>
          <w:rFonts w:ascii="Times New Roman" w:hAnsi="Times New Roman" w:cs="Times New Roman"/>
          <w:b/>
          <w:bCs/>
          <w:sz w:val="24"/>
          <w:szCs w:val="24"/>
        </w:rPr>
        <w:t xml:space="preserve">. </w:t>
      </w:r>
      <w:r w:rsidR="000E0640" w:rsidRPr="001E23F0">
        <w:rPr>
          <w:rFonts w:ascii="Times New Roman" w:hAnsi="Times New Roman" w:cs="Times New Roman"/>
          <w:b/>
          <w:bCs/>
          <w:sz w:val="24"/>
          <w:szCs w:val="24"/>
        </w:rPr>
        <w:t>Isiku tuvastamine DNA andmete põhjal</w:t>
      </w:r>
    </w:p>
    <w:p w14:paraId="76978D29" w14:textId="77777777" w:rsidR="000E0640" w:rsidRPr="001E23F0" w:rsidRDefault="000E0640" w:rsidP="00987E7C">
      <w:pPr>
        <w:jc w:val="both"/>
        <w:rPr>
          <w:rFonts w:ascii="Times New Roman" w:hAnsi="Times New Roman" w:cs="Times New Roman"/>
          <w:sz w:val="24"/>
          <w:szCs w:val="24"/>
        </w:rPr>
      </w:pPr>
    </w:p>
    <w:p w14:paraId="2F0F55EE" w14:textId="00BC15FF" w:rsidR="000E0640" w:rsidRPr="001E23F0" w:rsidRDefault="000E0640" w:rsidP="00987E7C">
      <w:pPr>
        <w:jc w:val="both"/>
        <w:rPr>
          <w:rFonts w:ascii="Times New Roman" w:hAnsi="Times New Roman" w:cs="Times New Roman"/>
          <w:sz w:val="24"/>
          <w:szCs w:val="24"/>
        </w:rPr>
      </w:pPr>
      <w:r w:rsidRPr="001E23F0">
        <w:rPr>
          <w:rFonts w:ascii="Times New Roman" w:hAnsi="Times New Roman" w:cs="Times New Roman"/>
          <w:sz w:val="24"/>
          <w:szCs w:val="24"/>
        </w:rPr>
        <w:t>(1) Politsei- ja Piirivalveamet või Kaitsepolitseiamet võib võtta välismaalaselt DNA-proovi, kui teisiti ei ole võimalik isikut tuvastada.</w:t>
      </w:r>
    </w:p>
    <w:p w14:paraId="7A6064FF" w14:textId="77777777" w:rsidR="000E0640" w:rsidRPr="001E23F0" w:rsidRDefault="000E0640" w:rsidP="00987E7C">
      <w:pPr>
        <w:jc w:val="both"/>
        <w:rPr>
          <w:rFonts w:ascii="Times New Roman" w:hAnsi="Times New Roman" w:cs="Times New Roman"/>
          <w:sz w:val="24"/>
          <w:szCs w:val="24"/>
        </w:rPr>
      </w:pPr>
    </w:p>
    <w:p w14:paraId="5F0F8D29" w14:textId="6DB1ACAB" w:rsidR="000E0640" w:rsidRPr="001E23F0" w:rsidRDefault="000E0640" w:rsidP="00987E7C">
      <w:pPr>
        <w:jc w:val="both"/>
        <w:rPr>
          <w:rFonts w:ascii="Times New Roman" w:hAnsi="Times New Roman" w:cs="Times New Roman"/>
          <w:sz w:val="24"/>
          <w:szCs w:val="24"/>
        </w:rPr>
      </w:pPr>
      <w:r w:rsidRPr="001E23F0">
        <w:rPr>
          <w:rFonts w:ascii="Times New Roman" w:hAnsi="Times New Roman" w:cs="Times New Roman"/>
          <w:sz w:val="24"/>
          <w:szCs w:val="24"/>
        </w:rPr>
        <w:t>(</w:t>
      </w:r>
      <w:r w:rsidR="00987E7C" w:rsidRPr="001E23F0">
        <w:rPr>
          <w:rFonts w:ascii="Times New Roman" w:hAnsi="Times New Roman" w:cs="Times New Roman"/>
          <w:sz w:val="24"/>
          <w:szCs w:val="24"/>
        </w:rPr>
        <w:t>2</w:t>
      </w:r>
      <w:r w:rsidRPr="001E23F0">
        <w:rPr>
          <w:rFonts w:ascii="Times New Roman" w:hAnsi="Times New Roman" w:cs="Times New Roman"/>
          <w:sz w:val="24"/>
          <w:szCs w:val="24"/>
        </w:rPr>
        <w:t>) Välismaalase DNA-proovide võtmisel lähtutakse korrakaitseseaduse § 33 lõike 5 alusel kehtestatud korrast.</w:t>
      </w:r>
    </w:p>
    <w:p w14:paraId="72A747EA" w14:textId="77777777" w:rsidR="000E0640" w:rsidRPr="001E23F0" w:rsidRDefault="000E0640" w:rsidP="00987E7C">
      <w:pPr>
        <w:jc w:val="both"/>
        <w:rPr>
          <w:rFonts w:ascii="Times New Roman" w:hAnsi="Times New Roman" w:cs="Times New Roman"/>
          <w:sz w:val="24"/>
          <w:szCs w:val="24"/>
        </w:rPr>
      </w:pPr>
    </w:p>
    <w:p w14:paraId="167EDD0A" w14:textId="7EE745BF" w:rsidR="000E0640" w:rsidRPr="001E23F0" w:rsidRDefault="000E0640" w:rsidP="00987E7C">
      <w:pPr>
        <w:jc w:val="both"/>
        <w:rPr>
          <w:rFonts w:ascii="Times New Roman" w:hAnsi="Times New Roman" w:cs="Times New Roman"/>
          <w:sz w:val="24"/>
          <w:szCs w:val="24"/>
        </w:rPr>
      </w:pPr>
      <w:r w:rsidRPr="001E23F0">
        <w:rPr>
          <w:rFonts w:ascii="Times New Roman" w:hAnsi="Times New Roman" w:cs="Times New Roman"/>
          <w:sz w:val="24"/>
          <w:szCs w:val="24"/>
        </w:rPr>
        <w:t>(</w:t>
      </w:r>
      <w:r w:rsidR="00987E7C" w:rsidRPr="001E23F0">
        <w:rPr>
          <w:rFonts w:ascii="Times New Roman" w:hAnsi="Times New Roman" w:cs="Times New Roman"/>
          <w:sz w:val="24"/>
          <w:szCs w:val="24"/>
        </w:rPr>
        <w:t>3</w:t>
      </w:r>
      <w:r w:rsidRPr="001E23F0">
        <w:rPr>
          <w:rFonts w:ascii="Times New Roman" w:hAnsi="Times New Roman" w:cs="Times New Roman"/>
          <w:sz w:val="24"/>
          <w:szCs w:val="24"/>
        </w:rPr>
        <w:t>) Alaealiselt DNA-proovide võtmise otsustamisel arvestatakse eelkõige alaealise õiguste ja huvidega.</w:t>
      </w:r>
    </w:p>
    <w:p w14:paraId="1BF27405" w14:textId="77777777" w:rsidR="000E0640" w:rsidRPr="001E23F0" w:rsidRDefault="000E0640" w:rsidP="00987E7C">
      <w:pPr>
        <w:jc w:val="both"/>
        <w:rPr>
          <w:rFonts w:ascii="Times New Roman" w:hAnsi="Times New Roman" w:cs="Times New Roman"/>
          <w:sz w:val="24"/>
          <w:szCs w:val="24"/>
        </w:rPr>
      </w:pPr>
    </w:p>
    <w:p w14:paraId="3F599DD0" w14:textId="50C8FEEB" w:rsidR="000E0640"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(4) Välismaalase suhtes, kes keeldub DNA-proovide andmisest, võidakse kohaldada vahetut sundi.</w:t>
      </w:r>
      <w:r w:rsidR="000E0640" w:rsidRPr="00BC16BD">
        <w:rPr>
          <w:rFonts w:ascii="Times New Roman" w:hAnsi="Times New Roman" w:cs="Times New Roman"/>
        </w:rPr>
        <w:br/>
      </w:r>
    </w:p>
    <w:p w14:paraId="6C07FEAA" w14:textId="4E45768B" w:rsidR="000E0640" w:rsidRPr="001E23F0" w:rsidRDefault="000E0640" w:rsidP="00987E7C">
      <w:pPr>
        <w:jc w:val="both"/>
        <w:rPr>
          <w:rFonts w:ascii="Times New Roman" w:hAnsi="Times New Roman" w:cs="Times New Roman"/>
          <w:sz w:val="24"/>
          <w:szCs w:val="24"/>
        </w:rPr>
      </w:pPr>
      <w:r w:rsidRPr="001E23F0">
        <w:rPr>
          <w:rFonts w:ascii="Times New Roman" w:hAnsi="Times New Roman" w:cs="Times New Roman"/>
          <w:sz w:val="24"/>
          <w:szCs w:val="24"/>
        </w:rPr>
        <w:t>(</w:t>
      </w:r>
      <w:r w:rsidR="00987E7C" w:rsidRPr="001E23F0">
        <w:rPr>
          <w:rFonts w:ascii="Times New Roman" w:hAnsi="Times New Roman" w:cs="Times New Roman"/>
          <w:sz w:val="24"/>
          <w:szCs w:val="24"/>
        </w:rPr>
        <w:t>5</w:t>
      </w:r>
      <w:r w:rsidRPr="001E23F0">
        <w:rPr>
          <w:rFonts w:ascii="Times New Roman" w:hAnsi="Times New Roman" w:cs="Times New Roman"/>
          <w:sz w:val="24"/>
          <w:szCs w:val="24"/>
        </w:rPr>
        <w:t>) DNA-proovide tulemusel saadud andmed kantakse riiklikusse süüteomenetluse biomeetriaregistrisse.</w:t>
      </w:r>
    </w:p>
    <w:p w14:paraId="09C1B240" w14:textId="77777777" w:rsidR="000E0640" w:rsidRPr="001E23F0" w:rsidRDefault="000E0640" w:rsidP="000E0640">
      <w:pPr>
        <w:jc w:val="both"/>
        <w:rPr>
          <w:rFonts w:ascii="Times New Roman" w:hAnsi="Times New Roman" w:cs="Times New Roman"/>
          <w:b/>
          <w:bCs/>
          <w:u w:val="single"/>
        </w:rPr>
      </w:pPr>
    </w:p>
    <w:p w14:paraId="66E009B4" w14:textId="77777777" w:rsidR="000E0640" w:rsidRPr="001E23F0" w:rsidRDefault="000E0640" w:rsidP="000E0640">
      <w:pPr>
        <w:jc w:val="both"/>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16</w:t>
      </w:r>
      <w:r w:rsidRPr="001E23F0">
        <w:rPr>
          <w:rFonts w:ascii="Times New Roman" w:hAnsi="Times New Roman" w:cs="Times New Roman"/>
          <w:b/>
          <w:bCs/>
          <w:sz w:val="24"/>
          <w:szCs w:val="24"/>
        </w:rPr>
        <w:t>. Välismaalase isiku tuvastamine ja tema väljasõidukohustuse kindlakstegemine muude tõendite alusel</w:t>
      </w:r>
    </w:p>
    <w:p w14:paraId="3BE13108" w14:textId="77777777" w:rsidR="000E0640" w:rsidRPr="001E23F0" w:rsidRDefault="000E0640" w:rsidP="000E0640">
      <w:pPr>
        <w:jc w:val="both"/>
        <w:rPr>
          <w:rFonts w:ascii="Times New Roman" w:hAnsi="Times New Roman" w:cs="Times New Roman"/>
          <w:b/>
          <w:bCs/>
          <w:sz w:val="24"/>
          <w:szCs w:val="24"/>
        </w:rPr>
      </w:pPr>
    </w:p>
    <w:p w14:paraId="4922D64C" w14:textId="77777777" w:rsidR="000E0640" w:rsidRPr="001E23F0" w:rsidRDefault="000E0640" w:rsidP="000E0640">
      <w:pPr>
        <w:jc w:val="both"/>
        <w:rPr>
          <w:rFonts w:ascii="Times New Roman" w:hAnsi="Times New Roman" w:cs="Times New Roman"/>
          <w:sz w:val="24"/>
          <w:szCs w:val="24"/>
        </w:rPr>
      </w:pPr>
      <w:r w:rsidRPr="001E23F0">
        <w:rPr>
          <w:rFonts w:ascii="Times New Roman" w:hAnsi="Times New Roman" w:cs="Times New Roman"/>
          <w:sz w:val="24"/>
          <w:szCs w:val="24"/>
        </w:rPr>
        <w:t>Politsei- ja Piirivalveamet või Kaitsepolitseiamet võib välismaalase isiku tuvastada ja tema väljasõidukohustuse teha kindlaks muude talle teadaolevate andmete põhjal, sealhulgas varasemalt välismaalase suhtes läbiviidud menetlustes kogutud või andmekogudes töödeldavate andmete põhjal.</w:t>
      </w:r>
    </w:p>
    <w:p w14:paraId="58840C02" w14:textId="77777777" w:rsidR="000E0640" w:rsidRPr="001E23F0" w:rsidRDefault="000E0640" w:rsidP="000E0640">
      <w:pPr>
        <w:rPr>
          <w:rFonts w:ascii="Times New Roman" w:hAnsi="Times New Roman" w:cs="Times New Roman"/>
          <w:b/>
          <w:bCs/>
        </w:rPr>
      </w:pPr>
    </w:p>
    <w:p w14:paraId="5CCD7FDE" w14:textId="0FE33C21" w:rsidR="000E0640" w:rsidRPr="001E23F0" w:rsidRDefault="000E0640" w:rsidP="00792655">
      <w:pPr>
        <w:jc w:val="both"/>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17</w:t>
      </w:r>
      <w:r w:rsidRPr="001E23F0">
        <w:rPr>
          <w:rFonts w:ascii="Times New Roman" w:hAnsi="Times New Roman" w:cs="Times New Roman"/>
          <w:b/>
          <w:bCs/>
          <w:sz w:val="24"/>
          <w:szCs w:val="24"/>
        </w:rPr>
        <w:t>.</w:t>
      </w:r>
      <w:r w:rsidRPr="001E23F0">
        <w:rPr>
          <w:rFonts w:ascii="Times New Roman" w:hAnsi="Times New Roman" w:cs="Times New Roman"/>
          <w:b/>
          <w:bCs/>
          <w:i/>
          <w:iCs/>
          <w:sz w:val="24"/>
          <w:szCs w:val="24"/>
        </w:rPr>
        <w:t> </w:t>
      </w:r>
      <w:r w:rsidRPr="001E23F0">
        <w:rPr>
          <w:rFonts w:ascii="Times New Roman" w:hAnsi="Times New Roman" w:cs="Times New Roman"/>
          <w:b/>
          <w:bCs/>
          <w:sz w:val="24"/>
          <w:szCs w:val="24"/>
        </w:rPr>
        <w:t>Dokumendi hoiule võtmine</w:t>
      </w:r>
    </w:p>
    <w:p w14:paraId="52AF4B01" w14:textId="77777777" w:rsidR="000E0640" w:rsidRPr="001E23F0" w:rsidRDefault="000E0640" w:rsidP="00792655">
      <w:pPr>
        <w:jc w:val="both"/>
        <w:rPr>
          <w:rFonts w:ascii="Times New Roman" w:hAnsi="Times New Roman" w:cs="Times New Roman"/>
          <w:sz w:val="24"/>
          <w:szCs w:val="24"/>
        </w:rPr>
      </w:pPr>
    </w:p>
    <w:p w14:paraId="0A52F3FF" w14:textId="4BC5C1FB" w:rsidR="00792655" w:rsidRDefault="000E0640" w:rsidP="21F1A12B">
      <w:pPr>
        <w:jc w:val="both"/>
        <w:rPr>
          <w:rFonts w:ascii="Times New Roman" w:hAnsi="Times New Roman" w:cs="Times New Roman"/>
          <w:sz w:val="24"/>
          <w:szCs w:val="24"/>
        </w:rPr>
      </w:pPr>
      <w:r w:rsidRPr="001E23F0">
        <w:rPr>
          <w:rFonts w:ascii="Times New Roman" w:hAnsi="Times New Roman" w:cs="Times New Roman"/>
          <w:sz w:val="24"/>
          <w:szCs w:val="24"/>
        </w:rPr>
        <w:t>(1) Politsei- ja Piirivalveamet või Kaitsepolitseiamet võib välismaalase reisidokumendi ja isikut tõendava dokumendi väljasõidukohustuse kindlakstegemiseks</w:t>
      </w:r>
      <w:r w:rsidR="00ED0478">
        <w:rPr>
          <w:rFonts w:ascii="Times New Roman" w:hAnsi="Times New Roman" w:cs="Times New Roman"/>
          <w:sz w:val="24"/>
          <w:szCs w:val="24"/>
        </w:rPr>
        <w:t>, ettevalmistamiseks või täitmiseks</w:t>
      </w:r>
      <w:r w:rsidRPr="001E23F0">
        <w:rPr>
          <w:rFonts w:ascii="Times New Roman" w:hAnsi="Times New Roman" w:cs="Times New Roman"/>
          <w:sz w:val="24"/>
          <w:szCs w:val="24"/>
        </w:rPr>
        <w:t xml:space="preserve"> hoiule võtta.</w:t>
      </w:r>
    </w:p>
    <w:p w14:paraId="27C7C63B" w14:textId="77777777" w:rsidR="00ED0478" w:rsidRPr="001E23F0" w:rsidRDefault="00ED0478" w:rsidP="00792655">
      <w:pPr>
        <w:jc w:val="both"/>
        <w:rPr>
          <w:rFonts w:ascii="Times New Roman" w:hAnsi="Times New Roman" w:cs="Times New Roman"/>
          <w:sz w:val="24"/>
          <w:szCs w:val="24"/>
        </w:rPr>
      </w:pPr>
    </w:p>
    <w:p w14:paraId="26F9C922" w14:textId="1A1748DD" w:rsidR="000E0640" w:rsidRPr="001E23F0" w:rsidRDefault="000E0640" w:rsidP="00792655">
      <w:pPr>
        <w:jc w:val="both"/>
        <w:rPr>
          <w:rFonts w:ascii="Times New Roman" w:hAnsi="Times New Roman" w:cs="Times New Roman"/>
          <w:sz w:val="24"/>
          <w:szCs w:val="24"/>
        </w:rPr>
      </w:pPr>
      <w:r w:rsidRPr="001E23F0">
        <w:rPr>
          <w:rFonts w:ascii="Times New Roman" w:hAnsi="Times New Roman" w:cs="Times New Roman"/>
          <w:sz w:val="24"/>
          <w:szCs w:val="24"/>
        </w:rPr>
        <w:t>(2) Dokumendi hoiule võtmisele kohaldatakse isikut tõendavate dokumentide seaduses sätestatut.</w:t>
      </w:r>
    </w:p>
    <w:p w14:paraId="57A5F4CB" w14:textId="77777777" w:rsidR="000E0640" w:rsidRPr="001E23F0" w:rsidRDefault="000E0640" w:rsidP="000E0640">
      <w:pPr>
        <w:rPr>
          <w:rFonts w:ascii="Times New Roman" w:hAnsi="Times New Roman" w:cs="Times New Roman"/>
          <w:b/>
          <w:bCs/>
        </w:rPr>
      </w:pPr>
    </w:p>
    <w:p w14:paraId="515D36B1" w14:textId="43809ACE" w:rsidR="00372E25" w:rsidRPr="001E23F0" w:rsidRDefault="000E0640" w:rsidP="000E0640">
      <w:pPr>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18</w:t>
      </w:r>
      <w:r w:rsidRPr="001E23F0">
        <w:rPr>
          <w:rFonts w:ascii="Times New Roman" w:hAnsi="Times New Roman" w:cs="Times New Roman"/>
          <w:b/>
          <w:bCs/>
          <w:sz w:val="24"/>
          <w:szCs w:val="24"/>
        </w:rPr>
        <w:t>.</w:t>
      </w:r>
      <w:r w:rsidR="00280CFC"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 xml:space="preserve">Välismaalase kinnipidamine väljasõidukohustuse kindlakstegemiseks </w:t>
      </w:r>
    </w:p>
    <w:p w14:paraId="11728CDE" w14:textId="77777777" w:rsidR="00372E25" w:rsidRPr="001E23F0" w:rsidRDefault="00372E25" w:rsidP="000E0640">
      <w:pPr>
        <w:rPr>
          <w:rFonts w:ascii="Times New Roman" w:hAnsi="Times New Roman" w:cs="Times New Roman"/>
          <w:b/>
          <w:bCs/>
          <w:sz w:val="24"/>
          <w:szCs w:val="24"/>
        </w:rPr>
      </w:pPr>
    </w:p>
    <w:p w14:paraId="55625111" w14:textId="4B3AE4FA" w:rsidR="000E0640" w:rsidRPr="001E23F0" w:rsidRDefault="000E0640" w:rsidP="00987E7C">
      <w:pPr>
        <w:jc w:val="both"/>
        <w:rPr>
          <w:rFonts w:ascii="Times New Roman" w:hAnsi="Times New Roman" w:cs="Times New Roman"/>
          <w:sz w:val="24"/>
          <w:szCs w:val="24"/>
        </w:rPr>
      </w:pPr>
      <w:r w:rsidRPr="001E23F0">
        <w:rPr>
          <w:rFonts w:ascii="Times New Roman" w:hAnsi="Times New Roman" w:cs="Times New Roman"/>
          <w:sz w:val="24"/>
          <w:szCs w:val="24"/>
        </w:rPr>
        <w:t>(1) Politsei- ja Piirivalveamet või Kaitsepolitseiamet võib välismaalast ilma halduskohtu loata kinni pidada kuni 48 tundi, et kontrollida välismaalase Eestisse saabumise ja Eestis viibimise seaduslikke aluseid.</w:t>
      </w:r>
    </w:p>
    <w:p w14:paraId="37CCE8E5" w14:textId="77777777" w:rsidR="000E0640" w:rsidRPr="001E23F0" w:rsidRDefault="000E0640" w:rsidP="00987E7C">
      <w:pPr>
        <w:jc w:val="both"/>
        <w:rPr>
          <w:rFonts w:ascii="Times New Roman" w:hAnsi="Times New Roman" w:cs="Times New Roman"/>
          <w:sz w:val="24"/>
          <w:szCs w:val="24"/>
        </w:rPr>
      </w:pPr>
    </w:p>
    <w:p w14:paraId="4B0F6C5D" w14:textId="77777777" w:rsidR="000E0640" w:rsidRPr="001E23F0" w:rsidRDefault="000E0640" w:rsidP="00987E7C">
      <w:pPr>
        <w:jc w:val="both"/>
        <w:rPr>
          <w:rFonts w:ascii="Times New Roman" w:hAnsi="Times New Roman" w:cs="Times New Roman"/>
          <w:sz w:val="24"/>
          <w:szCs w:val="24"/>
        </w:rPr>
      </w:pPr>
      <w:r w:rsidRPr="3D45D796">
        <w:rPr>
          <w:rFonts w:ascii="Times New Roman" w:hAnsi="Times New Roman" w:cs="Times New Roman"/>
          <w:sz w:val="24"/>
          <w:szCs w:val="24"/>
        </w:rPr>
        <w:t xml:space="preserve">(2) Kinnipidamine peab olema kooskõlas </w:t>
      </w:r>
      <w:commentRangeStart w:id="319"/>
      <w:r w:rsidRPr="3D45D796">
        <w:rPr>
          <w:rFonts w:ascii="Times New Roman" w:hAnsi="Times New Roman" w:cs="Times New Roman"/>
          <w:sz w:val="24"/>
          <w:szCs w:val="24"/>
        </w:rPr>
        <w:t xml:space="preserve">proportsionaalsuse põhimõttega </w:t>
      </w:r>
      <w:commentRangeEnd w:id="319"/>
      <w:r>
        <w:commentReference w:id="319"/>
      </w:r>
      <w:r w:rsidRPr="3D45D796">
        <w:rPr>
          <w:rFonts w:ascii="Times New Roman" w:hAnsi="Times New Roman" w:cs="Times New Roman"/>
          <w:sz w:val="24"/>
          <w:szCs w:val="24"/>
        </w:rPr>
        <w:t>ning kinnipidamisel peab igal üksikjuhtumil arvestama välismaalasega seotud olulisi asjaolusid.</w:t>
      </w:r>
    </w:p>
    <w:p w14:paraId="29BCF717" w14:textId="77777777" w:rsidR="000E0640" w:rsidRPr="001E23F0" w:rsidRDefault="000E0640" w:rsidP="00987E7C">
      <w:pPr>
        <w:jc w:val="both"/>
        <w:rPr>
          <w:rFonts w:ascii="Times New Roman" w:hAnsi="Times New Roman" w:cs="Times New Roman"/>
          <w:sz w:val="24"/>
          <w:szCs w:val="24"/>
        </w:rPr>
      </w:pPr>
    </w:p>
    <w:p w14:paraId="515FF5E3" w14:textId="5C38584D" w:rsidR="000E0640" w:rsidRPr="001E23F0" w:rsidRDefault="000E0640" w:rsidP="00987E7C">
      <w:pPr>
        <w:jc w:val="both"/>
        <w:rPr>
          <w:rFonts w:ascii="Times New Roman" w:hAnsi="Times New Roman" w:cs="Times New Roman"/>
          <w:sz w:val="24"/>
          <w:szCs w:val="24"/>
        </w:rPr>
      </w:pPr>
      <w:r w:rsidRPr="001E23F0">
        <w:rPr>
          <w:rFonts w:ascii="Times New Roman" w:hAnsi="Times New Roman" w:cs="Times New Roman"/>
          <w:sz w:val="24"/>
          <w:szCs w:val="24"/>
        </w:rPr>
        <w:lastRenderedPageBreak/>
        <w:t>(3) Politsei- ja Piirivalveamet või Kaitsepolitseiamet vabastab välismaalase viivitamata, kui kinnipidamise alus on ära langenud</w:t>
      </w:r>
      <w:r w:rsidR="00987E7C" w:rsidRPr="001E23F0">
        <w:rPr>
          <w:rFonts w:ascii="Times New Roman" w:hAnsi="Times New Roman" w:cs="Times New Roman"/>
          <w:sz w:val="24"/>
          <w:szCs w:val="24"/>
        </w:rPr>
        <w:t>.</w:t>
      </w:r>
    </w:p>
    <w:p w14:paraId="2044B312" w14:textId="77777777" w:rsidR="000E0640" w:rsidRPr="001E23F0" w:rsidRDefault="000E0640" w:rsidP="000E0640">
      <w:pPr>
        <w:rPr>
          <w:rFonts w:ascii="Times New Roman" w:hAnsi="Times New Roman" w:cs="Times New Roman"/>
        </w:rPr>
      </w:pPr>
    </w:p>
    <w:p w14:paraId="06967449" w14:textId="366F68CA" w:rsidR="000E0640" w:rsidRPr="001E23F0" w:rsidRDefault="21F1A12B" w:rsidP="21F1A12B">
      <w:pPr>
        <w:rPr>
          <w:rFonts w:ascii="Times New Roman" w:hAnsi="Times New Roman" w:cs="Times New Roman"/>
        </w:rPr>
      </w:pPr>
      <w:r w:rsidRPr="21F1A12B">
        <w:rPr>
          <w:rFonts w:ascii="Times New Roman" w:hAnsi="Times New Roman" w:cs="Times New Roman"/>
          <w:sz w:val="24"/>
          <w:szCs w:val="24"/>
        </w:rPr>
        <w:t>(4) Välismaalase kinnipidamine protokollitakse.</w:t>
      </w:r>
      <w:r w:rsidR="000E0640" w:rsidRPr="00BC16BD">
        <w:rPr>
          <w:rFonts w:ascii="Times New Roman" w:hAnsi="Times New Roman" w:cs="Times New Roman"/>
        </w:rPr>
        <w:br/>
      </w:r>
    </w:p>
    <w:p w14:paraId="18C9FC6D" w14:textId="7C49AA57" w:rsidR="00C1771A" w:rsidRPr="001E23F0" w:rsidRDefault="000E0640" w:rsidP="00C1771A">
      <w:pPr>
        <w:jc w:val="both"/>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19</w:t>
      </w:r>
      <w:r w:rsidRPr="001E23F0">
        <w:rPr>
          <w:rFonts w:ascii="Times New Roman" w:hAnsi="Times New Roman" w:cs="Times New Roman"/>
          <w:b/>
          <w:bCs/>
          <w:sz w:val="24"/>
          <w:szCs w:val="24"/>
        </w:rPr>
        <w:t>.</w:t>
      </w:r>
      <w:r w:rsidR="00280CFC"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Välismaalase kinnipidamise tingimused</w:t>
      </w:r>
    </w:p>
    <w:p w14:paraId="4CED4FD1" w14:textId="3375D06A" w:rsidR="00C1771A" w:rsidRPr="001E23F0" w:rsidRDefault="000E0640" w:rsidP="21F1A12B">
      <w:pPr>
        <w:jc w:val="both"/>
        <w:rPr>
          <w:rFonts w:ascii="Times New Roman" w:hAnsi="Times New Roman" w:cs="Times New Roman"/>
          <w:sz w:val="24"/>
          <w:szCs w:val="24"/>
        </w:rPr>
      </w:pPr>
      <w:r w:rsidRPr="00BC16BD">
        <w:rPr>
          <w:rFonts w:ascii="Times New Roman" w:hAnsi="Times New Roman" w:cs="Times New Roman"/>
        </w:rPr>
        <w:br/>
      </w:r>
      <w:r w:rsidR="21F1A12B" w:rsidRPr="21F1A12B">
        <w:rPr>
          <w:rFonts w:ascii="Times New Roman" w:hAnsi="Times New Roman" w:cs="Times New Roman"/>
          <w:sz w:val="24"/>
          <w:szCs w:val="24"/>
        </w:rPr>
        <w:t>(1) Käesoleva seaduse § 6</w:t>
      </w:r>
      <w:r w:rsidR="21F1A12B" w:rsidRPr="21F1A12B">
        <w:rPr>
          <w:rFonts w:ascii="Times New Roman" w:hAnsi="Times New Roman" w:cs="Times New Roman"/>
          <w:sz w:val="24"/>
          <w:szCs w:val="24"/>
          <w:vertAlign w:val="superscript"/>
        </w:rPr>
        <w:t>18</w:t>
      </w:r>
      <w:r w:rsidR="21F1A12B" w:rsidRPr="21F1A12B">
        <w:rPr>
          <w:rFonts w:ascii="Times New Roman" w:hAnsi="Times New Roman" w:cs="Times New Roman"/>
          <w:sz w:val="24"/>
          <w:szCs w:val="24"/>
        </w:rPr>
        <w:t xml:space="preserve"> lõike 1 alusel võib välismaalast väljasõidukohustuse kindlakstegemiseks kinni pidada politsei ametiruumis, arestimajas, vangla nõusolekul vanglas või kinnipidamiskeskuses. Välismaalase kinnipidamisel:</w:t>
      </w:r>
    </w:p>
    <w:p w14:paraId="5F4D66A0" w14:textId="3166C34E" w:rsidR="00C1771A"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1) hoitakse eraldi meessoost ja naissoost kinnipeetavaid;</w:t>
      </w:r>
    </w:p>
    <w:p w14:paraId="70B53EC6" w14:textId="6D6C1205" w:rsidR="00C1771A"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2) eraldatakse välismaalane vanglakaristust kandvast kinnipeetavast, eelvangistust kandvast vahistatust ja aresti kandvast isikust;</w:t>
      </w:r>
    </w:p>
    <w:p w14:paraId="43163869" w14:textId="1EE1E585" w:rsidR="000E0640"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3) majutatakse kokku perekonnaliikmed.</w:t>
      </w:r>
    </w:p>
    <w:p w14:paraId="467EE059" w14:textId="77777777" w:rsidR="000E0640" w:rsidRPr="001E23F0" w:rsidRDefault="000E0640" w:rsidP="00C1771A">
      <w:pPr>
        <w:jc w:val="both"/>
        <w:rPr>
          <w:rFonts w:ascii="Times New Roman" w:hAnsi="Times New Roman" w:cs="Times New Roman"/>
          <w:sz w:val="24"/>
          <w:szCs w:val="24"/>
        </w:rPr>
      </w:pPr>
    </w:p>
    <w:p w14:paraId="0C7185C2" w14:textId="77777777" w:rsidR="000E0640"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(2) Vanglasse ei paigutata perekonnaliikmeid ja haavatavaid isikuid.</w:t>
      </w:r>
    </w:p>
    <w:p w14:paraId="7A252BA1" w14:textId="77777777" w:rsidR="000E0640" w:rsidRPr="001E23F0" w:rsidRDefault="000E0640" w:rsidP="00C1771A">
      <w:pPr>
        <w:jc w:val="both"/>
        <w:rPr>
          <w:rFonts w:ascii="Times New Roman" w:hAnsi="Times New Roman" w:cs="Times New Roman"/>
          <w:sz w:val="24"/>
          <w:szCs w:val="24"/>
        </w:rPr>
      </w:pPr>
    </w:p>
    <w:p w14:paraId="7F07BC9D" w14:textId="115D9D8C" w:rsidR="000E0640" w:rsidRPr="001E23F0" w:rsidRDefault="000E0640" w:rsidP="21F1A12B">
      <w:pPr>
        <w:jc w:val="both"/>
        <w:rPr>
          <w:rFonts w:ascii="Times New Roman" w:hAnsi="Times New Roman" w:cs="Times New Roman"/>
          <w:sz w:val="24"/>
          <w:szCs w:val="24"/>
        </w:rPr>
      </w:pPr>
      <w:r w:rsidRPr="001E23F0">
        <w:rPr>
          <w:rFonts w:ascii="Times New Roman" w:hAnsi="Times New Roman" w:cs="Times New Roman"/>
          <w:sz w:val="24"/>
          <w:szCs w:val="24"/>
        </w:rPr>
        <w:t>(3) Arestimajja või vanglasse paigutatud välismaalase kinnipidamisele kohaldatakse vangistusseaduses arestimajas või vanglas kinnipidamise kohta sätestatut.</w:t>
      </w:r>
      <w:r w:rsidR="00037019">
        <w:rPr>
          <w:rFonts w:ascii="Times New Roman" w:hAnsi="Times New Roman" w:cs="Times New Roman"/>
          <w:sz w:val="24"/>
          <w:szCs w:val="24"/>
        </w:rPr>
        <w:t>Kinnipidamiskeskusesse paigutatud välismaalase kinnipidamisele kohaldatakse käesolevas seaduses kinnipidamiskeskuses kinnipidamise kohta sätestatut.</w:t>
      </w:r>
    </w:p>
    <w:p w14:paraId="66DBE06C" w14:textId="77777777" w:rsidR="000E0640" w:rsidRPr="001E23F0" w:rsidRDefault="000E0640" w:rsidP="00C1771A">
      <w:pPr>
        <w:jc w:val="both"/>
        <w:rPr>
          <w:rFonts w:ascii="Times New Roman" w:hAnsi="Times New Roman" w:cs="Times New Roman"/>
          <w:sz w:val="24"/>
          <w:szCs w:val="24"/>
        </w:rPr>
      </w:pPr>
    </w:p>
    <w:p w14:paraId="4394531E" w14:textId="77777777" w:rsidR="004223A0" w:rsidRPr="00BC16BD" w:rsidRDefault="000E0640" w:rsidP="21F1A12B">
      <w:pPr>
        <w:jc w:val="both"/>
        <w:rPr>
          <w:rFonts w:ascii="Times New Roman" w:hAnsi="Times New Roman" w:cs="Times New Roman"/>
        </w:rPr>
      </w:pPr>
      <w:r w:rsidRPr="001E23F0">
        <w:rPr>
          <w:rFonts w:ascii="Times New Roman" w:hAnsi="Times New Roman" w:cs="Times New Roman"/>
          <w:sz w:val="24"/>
          <w:szCs w:val="24"/>
        </w:rPr>
        <w:t>(4) Välismaalase kinnipidamisel tagatakse talle vähemalt:</w:t>
      </w:r>
    </w:p>
    <w:p w14:paraId="16A6BF1C" w14:textId="3AED7AFF" w:rsidR="00C1771A" w:rsidRPr="001E23F0" w:rsidRDefault="000E0640" w:rsidP="21F1A12B">
      <w:pPr>
        <w:jc w:val="both"/>
        <w:rPr>
          <w:rFonts w:ascii="Times New Roman" w:hAnsi="Times New Roman" w:cs="Times New Roman"/>
          <w:sz w:val="24"/>
          <w:szCs w:val="24"/>
        </w:rPr>
      </w:pPr>
      <w:r w:rsidRPr="001E23F0">
        <w:rPr>
          <w:rFonts w:ascii="Times New Roman" w:hAnsi="Times New Roman" w:cs="Times New Roman"/>
          <w:sz w:val="24"/>
          <w:szCs w:val="24"/>
        </w:rPr>
        <w:t>1) vältimatu arstiabi;</w:t>
      </w:r>
    </w:p>
    <w:p w14:paraId="6827A9C6" w14:textId="75389486" w:rsidR="00C1771A"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2) toitlustamine;</w:t>
      </w:r>
    </w:p>
    <w:p w14:paraId="3031B344" w14:textId="6C24D016" w:rsidR="00C1771A"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3) informeerimine tema õigustest ja kohustustest;</w:t>
      </w:r>
    </w:p>
    <w:p w14:paraId="641973D2" w14:textId="218CC36B" w:rsidR="00C1771A"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 xml:space="preserve">4) vajaduse korral varustamine esmavajalike riietus- ja muude tarbeesemete ning isikliku </w:t>
      </w:r>
    </w:p>
    <w:p w14:paraId="5BBC375C" w14:textId="71F1CB84" w:rsidR="00C1771A"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hügieeni vahenditega.</w:t>
      </w:r>
    </w:p>
    <w:p w14:paraId="1C3D8626" w14:textId="70BEE5E1" w:rsidR="000E0640" w:rsidRPr="001E23F0" w:rsidRDefault="000E0640" w:rsidP="00C1771A">
      <w:pPr>
        <w:jc w:val="both"/>
        <w:rPr>
          <w:rFonts w:ascii="Times New Roman" w:hAnsi="Times New Roman" w:cs="Times New Roman"/>
          <w:b/>
          <w:bCs/>
          <w:sz w:val="24"/>
          <w:szCs w:val="24"/>
        </w:rPr>
      </w:pPr>
    </w:p>
    <w:p w14:paraId="78C68E52" w14:textId="31954923" w:rsidR="00C1771A" w:rsidRPr="001E23F0" w:rsidRDefault="000E0640" w:rsidP="00C1771A">
      <w:pPr>
        <w:jc w:val="both"/>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20</w:t>
      </w:r>
      <w:r w:rsidRPr="001E23F0">
        <w:rPr>
          <w:rFonts w:ascii="Times New Roman" w:hAnsi="Times New Roman" w:cs="Times New Roman"/>
          <w:b/>
          <w:bCs/>
          <w:sz w:val="24"/>
          <w:szCs w:val="24"/>
        </w:rPr>
        <w:t>. Turvakontroll ja läbivaatus välismaalase kinnipidamisel</w:t>
      </w:r>
    </w:p>
    <w:p w14:paraId="3F84915F" w14:textId="6F970C9A" w:rsidR="000E0640" w:rsidRPr="001E23F0" w:rsidRDefault="000E0640" w:rsidP="21F1A12B">
      <w:pPr>
        <w:jc w:val="both"/>
        <w:rPr>
          <w:rFonts w:ascii="Times New Roman" w:hAnsi="Times New Roman" w:cs="Times New Roman"/>
          <w:b/>
          <w:bCs/>
          <w:sz w:val="24"/>
          <w:szCs w:val="24"/>
        </w:rPr>
      </w:pPr>
      <w:r w:rsidRPr="00BC16BD">
        <w:rPr>
          <w:rFonts w:ascii="Times New Roman" w:hAnsi="Times New Roman" w:cs="Times New Roman"/>
        </w:rPr>
        <w:br/>
      </w:r>
      <w:r w:rsidR="21F1A12B" w:rsidRPr="21F1A12B">
        <w:rPr>
          <w:rFonts w:ascii="Times New Roman" w:hAnsi="Times New Roman" w:cs="Times New Roman"/>
          <w:sz w:val="24"/>
          <w:szCs w:val="24"/>
        </w:rPr>
        <w:t>(1) Välismaalase kinnipidamisel tehakse välismaalase turvakontroll, vaadatakse läbi tema vallasasjad ja põhjendatud kahtluse korral ka välismaalane ise korrakaitseseaduses sätestatud korras. Seejuures on Politsei- ja Piirivalveametil või Kaitsepolitseiametil õigus kohaldada vahetut sundi.</w:t>
      </w:r>
    </w:p>
    <w:p w14:paraId="5BC9AFB8" w14:textId="77777777" w:rsidR="000E0640" w:rsidRPr="001E23F0" w:rsidRDefault="000E0640" w:rsidP="00C1771A">
      <w:pPr>
        <w:jc w:val="both"/>
        <w:rPr>
          <w:rFonts w:ascii="Times New Roman" w:hAnsi="Times New Roman" w:cs="Times New Roman"/>
          <w:sz w:val="24"/>
          <w:szCs w:val="24"/>
        </w:rPr>
      </w:pPr>
    </w:p>
    <w:p w14:paraId="63670740" w14:textId="77777777" w:rsidR="000E0640"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(2) Turvakontrolli või läbivaatuse käigus leitud dokumendid, raha, väärtasjad ja keelatud asjad võetakse kinnipidamise ajaks hoiule.</w:t>
      </w:r>
    </w:p>
    <w:p w14:paraId="028E0130" w14:textId="77777777" w:rsidR="000E0640" w:rsidRPr="001E23F0" w:rsidRDefault="000E0640" w:rsidP="00C1771A">
      <w:pPr>
        <w:jc w:val="both"/>
        <w:rPr>
          <w:rFonts w:ascii="Times New Roman" w:hAnsi="Times New Roman" w:cs="Times New Roman"/>
          <w:sz w:val="24"/>
          <w:szCs w:val="24"/>
        </w:rPr>
      </w:pPr>
    </w:p>
    <w:p w14:paraId="1CD0473C" w14:textId="77777777" w:rsidR="000E0640"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(3) Keelatud asjad on esemed ja ained, mida ei tohi tsiviilkäibes hoida või mis võivad ohustada välismaalast ennast või teisi isikuid või mille omamine ei ole lubatud politsei ametiruumi, politsei arestimaja või kinnipidamiskeskuse sisekorraeeskirjaga.</w:t>
      </w:r>
    </w:p>
    <w:p w14:paraId="7D49967F" w14:textId="77777777" w:rsidR="000E0640" w:rsidRPr="001E23F0" w:rsidRDefault="000E0640" w:rsidP="00C1771A">
      <w:pPr>
        <w:jc w:val="both"/>
        <w:rPr>
          <w:rFonts w:ascii="Times New Roman" w:hAnsi="Times New Roman" w:cs="Times New Roman"/>
          <w:sz w:val="24"/>
          <w:szCs w:val="24"/>
        </w:rPr>
      </w:pPr>
    </w:p>
    <w:p w14:paraId="0B1F84D8" w14:textId="77777777" w:rsidR="000E0640" w:rsidRPr="001E23F0" w:rsidRDefault="000E0640" w:rsidP="00C1771A">
      <w:pPr>
        <w:jc w:val="both"/>
        <w:rPr>
          <w:rFonts w:ascii="Times New Roman" w:hAnsi="Times New Roman" w:cs="Times New Roman"/>
          <w:sz w:val="24"/>
          <w:szCs w:val="24"/>
        </w:rPr>
      </w:pPr>
      <w:r w:rsidRPr="001E23F0">
        <w:rPr>
          <w:rFonts w:ascii="Times New Roman" w:hAnsi="Times New Roman" w:cs="Times New Roman"/>
          <w:sz w:val="24"/>
          <w:szCs w:val="24"/>
        </w:rPr>
        <w:t>(4) Hoiule võetud vallasasi müüakse või hävitatakse korrakaitseseaduses sätestatud alustel ja korras.</w:t>
      </w:r>
    </w:p>
    <w:p w14:paraId="53380BF0" w14:textId="77777777" w:rsidR="000E0640" w:rsidRPr="001E23F0" w:rsidRDefault="000E0640" w:rsidP="00C1771A">
      <w:pPr>
        <w:jc w:val="both"/>
        <w:rPr>
          <w:rFonts w:ascii="Times New Roman" w:hAnsi="Times New Roman" w:cs="Times New Roman"/>
          <w:i/>
          <w:iCs/>
          <w:sz w:val="24"/>
          <w:szCs w:val="24"/>
        </w:rPr>
      </w:pPr>
    </w:p>
    <w:p w14:paraId="4907A6E4" w14:textId="4B767F7C" w:rsidR="00C1771A" w:rsidRPr="001E23F0" w:rsidRDefault="000E0640" w:rsidP="00C1771A">
      <w:pPr>
        <w:jc w:val="both"/>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21</w:t>
      </w:r>
      <w:r w:rsidRPr="001E23F0">
        <w:rPr>
          <w:rFonts w:ascii="Times New Roman" w:hAnsi="Times New Roman" w:cs="Times New Roman"/>
          <w:b/>
          <w:bCs/>
          <w:sz w:val="24"/>
          <w:szCs w:val="24"/>
        </w:rPr>
        <w:t>.</w:t>
      </w:r>
      <w:r w:rsidR="00280CFC"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Vahetu sunni kohaldamine</w:t>
      </w:r>
    </w:p>
    <w:p w14:paraId="43997D8A" w14:textId="77777777" w:rsidR="00C1771A" w:rsidRPr="001E23F0" w:rsidRDefault="00C1771A" w:rsidP="00C1771A">
      <w:pPr>
        <w:jc w:val="both"/>
        <w:rPr>
          <w:rFonts w:ascii="Times New Roman" w:hAnsi="Times New Roman" w:cs="Times New Roman"/>
          <w:b/>
          <w:bCs/>
          <w:sz w:val="24"/>
          <w:szCs w:val="24"/>
        </w:rPr>
      </w:pPr>
    </w:p>
    <w:p w14:paraId="0139798D" w14:textId="613C1A4B" w:rsidR="000E0640" w:rsidRPr="001E23F0" w:rsidRDefault="000E0640" w:rsidP="00792655">
      <w:pPr>
        <w:jc w:val="both"/>
        <w:rPr>
          <w:rFonts w:ascii="Times New Roman" w:hAnsi="Times New Roman" w:cs="Times New Roman"/>
          <w:sz w:val="24"/>
          <w:szCs w:val="24"/>
        </w:rPr>
      </w:pPr>
      <w:r w:rsidRPr="001E23F0">
        <w:rPr>
          <w:rFonts w:ascii="Times New Roman" w:hAnsi="Times New Roman" w:cs="Times New Roman"/>
          <w:sz w:val="24"/>
          <w:szCs w:val="24"/>
        </w:rPr>
        <w:t>Politsei- ja Piirivalveamet või Kaitsepolitseiamet võib käesolevas seaduses sätestatud ülesannete täitmisel kasutada vahetut sundi, erivahendit ja relva korrakaitseseaduses sätestatud alustel ja korras.</w:t>
      </w:r>
    </w:p>
    <w:p w14:paraId="0F112DC2" w14:textId="77777777" w:rsidR="00792655" w:rsidRPr="001E23F0" w:rsidRDefault="00792655" w:rsidP="00792655">
      <w:pPr>
        <w:jc w:val="both"/>
        <w:rPr>
          <w:rFonts w:ascii="Times New Roman" w:hAnsi="Times New Roman" w:cs="Times New Roman"/>
          <w:sz w:val="24"/>
          <w:szCs w:val="24"/>
        </w:rPr>
      </w:pPr>
    </w:p>
    <w:p w14:paraId="14F8D4CA" w14:textId="77777777" w:rsidR="000E0640" w:rsidRPr="001E23F0" w:rsidRDefault="000E0640" w:rsidP="000E0640">
      <w:pPr>
        <w:pStyle w:val="Loendilik"/>
        <w:jc w:val="center"/>
        <w:rPr>
          <w:rFonts w:ascii="Times New Roman" w:hAnsi="Times New Roman" w:cs="Times New Roman"/>
          <w:b/>
          <w:bCs/>
          <w:sz w:val="24"/>
          <w:szCs w:val="24"/>
        </w:rPr>
      </w:pPr>
      <w:commentRangeStart w:id="320"/>
      <w:r w:rsidRPr="3D45D796">
        <w:rPr>
          <w:rFonts w:ascii="Times New Roman" w:hAnsi="Times New Roman" w:cs="Times New Roman"/>
          <w:b/>
          <w:bCs/>
          <w:sz w:val="24"/>
          <w:szCs w:val="24"/>
        </w:rPr>
        <w:lastRenderedPageBreak/>
        <w:t>2. jagu</w:t>
      </w:r>
    </w:p>
    <w:p w14:paraId="29081690" w14:textId="47239BAE" w:rsidR="000E0640" w:rsidRPr="001E23F0" w:rsidRDefault="000E0640" w:rsidP="000E0640">
      <w:pPr>
        <w:pStyle w:val="Loendilik"/>
        <w:jc w:val="center"/>
        <w:rPr>
          <w:rFonts w:ascii="Times New Roman" w:hAnsi="Times New Roman" w:cs="Times New Roman"/>
          <w:b/>
          <w:bCs/>
          <w:sz w:val="24"/>
          <w:szCs w:val="24"/>
        </w:rPr>
      </w:pPr>
      <w:r w:rsidRPr="3D45D796">
        <w:rPr>
          <w:rFonts w:ascii="Times New Roman" w:hAnsi="Times New Roman" w:cs="Times New Roman"/>
          <w:b/>
          <w:bCs/>
          <w:sz w:val="24"/>
          <w:szCs w:val="24"/>
        </w:rPr>
        <w:t>Taustakontroll ja sisenemiskeelu otsus</w:t>
      </w:r>
      <w:commentRangeEnd w:id="320"/>
      <w:r>
        <w:commentReference w:id="320"/>
      </w:r>
    </w:p>
    <w:p w14:paraId="365654BD" w14:textId="77777777" w:rsidR="000E0640" w:rsidRPr="001E23F0" w:rsidRDefault="000E0640" w:rsidP="000E0640">
      <w:pPr>
        <w:pStyle w:val="Loendilik"/>
        <w:rPr>
          <w:rFonts w:ascii="Times New Roman" w:hAnsi="Times New Roman" w:cs="Times New Roman"/>
          <w:b/>
          <w:bCs/>
          <w:sz w:val="24"/>
          <w:szCs w:val="24"/>
          <w:u w:val="single"/>
        </w:rPr>
      </w:pPr>
    </w:p>
    <w:p w14:paraId="28FD9E42" w14:textId="4B4B04CD" w:rsidR="000E0640" w:rsidRPr="001E23F0" w:rsidRDefault="00423EDA" w:rsidP="000E0640">
      <w:pPr>
        <w:rPr>
          <w:rFonts w:ascii="Times New Roman" w:hAnsi="Times New Roman" w:cs="Times New Roman"/>
          <w:b/>
          <w:bCs/>
          <w:sz w:val="24"/>
          <w:szCs w:val="24"/>
        </w:rPr>
      </w:pPr>
      <w:r>
        <w:rPr>
          <w:rFonts w:ascii="Times New Roman" w:hAnsi="Times New Roman" w:cs="Times New Roman"/>
          <w:b/>
          <w:bCs/>
          <w:sz w:val="24"/>
          <w:szCs w:val="24"/>
        </w:rPr>
        <w:t xml:space="preserve">§ </w:t>
      </w:r>
      <w:r w:rsidR="000E0640" w:rsidRPr="001E23F0">
        <w:rPr>
          <w:rFonts w:ascii="Times New Roman" w:hAnsi="Times New Roman" w:cs="Times New Roman"/>
          <w:b/>
          <w:bCs/>
          <w:sz w:val="24"/>
          <w:szCs w:val="24"/>
        </w:rPr>
        <w:t>6</w:t>
      </w:r>
      <w:r w:rsidR="000E0640" w:rsidRPr="001E23F0">
        <w:rPr>
          <w:rFonts w:ascii="Times New Roman" w:hAnsi="Times New Roman" w:cs="Times New Roman"/>
          <w:b/>
          <w:bCs/>
          <w:sz w:val="24"/>
          <w:szCs w:val="24"/>
          <w:vertAlign w:val="superscript"/>
        </w:rPr>
        <w:t>22</w:t>
      </w:r>
      <w:r w:rsidR="000E0640" w:rsidRPr="001E23F0">
        <w:rPr>
          <w:rFonts w:ascii="Times New Roman" w:hAnsi="Times New Roman" w:cs="Times New Roman"/>
          <w:b/>
          <w:bCs/>
          <w:sz w:val="24"/>
          <w:szCs w:val="24"/>
        </w:rPr>
        <w:t xml:space="preserve">. Välismaalase taustakontroll </w:t>
      </w:r>
    </w:p>
    <w:p w14:paraId="24ACFFA1" w14:textId="77777777" w:rsidR="000E0640" w:rsidRPr="001E23F0" w:rsidRDefault="000E0640" w:rsidP="000E0640">
      <w:pPr>
        <w:rPr>
          <w:rFonts w:ascii="Times New Roman" w:hAnsi="Times New Roman" w:cs="Times New Roman"/>
          <w:b/>
          <w:bCs/>
          <w:sz w:val="24"/>
          <w:szCs w:val="24"/>
        </w:rPr>
      </w:pPr>
    </w:p>
    <w:p w14:paraId="7DCB237A" w14:textId="18CD4666" w:rsidR="003A0D69" w:rsidRPr="001E23F0" w:rsidRDefault="000E0640" w:rsidP="000E0640">
      <w:pPr>
        <w:jc w:val="both"/>
        <w:rPr>
          <w:rFonts w:ascii="Times New Roman" w:hAnsi="Times New Roman" w:cs="Times New Roman"/>
          <w:sz w:val="24"/>
          <w:szCs w:val="24"/>
        </w:rPr>
      </w:pPr>
      <w:r w:rsidRPr="3D45D796">
        <w:rPr>
          <w:rFonts w:ascii="Times New Roman" w:hAnsi="Times New Roman" w:cs="Times New Roman"/>
          <w:sz w:val="24"/>
          <w:szCs w:val="24"/>
        </w:rPr>
        <w:t>(1)</w:t>
      </w:r>
      <w:r w:rsidR="003A0D69" w:rsidRPr="3D45D796">
        <w:rPr>
          <w:rFonts w:ascii="Times New Roman" w:hAnsi="Times New Roman" w:cs="Times New Roman"/>
          <w:sz w:val="24"/>
          <w:szCs w:val="24"/>
        </w:rPr>
        <w:t xml:space="preserve"> Politsei- ja Piirivalveamet teeb välismaalase suhtes taustakontrolli Euroopa Parlamendi ja nõukogu määruses (EL) 2024/1356 </w:t>
      </w:r>
      <w:del w:id="321" w:author="Autor">
        <w:r w:rsidRPr="3D45D796" w:rsidDel="003A0D69">
          <w:rPr>
            <w:rFonts w:ascii="Times New Roman" w:hAnsi="Times New Roman" w:cs="Times New Roman"/>
            <w:sz w:val="24"/>
            <w:szCs w:val="24"/>
          </w:rPr>
          <w:delText>(</w:delText>
        </w:r>
        <w:r w:rsidRPr="3D45D796" w:rsidDel="00C2551C">
          <w:rPr>
            <w:rFonts w:ascii="Times New Roman" w:hAnsi="Times New Roman" w:cs="Times New Roman"/>
            <w:sz w:val="24"/>
            <w:szCs w:val="24"/>
          </w:rPr>
          <w:delText>taustakontrolli kohta</w:delText>
        </w:r>
        <w:r w:rsidRPr="3D45D796" w:rsidDel="003A0D69">
          <w:rPr>
            <w:rFonts w:ascii="Times New Roman" w:hAnsi="Times New Roman" w:cs="Times New Roman"/>
            <w:sz w:val="24"/>
            <w:szCs w:val="24"/>
          </w:rPr>
          <w:delText>)</w:delText>
        </w:r>
      </w:del>
      <w:r w:rsidR="003A0D69" w:rsidRPr="3D45D796">
        <w:rPr>
          <w:rFonts w:ascii="Times New Roman" w:hAnsi="Times New Roman" w:cs="Times New Roman"/>
          <w:sz w:val="24"/>
          <w:szCs w:val="24"/>
        </w:rPr>
        <w:t xml:space="preserve"> sätestatud korras.</w:t>
      </w:r>
    </w:p>
    <w:p w14:paraId="34414C1A" w14:textId="77777777" w:rsidR="000E0640" w:rsidRPr="001E23F0" w:rsidRDefault="000E0640" w:rsidP="000E0640">
      <w:pPr>
        <w:jc w:val="both"/>
        <w:rPr>
          <w:rFonts w:ascii="Times New Roman" w:hAnsi="Times New Roman" w:cs="Times New Roman"/>
          <w:sz w:val="24"/>
          <w:szCs w:val="24"/>
          <w:u w:val="single"/>
        </w:rPr>
      </w:pPr>
    </w:p>
    <w:p w14:paraId="48115DAF" w14:textId="72670C3C" w:rsidR="000E0640" w:rsidRPr="001E23F0" w:rsidRDefault="000E0640" w:rsidP="000E0640">
      <w:pPr>
        <w:jc w:val="both"/>
        <w:rPr>
          <w:rFonts w:ascii="Times New Roman" w:hAnsi="Times New Roman" w:cs="Times New Roman"/>
          <w:sz w:val="24"/>
          <w:szCs w:val="24"/>
        </w:rPr>
      </w:pPr>
      <w:r w:rsidRPr="001E23F0">
        <w:rPr>
          <w:rFonts w:ascii="Times New Roman" w:hAnsi="Times New Roman" w:cs="Times New Roman"/>
          <w:sz w:val="24"/>
          <w:szCs w:val="24"/>
        </w:rPr>
        <w:t>(</w:t>
      </w:r>
      <w:r w:rsidR="00C57ECE" w:rsidRPr="001E23F0">
        <w:rPr>
          <w:rFonts w:ascii="Times New Roman" w:hAnsi="Times New Roman" w:cs="Times New Roman"/>
          <w:sz w:val="24"/>
          <w:szCs w:val="24"/>
        </w:rPr>
        <w:t>2</w:t>
      </w:r>
      <w:r w:rsidRPr="001E23F0">
        <w:rPr>
          <w:rFonts w:ascii="Times New Roman" w:hAnsi="Times New Roman" w:cs="Times New Roman"/>
          <w:sz w:val="24"/>
          <w:szCs w:val="24"/>
        </w:rPr>
        <w:t xml:space="preserve">) Taustakontrolli läbiviimisel on Politsei- ja Piirivalveametil õigus välismaalase suhtes kohaldada riikliku järelevalve meetmeid käesolevas seaduses sätestatud korras. </w:t>
      </w:r>
    </w:p>
    <w:p w14:paraId="608A1283" w14:textId="77777777" w:rsidR="000E0640" w:rsidRPr="004223A0" w:rsidRDefault="000E0640" w:rsidP="000E0640">
      <w:pPr>
        <w:jc w:val="both"/>
        <w:rPr>
          <w:rFonts w:ascii="Times New Roman" w:hAnsi="Times New Roman" w:cs="Times New Roman"/>
          <w:sz w:val="24"/>
          <w:szCs w:val="24"/>
        </w:rPr>
      </w:pPr>
    </w:p>
    <w:p w14:paraId="2BF5201B" w14:textId="709493FB" w:rsidR="000E0640" w:rsidRPr="001E23F0" w:rsidRDefault="000E0640" w:rsidP="21F1A12B">
      <w:pPr>
        <w:jc w:val="both"/>
        <w:rPr>
          <w:rFonts w:ascii="Times New Roman" w:hAnsi="Times New Roman" w:cs="Times New Roman"/>
          <w:sz w:val="24"/>
          <w:szCs w:val="24"/>
        </w:rPr>
      </w:pPr>
      <w:r w:rsidRPr="001E23F0">
        <w:rPr>
          <w:rFonts w:ascii="Times New Roman" w:hAnsi="Times New Roman" w:cs="Times New Roman"/>
          <w:sz w:val="24"/>
          <w:szCs w:val="24"/>
        </w:rPr>
        <w:t>(</w:t>
      </w:r>
      <w:r w:rsidR="00037019">
        <w:rPr>
          <w:rFonts w:ascii="Times New Roman" w:hAnsi="Times New Roman" w:cs="Times New Roman"/>
          <w:sz w:val="24"/>
          <w:szCs w:val="24"/>
        </w:rPr>
        <w:t>3</w:t>
      </w:r>
      <w:r w:rsidRPr="001E23F0">
        <w:rPr>
          <w:rFonts w:ascii="Times New Roman" w:hAnsi="Times New Roman" w:cs="Times New Roman"/>
          <w:sz w:val="24"/>
          <w:szCs w:val="24"/>
        </w:rPr>
        <w:t xml:space="preserve">) Kui riiki mittelubatud välismaalane ei ole esitanud rahvusvahelise kaitse sooviavaldust, kohaldatakse tema kinnipidamisele ja talle teenuste osutamisele käesolevas seaduses viibimisaluseta Eestis viibiva välismaalase kinnipidamise ja teenuste osutamise kohta sätestatut. </w:t>
      </w:r>
    </w:p>
    <w:p w14:paraId="75DD7097" w14:textId="77777777" w:rsidR="000E0640" w:rsidRPr="001E23F0" w:rsidRDefault="000E0640" w:rsidP="000E0640">
      <w:pPr>
        <w:jc w:val="both"/>
        <w:rPr>
          <w:rFonts w:ascii="Times New Roman" w:hAnsi="Times New Roman" w:cs="Times New Roman"/>
          <w:sz w:val="24"/>
          <w:szCs w:val="24"/>
          <w:u w:val="single"/>
        </w:rPr>
      </w:pPr>
    </w:p>
    <w:p w14:paraId="4B354751" w14:textId="0EFDF15C" w:rsidR="000E0640" w:rsidRPr="001E23F0" w:rsidRDefault="000E0640" w:rsidP="21F1A12B">
      <w:pPr>
        <w:jc w:val="both"/>
        <w:rPr>
          <w:rFonts w:ascii="Times New Roman" w:hAnsi="Times New Roman" w:cs="Times New Roman"/>
          <w:sz w:val="24"/>
          <w:szCs w:val="24"/>
        </w:rPr>
      </w:pPr>
      <w:r w:rsidRPr="001E23F0">
        <w:rPr>
          <w:rFonts w:ascii="Times New Roman" w:hAnsi="Times New Roman" w:cs="Times New Roman"/>
          <w:sz w:val="24"/>
          <w:szCs w:val="24"/>
        </w:rPr>
        <w:t>(</w:t>
      </w:r>
      <w:r w:rsidR="00037019">
        <w:rPr>
          <w:rFonts w:ascii="Times New Roman" w:hAnsi="Times New Roman" w:cs="Times New Roman"/>
          <w:sz w:val="24"/>
          <w:szCs w:val="24"/>
        </w:rPr>
        <w:t>4</w:t>
      </w:r>
      <w:r w:rsidRPr="001E23F0">
        <w:rPr>
          <w:rFonts w:ascii="Times New Roman" w:hAnsi="Times New Roman" w:cs="Times New Roman"/>
          <w:sz w:val="24"/>
          <w:szCs w:val="24"/>
        </w:rPr>
        <w:t>) Välismaalase suhtes, keda kinni ei peeta ja kes ei ole esitanud rahvusvahelise kaitse sooviavaldust, kohustab Politsei- ja Piirivalveamet otsusega järgima käesoleva seaduse § 10 lõikes 2 nimetatud järelevalvemeetmeid, et hoida ära põgenemisohtu, ohtu riigi julgeolekule või ohtu rahva tervisele.</w:t>
      </w:r>
    </w:p>
    <w:p w14:paraId="04FB5EBD" w14:textId="77777777" w:rsidR="000E0640" w:rsidRPr="001E23F0" w:rsidRDefault="000E0640" w:rsidP="000E0640">
      <w:pPr>
        <w:rPr>
          <w:rFonts w:ascii="Times New Roman" w:hAnsi="Times New Roman" w:cs="Times New Roman"/>
          <w:b/>
          <w:bCs/>
        </w:rPr>
      </w:pPr>
    </w:p>
    <w:p w14:paraId="3A6E386D" w14:textId="0E7CA70C" w:rsidR="000E0640" w:rsidRPr="001E23F0" w:rsidRDefault="21F1A12B" w:rsidP="21F1A12B">
      <w:pPr>
        <w:rPr>
          <w:rFonts w:ascii="Times New Roman" w:hAnsi="Times New Roman" w:cs="Times New Roman"/>
          <w:sz w:val="24"/>
          <w:szCs w:val="24"/>
        </w:rPr>
      </w:pPr>
      <w:r w:rsidRPr="21F1A12B">
        <w:rPr>
          <w:rFonts w:ascii="Times New Roman" w:hAnsi="Times New Roman" w:cs="Times New Roman"/>
          <w:b/>
          <w:bCs/>
          <w:sz w:val="24"/>
          <w:szCs w:val="24"/>
        </w:rPr>
        <w:t>§ 6</w:t>
      </w:r>
      <w:r w:rsidRPr="21F1A12B">
        <w:rPr>
          <w:rFonts w:ascii="Times New Roman" w:hAnsi="Times New Roman" w:cs="Times New Roman"/>
          <w:b/>
          <w:bCs/>
          <w:sz w:val="24"/>
          <w:szCs w:val="24"/>
          <w:vertAlign w:val="superscript"/>
        </w:rPr>
        <w:t>23</w:t>
      </w:r>
      <w:r w:rsidRPr="21F1A12B">
        <w:rPr>
          <w:rFonts w:ascii="Times New Roman" w:hAnsi="Times New Roman" w:cs="Times New Roman"/>
          <w:b/>
          <w:bCs/>
          <w:sz w:val="24"/>
          <w:szCs w:val="24"/>
        </w:rPr>
        <w:t>. Sisenemiskeelu otsus</w:t>
      </w:r>
      <w:r w:rsidR="000E0640" w:rsidRPr="00BC16BD">
        <w:rPr>
          <w:rFonts w:ascii="Times New Roman" w:hAnsi="Times New Roman" w:cs="Times New Roman"/>
        </w:rPr>
        <w:br/>
      </w:r>
    </w:p>
    <w:p w14:paraId="3177772E" w14:textId="0DEE112A" w:rsidR="000E0640" w:rsidRPr="001E23F0" w:rsidRDefault="000F5DF2" w:rsidP="000F5DF2">
      <w:pPr>
        <w:jc w:val="both"/>
        <w:rPr>
          <w:rFonts w:ascii="Times New Roman" w:hAnsi="Times New Roman" w:cs="Times New Roman"/>
          <w:sz w:val="24"/>
          <w:szCs w:val="24"/>
        </w:rPr>
      </w:pPr>
      <w:r w:rsidRPr="3D45D796">
        <w:rPr>
          <w:rFonts w:ascii="Times New Roman" w:hAnsi="Times New Roman" w:cs="Times New Roman"/>
          <w:sz w:val="24"/>
          <w:szCs w:val="24"/>
        </w:rPr>
        <w:t xml:space="preserve">(1) Politsei- ja Piirivalveamet keelab välismaalasel, kes ei vasta välispiiri ületamise nõuetele, Eestisse siseneda ning täidab tema kohta Euroopa Parlamendi ja nõukogu määruses (EL) 2016/399, mis käsitleb isikute üle piiri liikumist reguleerivaid liidu eeskirju (ELT L 77, 23.03.2016, lk 1–52), toodud vormi </w:t>
      </w:r>
      <w:del w:id="322" w:author="Autor">
        <w:r w:rsidRPr="3D45D796" w:rsidDel="000F5DF2">
          <w:rPr>
            <w:rFonts w:ascii="Times New Roman" w:hAnsi="Times New Roman" w:cs="Times New Roman"/>
            <w:sz w:val="24"/>
            <w:szCs w:val="24"/>
          </w:rPr>
          <w:delText xml:space="preserve">(edaspidi </w:delText>
        </w:r>
        <w:r w:rsidRPr="3D45D796" w:rsidDel="000F5DF2">
          <w:rPr>
            <w:rFonts w:ascii="Times New Roman" w:hAnsi="Times New Roman" w:cs="Times New Roman"/>
            <w:i/>
            <w:iCs/>
            <w:sz w:val="24"/>
            <w:szCs w:val="24"/>
          </w:rPr>
          <w:delText>sisenemiskeelu otsus</w:delText>
        </w:r>
        <w:r w:rsidRPr="3D45D796" w:rsidDel="000F5DF2">
          <w:rPr>
            <w:rFonts w:ascii="Times New Roman" w:hAnsi="Times New Roman" w:cs="Times New Roman"/>
            <w:sz w:val="24"/>
            <w:szCs w:val="24"/>
          </w:rPr>
          <w:delText>)</w:delText>
        </w:r>
      </w:del>
      <w:r w:rsidRPr="3D45D796">
        <w:rPr>
          <w:rFonts w:ascii="Times New Roman" w:hAnsi="Times New Roman" w:cs="Times New Roman"/>
          <w:sz w:val="24"/>
          <w:szCs w:val="24"/>
        </w:rPr>
        <w:t>.</w:t>
      </w:r>
    </w:p>
    <w:p w14:paraId="4F23E16C" w14:textId="77777777" w:rsidR="000E0640" w:rsidRPr="001E23F0" w:rsidRDefault="000E0640" w:rsidP="000F5DF2">
      <w:pPr>
        <w:jc w:val="both"/>
        <w:rPr>
          <w:rFonts w:ascii="Times New Roman" w:hAnsi="Times New Roman" w:cs="Times New Roman"/>
          <w:sz w:val="24"/>
          <w:szCs w:val="24"/>
        </w:rPr>
      </w:pPr>
    </w:p>
    <w:p w14:paraId="69EF157F" w14:textId="77777777" w:rsidR="000F5DF2" w:rsidRPr="001E23F0" w:rsidRDefault="000E0640" w:rsidP="000F5DF2">
      <w:pPr>
        <w:jc w:val="both"/>
        <w:rPr>
          <w:rFonts w:ascii="Times New Roman" w:hAnsi="Times New Roman" w:cs="Times New Roman"/>
          <w:sz w:val="24"/>
          <w:szCs w:val="24"/>
        </w:rPr>
      </w:pPr>
      <w:r w:rsidRPr="001E23F0">
        <w:rPr>
          <w:rFonts w:ascii="Times New Roman" w:hAnsi="Times New Roman" w:cs="Times New Roman"/>
          <w:sz w:val="24"/>
          <w:szCs w:val="24"/>
        </w:rPr>
        <w:t>(</w:t>
      </w:r>
      <w:r w:rsidR="000F5DF2" w:rsidRPr="001E23F0">
        <w:rPr>
          <w:rFonts w:ascii="Times New Roman" w:hAnsi="Times New Roman" w:cs="Times New Roman"/>
          <w:sz w:val="24"/>
          <w:szCs w:val="24"/>
        </w:rPr>
        <w:t>2</w:t>
      </w:r>
      <w:r w:rsidRPr="001E23F0">
        <w:rPr>
          <w:rFonts w:ascii="Times New Roman" w:hAnsi="Times New Roman" w:cs="Times New Roman"/>
          <w:sz w:val="24"/>
          <w:szCs w:val="24"/>
        </w:rPr>
        <w:t>) Politsei- ja Piirivalveamet keelab välismaalasel Eestisse siseneda ja teeb tema kohta sisenemiskeelu otsuse, kui seda näeb ette rahvusvahelist sanktsiooni või Vabariigi Valitsuse sanktsiooni kehtestav õigusakt.</w:t>
      </w:r>
    </w:p>
    <w:p w14:paraId="2E8BD18A" w14:textId="141895C9" w:rsidR="000E0640" w:rsidRPr="001E23F0" w:rsidRDefault="000E0640" w:rsidP="000F5DF2">
      <w:pPr>
        <w:jc w:val="both"/>
        <w:rPr>
          <w:rFonts w:ascii="Times New Roman" w:hAnsi="Times New Roman" w:cs="Times New Roman"/>
          <w:sz w:val="24"/>
          <w:szCs w:val="24"/>
        </w:rPr>
      </w:pPr>
    </w:p>
    <w:p w14:paraId="44F264CA" w14:textId="54B02D94" w:rsidR="000E0640" w:rsidRPr="001E23F0" w:rsidRDefault="000E0640" w:rsidP="000F5DF2">
      <w:pPr>
        <w:jc w:val="both"/>
        <w:rPr>
          <w:rFonts w:ascii="Times New Roman" w:hAnsi="Times New Roman" w:cs="Times New Roman"/>
          <w:sz w:val="24"/>
          <w:szCs w:val="24"/>
        </w:rPr>
      </w:pPr>
      <w:r w:rsidRPr="001E23F0">
        <w:rPr>
          <w:rFonts w:ascii="Times New Roman" w:hAnsi="Times New Roman" w:cs="Times New Roman"/>
          <w:sz w:val="24"/>
          <w:szCs w:val="24"/>
        </w:rPr>
        <w:t>(</w:t>
      </w:r>
      <w:r w:rsidR="000F5DF2" w:rsidRPr="001E23F0">
        <w:rPr>
          <w:rFonts w:ascii="Times New Roman" w:hAnsi="Times New Roman" w:cs="Times New Roman"/>
          <w:sz w:val="24"/>
          <w:szCs w:val="24"/>
        </w:rPr>
        <w:t>3</w:t>
      </w:r>
      <w:r w:rsidRPr="001E23F0">
        <w:rPr>
          <w:rFonts w:ascii="Times New Roman" w:hAnsi="Times New Roman" w:cs="Times New Roman"/>
          <w:sz w:val="24"/>
          <w:szCs w:val="24"/>
        </w:rPr>
        <w:t>) Sisenemiskeelu otsuse tegemisel peab haldusorgan arvestama käesoleva seaduse §-s 17</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 sätestatuga.</w:t>
      </w:r>
    </w:p>
    <w:p w14:paraId="22116211" w14:textId="77777777" w:rsidR="000E0640" w:rsidRPr="001E23F0" w:rsidRDefault="000E0640" w:rsidP="000F5DF2">
      <w:pPr>
        <w:jc w:val="both"/>
        <w:rPr>
          <w:rFonts w:ascii="Times New Roman" w:hAnsi="Times New Roman" w:cs="Times New Roman"/>
          <w:sz w:val="24"/>
          <w:szCs w:val="24"/>
        </w:rPr>
      </w:pPr>
    </w:p>
    <w:p w14:paraId="0FEBE0FF" w14:textId="706FCD69" w:rsidR="000E0640" w:rsidRPr="001E23F0" w:rsidRDefault="000E0640" w:rsidP="000F5DF2">
      <w:pPr>
        <w:jc w:val="both"/>
        <w:rPr>
          <w:rFonts w:ascii="Times New Roman" w:hAnsi="Times New Roman" w:cs="Times New Roman"/>
          <w:sz w:val="24"/>
          <w:szCs w:val="24"/>
        </w:rPr>
      </w:pPr>
      <w:r w:rsidRPr="001E23F0">
        <w:rPr>
          <w:rFonts w:ascii="Times New Roman" w:hAnsi="Times New Roman" w:cs="Times New Roman"/>
          <w:sz w:val="24"/>
          <w:szCs w:val="24"/>
        </w:rPr>
        <w:t>(</w:t>
      </w:r>
      <w:r w:rsidR="000F5DF2" w:rsidRPr="001E23F0">
        <w:rPr>
          <w:rFonts w:ascii="Times New Roman" w:hAnsi="Times New Roman" w:cs="Times New Roman"/>
          <w:sz w:val="24"/>
          <w:szCs w:val="24"/>
        </w:rPr>
        <w:t>4</w:t>
      </w:r>
      <w:r w:rsidRPr="001E23F0">
        <w:rPr>
          <w:rFonts w:ascii="Times New Roman" w:hAnsi="Times New Roman" w:cs="Times New Roman"/>
          <w:sz w:val="24"/>
          <w:szCs w:val="24"/>
        </w:rPr>
        <w:t xml:space="preserve">) </w:t>
      </w:r>
      <w:r w:rsidR="0001592E" w:rsidRPr="001E23F0">
        <w:rPr>
          <w:rFonts w:ascii="Times New Roman" w:hAnsi="Times New Roman" w:cs="Times New Roman"/>
          <w:sz w:val="24"/>
          <w:szCs w:val="24"/>
        </w:rPr>
        <w:t xml:space="preserve">Sisenemiskeelu otsuse peale võib välismaalane halduskohtumenetluse seadustikus sätestatud korras esitada halduskohtule kaebuse </w:t>
      </w:r>
      <w:r w:rsidR="001E2D99" w:rsidRPr="001E23F0">
        <w:rPr>
          <w:rFonts w:ascii="Times New Roman" w:hAnsi="Times New Roman" w:cs="Times New Roman"/>
          <w:sz w:val="24"/>
          <w:szCs w:val="24"/>
        </w:rPr>
        <w:t xml:space="preserve">kümne </w:t>
      </w:r>
      <w:r w:rsidR="0001592E" w:rsidRPr="001E23F0">
        <w:rPr>
          <w:rFonts w:ascii="Times New Roman" w:hAnsi="Times New Roman" w:cs="Times New Roman"/>
          <w:sz w:val="24"/>
          <w:szCs w:val="24"/>
        </w:rPr>
        <w:t xml:space="preserve">päeva jooksul otsuse teatavakstegemise päevast arvates. </w:t>
      </w:r>
      <w:r w:rsidRPr="001E23F0">
        <w:rPr>
          <w:rFonts w:ascii="Times New Roman" w:hAnsi="Times New Roman" w:cs="Times New Roman"/>
          <w:sz w:val="24"/>
          <w:szCs w:val="24"/>
        </w:rPr>
        <w:t>Sisenemiskeelu otsust ei saa vaidlustada vaidemenetluse korras.</w:t>
      </w:r>
    </w:p>
    <w:p w14:paraId="672360AA" w14:textId="77777777" w:rsidR="000E0640" w:rsidRPr="001E23F0" w:rsidRDefault="000E0640" w:rsidP="000F5DF2">
      <w:pPr>
        <w:jc w:val="both"/>
        <w:rPr>
          <w:rFonts w:ascii="Times New Roman" w:hAnsi="Times New Roman" w:cs="Times New Roman"/>
          <w:sz w:val="24"/>
          <w:szCs w:val="24"/>
        </w:rPr>
      </w:pPr>
    </w:p>
    <w:p w14:paraId="53404547" w14:textId="7A5B8FBB" w:rsidR="000E0640" w:rsidRPr="001E23F0" w:rsidRDefault="000E0640" w:rsidP="000F5DF2">
      <w:pPr>
        <w:jc w:val="both"/>
        <w:rPr>
          <w:rFonts w:ascii="Times New Roman" w:hAnsi="Times New Roman" w:cs="Times New Roman"/>
          <w:sz w:val="24"/>
          <w:szCs w:val="24"/>
        </w:rPr>
      </w:pPr>
      <w:r w:rsidRPr="001E23F0">
        <w:rPr>
          <w:rFonts w:ascii="Times New Roman" w:hAnsi="Times New Roman" w:cs="Times New Roman"/>
          <w:sz w:val="24"/>
          <w:szCs w:val="24"/>
        </w:rPr>
        <w:t>(</w:t>
      </w:r>
      <w:r w:rsidR="000F5DF2" w:rsidRPr="001E23F0">
        <w:rPr>
          <w:rFonts w:ascii="Times New Roman" w:hAnsi="Times New Roman" w:cs="Times New Roman"/>
          <w:sz w:val="24"/>
          <w:szCs w:val="24"/>
        </w:rPr>
        <w:t>5</w:t>
      </w:r>
      <w:r w:rsidRPr="001E23F0">
        <w:rPr>
          <w:rFonts w:ascii="Times New Roman" w:hAnsi="Times New Roman" w:cs="Times New Roman"/>
          <w:sz w:val="24"/>
          <w:szCs w:val="24"/>
        </w:rPr>
        <w:t xml:space="preserve">) Sisenemiskeelu otsuse peale kaebuse </w:t>
      </w:r>
      <w:r w:rsidRPr="00DF3B35">
        <w:rPr>
          <w:rFonts w:ascii="Times New Roman" w:hAnsi="Times New Roman" w:cs="Times New Roman"/>
          <w:sz w:val="24"/>
          <w:szCs w:val="24"/>
        </w:rPr>
        <w:t>esitamine ei peata tema väljasaatmist ega anna</w:t>
      </w:r>
      <w:r w:rsidRPr="001E23F0">
        <w:rPr>
          <w:rFonts w:ascii="Times New Roman" w:hAnsi="Times New Roman" w:cs="Times New Roman"/>
          <w:sz w:val="24"/>
          <w:szCs w:val="24"/>
        </w:rPr>
        <w:t xml:space="preserve"> alust välismaalast Eestisse lubada.</w:t>
      </w:r>
    </w:p>
    <w:p w14:paraId="63AEA7BB" w14:textId="77777777" w:rsidR="000E0640" w:rsidRPr="001E23F0" w:rsidRDefault="000E0640" w:rsidP="000F5DF2">
      <w:pPr>
        <w:jc w:val="both"/>
        <w:rPr>
          <w:rFonts w:ascii="Times New Roman" w:hAnsi="Times New Roman" w:cs="Times New Roman"/>
          <w:sz w:val="24"/>
          <w:szCs w:val="24"/>
        </w:rPr>
      </w:pPr>
    </w:p>
    <w:p w14:paraId="288E1821" w14:textId="7E382EFF" w:rsidR="001E2D99" w:rsidRPr="001E23F0" w:rsidRDefault="000E0640" w:rsidP="000F5DF2">
      <w:pPr>
        <w:jc w:val="both"/>
        <w:rPr>
          <w:rFonts w:ascii="Times New Roman" w:hAnsi="Times New Roman" w:cs="Times New Roman"/>
          <w:strike/>
          <w:sz w:val="24"/>
          <w:szCs w:val="24"/>
        </w:rPr>
      </w:pPr>
      <w:r w:rsidRPr="001E23F0">
        <w:rPr>
          <w:rFonts w:ascii="Times New Roman" w:hAnsi="Times New Roman" w:cs="Times New Roman"/>
          <w:sz w:val="24"/>
          <w:szCs w:val="24"/>
        </w:rPr>
        <w:t>(</w:t>
      </w:r>
      <w:r w:rsidR="000F5DF2" w:rsidRPr="001E23F0">
        <w:rPr>
          <w:rFonts w:ascii="Times New Roman" w:hAnsi="Times New Roman" w:cs="Times New Roman"/>
          <w:sz w:val="24"/>
          <w:szCs w:val="24"/>
        </w:rPr>
        <w:t>6</w:t>
      </w:r>
      <w:r w:rsidRPr="001E23F0">
        <w:rPr>
          <w:rFonts w:ascii="Times New Roman" w:hAnsi="Times New Roman" w:cs="Times New Roman"/>
          <w:sz w:val="24"/>
          <w:szCs w:val="24"/>
        </w:rPr>
        <w:t>) Sisenemiskeelu otsuse täitmiseks peab Politsei- ja Piirivalveamet välismaalase</w:t>
      </w:r>
      <w:r w:rsidR="00573063" w:rsidRPr="001E23F0">
        <w:rPr>
          <w:rFonts w:ascii="Times New Roman" w:hAnsi="Times New Roman" w:cs="Times New Roman"/>
          <w:sz w:val="24"/>
          <w:szCs w:val="24"/>
        </w:rPr>
        <w:t xml:space="preserve"> käesoleva seaduse §-s 23 sätestatud korras</w:t>
      </w:r>
      <w:r w:rsidRPr="001E23F0">
        <w:rPr>
          <w:rFonts w:ascii="Times New Roman" w:hAnsi="Times New Roman" w:cs="Times New Roman"/>
          <w:sz w:val="24"/>
          <w:szCs w:val="24"/>
        </w:rPr>
        <w:t xml:space="preserve"> kinni</w:t>
      </w:r>
      <w:r w:rsidR="00573063" w:rsidRPr="001E23F0">
        <w:rPr>
          <w:rFonts w:ascii="Times New Roman" w:hAnsi="Times New Roman" w:cs="Times New Roman"/>
          <w:sz w:val="24"/>
          <w:szCs w:val="24"/>
        </w:rPr>
        <w:t>.</w:t>
      </w:r>
    </w:p>
    <w:p w14:paraId="28A286A4" w14:textId="77777777" w:rsidR="000E0640" w:rsidRPr="001E23F0" w:rsidRDefault="000E0640" w:rsidP="000F5DF2">
      <w:pPr>
        <w:jc w:val="both"/>
        <w:rPr>
          <w:rFonts w:ascii="Times New Roman" w:hAnsi="Times New Roman" w:cs="Times New Roman"/>
          <w:sz w:val="24"/>
          <w:szCs w:val="24"/>
        </w:rPr>
      </w:pPr>
    </w:p>
    <w:p w14:paraId="7E1409CE" w14:textId="49C6134B" w:rsidR="000E0640"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(7) Välismaalase kinnipidamise korral arvestab Politsei- ja Piirivalveamet haavatava isiku erivajadusi ning võib sisenemiskeelu otsuse täitmise peatada, kui välismaalasel ei ole Eestist võimalik kohe lahkuda tema füüsilise või vaimse tervise seisundi või muu mõjuva põhjuse tõttu.</w:t>
      </w:r>
      <w:r w:rsidR="000E0640" w:rsidRPr="00BC16BD">
        <w:rPr>
          <w:rFonts w:ascii="Times New Roman" w:hAnsi="Times New Roman" w:cs="Times New Roman"/>
        </w:rPr>
        <w:br/>
      </w:r>
    </w:p>
    <w:p w14:paraId="6C23C351" w14:textId="5F023E6B" w:rsidR="000F5DF2" w:rsidRPr="001E23F0" w:rsidRDefault="000E0640" w:rsidP="000F5DF2">
      <w:pPr>
        <w:jc w:val="both"/>
        <w:rPr>
          <w:rFonts w:ascii="Times New Roman" w:hAnsi="Times New Roman" w:cs="Times New Roman"/>
          <w:sz w:val="24"/>
          <w:szCs w:val="24"/>
        </w:rPr>
      </w:pPr>
      <w:r w:rsidRPr="001E23F0">
        <w:rPr>
          <w:rFonts w:ascii="Times New Roman" w:hAnsi="Times New Roman" w:cs="Times New Roman"/>
          <w:sz w:val="24"/>
          <w:szCs w:val="24"/>
        </w:rPr>
        <w:t>(</w:t>
      </w:r>
      <w:r w:rsidR="001E2D99" w:rsidRPr="001E23F0">
        <w:rPr>
          <w:rFonts w:ascii="Times New Roman" w:hAnsi="Times New Roman" w:cs="Times New Roman"/>
          <w:sz w:val="24"/>
          <w:szCs w:val="24"/>
        </w:rPr>
        <w:t>8</w:t>
      </w:r>
      <w:r w:rsidRPr="001E23F0">
        <w:rPr>
          <w:rFonts w:ascii="Times New Roman" w:hAnsi="Times New Roman" w:cs="Times New Roman"/>
          <w:sz w:val="24"/>
          <w:szCs w:val="24"/>
        </w:rPr>
        <w:t>) Välismaalase kinnipidamine protokollitakse.</w:t>
      </w:r>
    </w:p>
    <w:p w14:paraId="61C927EF" w14:textId="3308EDE4" w:rsidR="000E0640" w:rsidRPr="001E23F0" w:rsidRDefault="000E0640" w:rsidP="000F5DF2">
      <w:pPr>
        <w:jc w:val="both"/>
        <w:rPr>
          <w:rFonts w:ascii="Times New Roman" w:hAnsi="Times New Roman" w:cs="Times New Roman"/>
          <w:sz w:val="24"/>
          <w:szCs w:val="24"/>
        </w:rPr>
      </w:pPr>
    </w:p>
    <w:p w14:paraId="7D0DDEA7" w14:textId="41059C6D" w:rsidR="000E0640"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lastRenderedPageBreak/>
        <w:t>(9) Käesolevas paragrahvis sätestatut võib Politsei- ja Piirivalveamet kohaldada ka välismaalase suhtes, kes on vahetult tabatud välispiiri ebaseaduslikul ületamisel.</w:t>
      </w:r>
      <w:r w:rsidR="000E0640" w:rsidRPr="00BC16BD">
        <w:rPr>
          <w:rFonts w:ascii="Times New Roman" w:hAnsi="Times New Roman" w:cs="Times New Roman"/>
        </w:rPr>
        <w:br/>
      </w:r>
    </w:p>
    <w:p w14:paraId="2B5290F1" w14:textId="3F20FC90" w:rsidR="00E438C2" w:rsidRPr="001E23F0" w:rsidRDefault="000E0640" w:rsidP="21F1A12B">
      <w:pPr>
        <w:jc w:val="both"/>
        <w:rPr>
          <w:rFonts w:ascii="Times New Roman" w:hAnsi="Times New Roman" w:cs="Times New Roman"/>
          <w:sz w:val="24"/>
          <w:szCs w:val="24"/>
        </w:rPr>
      </w:pPr>
      <w:r w:rsidRPr="001E23F0">
        <w:rPr>
          <w:rFonts w:ascii="Times New Roman" w:hAnsi="Times New Roman" w:cs="Times New Roman"/>
          <w:sz w:val="24"/>
          <w:szCs w:val="24"/>
        </w:rPr>
        <w:t>(1</w:t>
      </w:r>
      <w:r w:rsidR="001E2D99" w:rsidRPr="001E23F0">
        <w:rPr>
          <w:rFonts w:ascii="Times New Roman" w:hAnsi="Times New Roman" w:cs="Times New Roman"/>
          <w:sz w:val="24"/>
          <w:szCs w:val="24"/>
        </w:rPr>
        <w:t>0</w:t>
      </w:r>
      <w:r w:rsidRPr="001E23F0">
        <w:rPr>
          <w:rFonts w:ascii="Times New Roman" w:hAnsi="Times New Roman" w:cs="Times New Roman"/>
          <w:sz w:val="24"/>
          <w:szCs w:val="24"/>
        </w:rPr>
        <w:t xml:space="preserve">) </w:t>
      </w:r>
      <w:r w:rsidR="00E438C2">
        <w:rPr>
          <w:rFonts w:ascii="Times New Roman" w:hAnsi="Times New Roman" w:cs="Times New Roman"/>
          <w:sz w:val="24"/>
          <w:szCs w:val="24"/>
        </w:rPr>
        <w:t>Välismaalasele, keda ei saa tagasi saata riiki, kust ta Eestisse sisenes, tehakse lahkumisettekirjutus, arvestades käesolevas seaduses sätestatud erisusi.</w:t>
      </w:r>
    </w:p>
    <w:p w14:paraId="29477462" w14:textId="77777777" w:rsidR="000E0640" w:rsidRPr="001E23F0" w:rsidRDefault="000E0640" w:rsidP="000F5DF2">
      <w:pPr>
        <w:jc w:val="both"/>
        <w:rPr>
          <w:rFonts w:ascii="Times New Roman" w:hAnsi="Times New Roman" w:cs="Times New Roman"/>
          <w:sz w:val="24"/>
          <w:szCs w:val="24"/>
        </w:rPr>
      </w:pPr>
    </w:p>
    <w:p w14:paraId="44758443" w14:textId="77777777" w:rsidR="00915AF9" w:rsidRPr="001E23F0" w:rsidRDefault="000E0640" w:rsidP="000F5DF2">
      <w:pPr>
        <w:jc w:val="both"/>
        <w:rPr>
          <w:rFonts w:ascii="Times New Roman" w:hAnsi="Times New Roman" w:cs="Times New Roman"/>
          <w:sz w:val="24"/>
          <w:szCs w:val="24"/>
        </w:rPr>
      </w:pPr>
      <w:r w:rsidRPr="001E23F0">
        <w:rPr>
          <w:rFonts w:ascii="Times New Roman" w:hAnsi="Times New Roman" w:cs="Times New Roman"/>
          <w:sz w:val="24"/>
          <w:szCs w:val="24"/>
        </w:rPr>
        <w:t>(1</w:t>
      </w:r>
      <w:r w:rsidR="001E2D99" w:rsidRPr="001E23F0">
        <w:rPr>
          <w:rFonts w:ascii="Times New Roman" w:hAnsi="Times New Roman" w:cs="Times New Roman"/>
          <w:sz w:val="24"/>
          <w:szCs w:val="24"/>
        </w:rPr>
        <w:t>1</w:t>
      </w:r>
      <w:r w:rsidRPr="001E23F0">
        <w:rPr>
          <w:rFonts w:ascii="Times New Roman" w:hAnsi="Times New Roman" w:cs="Times New Roman"/>
          <w:sz w:val="24"/>
          <w:szCs w:val="24"/>
        </w:rPr>
        <w:t>) Kui Politsei- ja Piirivalveamet või Kaitsepolitseiamet teeb välismaalasele lahkumisettekirjutuse, kaotab talle varem väljastatud sisenemiskeelu otsus kehtivuse.</w:t>
      </w:r>
    </w:p>
    <w:p w14:paraId="38389D3D" w14:textId="77777777" w:rsidR="00915AF9" w:rsidRPr="001E23F0" w:rsidRDefault="00915AF9" w:rsidP="000F5DF2">
      <w:pPr>
        <w:jc w:val="both"/>
        <w:rPr>
          <w:rFonts w:ascii="Times New Roman" w:hAnsi="Times New Roman" w:cs="Times New Roman"/>
          <w:sz w:val="24"/>
          <w:szCs w:val="24"/>
        </w:rPr>
      </w:pPr>
    </w:p>
    <w:p w14:paraId="3AB3CE87" w14:textId="2F1A9342" w:rsidR="00915AF9" w:rsidRPr="001E23F0" w:rsidRDefault="00915AF9" w:rsidP="000F5DF2">
      <w:pPr>
        <w:jc w:val="both"/>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24</w:t>
      </w:r>
      <w:r w:rsidRPr="001E23F0">
        <w:rPr>
          <w:rFonts w:ascii="Times New Roman" w:hAnsi="Times New Roman" w:cs="Times New Roman"/>
          <w:b/>
          <w:bCs/>
          <w:sz w:val="24"/>
          <w:szCs w:val="24"/>
        </w:rPr>
        <w:t xml:space="preserve">. </w:t>
      </w:r>
      <w:r w:rsidR="00780542" w:rsidRPr="001E23F0">
        <w:rPr>
          <w:rFonts w:ascii="Times New Roman" w:hAnsi="Times New Roman" w:cs="Times New Roman"/>
          <w:b/>
          <w:bCs/>
          <w:sz w:val="24"/>
          <w:szCs w:val="24"/>
        </w:rPr>
        <w:t>Varem tehtud toimingute arvestamine</w:t>
      </w:r>
    </w:p>
    <w:p w14:paraId="677EF0FF" w14:textId="77777777" w:rsidR="00915AF9" w:rsidRPr="001E23F0" w:rsidRDefault="00915AF9" w:rsidP="000F5DF2">
      <w:pPr>
        <w:jc w:val="both"/>
        <w:rPr>
          <w:rFonts w:ascii="Times New Roman" w:hAnsi="Times New Roman" w:cs="Times New Roman"/>
          <w:b/>
          <w:bCs/>
          <w:sz w:val="24"/>
          <w:szCs w:val="24"/>
        </w:rPr>
      </w:pPr>
    </w:p>
    <w:p w14:paraId="581FBBFF" w14:textId="07A47E8B" w:rsidR="00573063" w:rsidRPr="001E23F0" w:rsidRDefault="00915AF9" w:rsidP="21F1A12B">
      <w:pPr>
        <w:jc w:val="both"/>
        <w:rPr>
          <w:rFonts w:ascii="Times New Roman" w:hAnsi="Times New Roman" w:cs="Times New Roman"/>
          <w:sz w:val="24"/>
          <w:szCs w:val="24"/>
        </w:rPr>
      </w:pPr>
      <w:r w:rsidRPr="001E23F0">
        <w:rPr>
          <w:rFonts w:ascii="Times New Roman" w:hAnsi="Times New Roman" w:cs="Times New Roman"/>
          <w:sz w:val="24"/>
          <w:szCs w:val="24"/>
        </w:rPr>
        <w:t>Kui taustakontrolli läbiviimisel või muul seaduses sätestatud juhul tehti</w:t>
      </w:r>
      <w:r w:rsidR="00780542" w:rsidRPr="001E23F0">
        <w:rPr>
          <w:rFonts w:ascii="Times New Roman" w:hAnsi="Times New Roman" w:cs="Times New Roman"/>
          <w:sz w:val="24"/>
          <w:szCs w:val="24"/>
        </w:rPr>
        <w:t xml:space="preserve"> välismaalase suhtes</w:t>
      </w:r>
      <w:r w:rsidRPr="001E23F0">
        <w:rPr>
          <w:rFonts w:ascii="Times New Roman" w:hAnsi="Times New Roman" w:cs="Times New Roman"/>
          <w:sz w:val="24"/>
          <w:szCs w:val="24"/>
        </w:rPr>
        <w:t xml:space="preserve"> käesolevas peatükis sätestatud toiminguid, </w:t>
      </w:r>
      <w:r w:rsidR="706DF1C8" w:rsidRPr="001E23F0">
        <w:rPr>
          <w:rFonts w:ascii="Times New Roman" w:hAnsi="Times New Roman" w:cs="Times New Roman"/>
          <w:sz w:val="24"/>
          <w:szCs w:val="24"/>
        </w:rPr>
        <w:t>võib need</w:t>
      </w:r>
      <w:r w:rsidRPr="001E23F0">
        <w:rPr>
          <w:rFonts w:ascii="Times New Roman" w:hAnsi="Times New Roman" w:cs="Times New Roman"/>
          <w:sz w:val="24"/>
          <w:szCs w:val="24"/>
        </w:rPr>
        <w:t xml:space="preserve"> </w:t>
      </w:r>
      <w:r w:rsidR="4979480D" w:rsidRPr="001E23F0">
        <w:rPr>
          <w:rFonts w:ascii="Times New Roman" w:hAnsi="Times New Roman" w:cs="Times New Roman"/>
          <w:sz w:val="24"/>
          <w:szCs w:val="24"/>
        </w:rPr>
        <w:t xml:space="preserve">jätta </w:t>
      </w:r>
      <w:r w:rsidR="17F1F64F" w:rsidRPr="001E23F0">
        <w:rPr>
          <w:rFonts w:ascii="Times New Roman" w:hAnsi="Times New Roman" w:cs="Times New Roman"/>
          <w:sz w:val="24"/>
          <w:szCs w:val="24"/>
        </w:rPr>
        <w:t xml:space="preserve">uuesti </w:t>
      </w:r>
      <w:r w:rsidR="4979480D" w:rsidRPr="001E23F0">
        <w:rPr>
          <w:rFonts w:ascii="Times New Roman" w:hAnsi="Times New Roman" w:cs="Times New Roman"/>
          <w:sz w:val="24"/>
          <w:szCs w:val="24"/>
        </w:rPr>
        <w:t>tegemata</w:t>
      </w:r>
      <w:r w:rsidRPr="001E23F0">
        <w:rPr>
          <w:rFonts w:ascii="Times New Roman" w:hAnsi="Times New Roman" w:cs="Times New Roman"/>
          <w:sz w:val="24"/>
          <w:szCs w:val="24"/>
        </w:rPr>
        <w:t>.</w:t>
      </w:r>
      <w:r w:rsidR="00573063" w:rsidRPr="001E23F0">
        <w:rPr>
          <w:rFonts w:ascii="Times New Roman" w:hAnsi="Times New Roman" w:cs="Times New Roman"/>
          <w:sz w:val="24"/>
          <w:szCs w:val="24"/>
        </w:rPr>
        <w:t>“;</w:t>
      </w:r>
    </w:p>
    <w:p w14:paraId="38856922" w14:textId="77777777" w:rsidR="00573063" w:rsidRPr="001E23F0" w:rsidRDefault="00573063" w:rsidP="000F5DF2">
      <w:pPr>
        <w:jc w:val="both"/>
        <w:rPr>
          <w:rFonts w:ascii="Times New Roman" w:hAnsi="Times New Roman" w:cs="Times New Roman"/>
          <w:sz w:val="24"/>
          <w:szCs w:val="24"/>
        </w:rPr>
      </w:pPr>
    </w:p>
    <w:p w14:paraId="2C1C868A" w14:textId="384C51CE" w:rsidR="005945D5" w:rsidRPr="001E23F0" w:rsidRDefault="00573063" w:rsidP="21F1A12B">
      <w:pPr>
        <w:jc w:val="both"/>
        <w:rPr>
          <w:rFonts w:ascii="Times New Roman" w:hAnsi="Times New Roman" w:cs="Times New Roman"/>
          <w:sz w:val="24"/>
          <w:szCs w:val="24"/>
        </w:rPr>
      </w:pPr>
      <w:r w:rsidRPr="3D45D796">
        <w:rPr>
          <w:rFonts w:ascii="Times New Roman" w:hAnsi="Times New Roman" w:cs="Times New Roman"/>
          <w:b/>
          <w:bCs/>
          <w:sz w:val="24"/>
          <w:szCs w:val="24"/>
        </w:rPr>
        <w:t>2</w:t>
      </w:r>
      <w:r w:rsidR="006A518D" w:rsidRPr="3D45D796">
        <w:rPr>
          <w:rFonts w:ascii="Times New Roman" w:hAnsi="Times New Roman" w:cs="Times New Roman"/>
          <w:b/>
          <w:bCs/>
          <w:sz w:val="24"/>
          <w:szCs w:val="24"/>
        </w:rPr>
        <w:t>2</w:t>
      </w:r>
      <w:r w:rsidRPr="3D45D796">
        <w:rPr>
          <w:rFonts w:ascii="Times New Roman" w:hAnsi="Times New Roman" w:cs="Times New Roman"/>
          <w:b/>
          <w:bCs/>
          <w:sz w:val="24"/>
          <w:szCs w:val="24"/>
        </w:rPr>
        <w:t xml:space="preserve">) </w:t>
      </w:r>
      <w:r w:rsidR="005945D5" w:rsidRPr="3D45D796">
        <w:rPr>
          <w:rFonts w:ascii="Times New Roman" w:hAnsi="Times New Roman" w:cs="Times New Roman"/>
          <w:sz w:val="24"/>
          <w:szCs w:val="24"/>
        </w:rPr>
        <w:t>paragrahvi 7 lõikes 2 asendatakse sõnad „Eestist lahkuda“ sõnadega „Eestist</w:t>
      </w:r>
      <w:r w:rsidR="23588AFD" w:rsidRPr="3D45D796">
        <w:rPr>
          <w:rFonts w:ascii="Times New Roman" w:hAnsi="Times New Roman" w:cs="Times New Roman"/>
          <w:sz w:val="24"/>
          <w:szCs w:val="24"/>
        </w:rPr>
        <w:t>,</w:t>
      </w:r>
      <w:r w:rsidR="005945D5" w:rsidRPr="3D45D796">
        <w:rPr>
          <w:rFonts w:ascii="Times New Roman" w:hAnsi="Times New Roman" w:cs="Times New Roman"/>
          <w:sz w:val="24"/>
          <w:szCs w:val="24"/>
        </w:rPr>
        <w:t xml:space="preserve"> või kui see on </w:t>
      </w:r>
      <w:commentRangeStart w:id="323"/>
      <w:r w:rsidR="005945D5" w:rsidRPr="3D45D796">
        <w:rPr>
          <w:rFonts w:ascii="Times New Roman" w:hAnsi="Times New Roman" w:cs="Times New Roman"/>
          <w:sz w:val="24"/>
          <w:szCs w:val="24"/>
        </w:rPr>
        <w:t>asjakohane,</w:t>
      </w:r>
      <w:commentRangeEnd w:id="323"/>
      <w:r>
        <w:commentReference w:id="323"/>
      </w:r>
      <w:r w:rsidR="005945D5" w:rsidRPr="3D45D796">
        <w:rPr>
          <w:rFonts w:ascii="Times New Roman" w:hAnsi="Times New Roman" w:cs="Times New Roman"/>
          <w:sz w:val="24"/>
          <w:szCs w:val="24"/>
        </w:rPr>
        <w:t xml:space="preserve"> </w:t>
      </w:r>
      <w:r w:rsidR="008F71DF" w:rsidRPr="3D45D796">
        <w:rPr>
          <w:rFonts w:ascii="Times New Roman" w:hAnsi="Times New Roman" w:cs="Times New Roman"/>
          <w:sz w:val="24"/>
          <w:szCs w:val="24"/>
        </w:rPr>
        <w:t>ka teiste</w:t>
      </w:r>
      <w:r w:rsidR="005945D5" w:rsidRPr="3D45D796">
        <w:rPr>
          <w:rFonts w:ascii="Times New Roman" w:hAnsi="Times New Roman" w:cs="Times New Roman"/>
          <w:sz w:val="24"/>
          <w:szCs w:val="24"/>
        </w:rPr>
        <w:t xml:space="preserve"> Schengeni konventsiooni või Euroopa Liidu liikmesriikide territooriumilt lahkuda“</w:t>
      </w:r>
      <w:r w:rsidR="0057283F" w:rsidRPr="3D45D796">
        <w:rPr>
          <w:rFonts w:ascii="Times New Roman" w:hAnsi="Times New Roman" w:cs="Times New Roman"/>
          <w:sz w:val="24"/>
          <w:szCs w:val="24"/>
        </w:rPr>
        <w:t>;</w:t>
      </w:r>
    </w:p>
    <w:p w14:paraId="2D23B6F8" w14:textId="77777777" w:rsidR="008F71DF" w:rsidRPr="001E23F0" w:rsidRDefault="008F71DF" w:rsidP="005945D5">
      <w:pPr>
        <w:jc w:val="both"/>
        <w:rPr>
          <w:rFonts w:ascii="Times New Roman" w:hAnsi="Times New Roman" w:cs="Times New Roman"/>
          <w:sz w:val="24"/>
          <w:szCs w:val="24"/>
        </w:rPr>
      </w:pPr>
    </w:p>
    <w:p w14:paraId="7E921DE2" w14:textId="00C71080" w:rsidR="008F71DF" w:rsidRPr="001E23F0" w:rsidRDefault="008F71DF" w:rsidP="005945D5">
      <w:pPr>
        <w:jc w:val="both"/>
        <w:rPr>
          <w:rFonts w:ascii="Times New Roman" w:hAnsi="Times New Roman" w:cs="Times New Roman"/>
          <w:sz w:val="24"/>
          <w:szCs w:val="24"/>
        </w:rPr>
      </w:pPr>
      <w:r w:rsidRPr="3D45D796">
        <w:rPr>
          <w:rFonts w:ascii="Times New Roman" w:hAnsi="Times New Roman" w:cs="Times New Roman"/>
          <w:b/>
          <w:bCs/>
          <w:sz w:val="24"/>
          <w:szCs w:val="24"/>
        </w:rPr>
        <w:t>2</w:t>
      </w:r>
      <w:r w:rsidR="006A518D" w:rsidRPr="3D45D796">
        <w:rPr>
          <w:rFonts w:ascii="Times New Roman" w:hAnsi="Times New Roman" w:cs="Times New Roman"/>
          <w:b/>
          <w:bCs/>
          <w:sz w:val="24"/>
          <w:szCs w:val="24"/>
        </w:rPr>
        <w:t>3</w:t>
      </w:r>
      <w:r w:rsidRPr="3D45D796">
        <w:rPr>
          <w:rFonts w:ascii="Times New Roman" w:hAnsi="Times New Roman" w:cs="Times New Roman"/>
          <w:b/>
          <w:bCs/>
          <w:sz w:val="24"/>
          <w:szCs w:val="24"/>
        </w:rPr>
        <w:t xml:space="preserve">) </w:t>
      </w:r>
      <w:r w:rsidRPr="3D45D796">
        <w:rPr>
          <w:rFonts w:ascii="Times New Roman" w:hAnsi="Times New Roman" w:cs="Times New Roman"/>
          <w:sz w:val="24"/>
          <w:szCs w:val="24"/>
        </w:rPr>
        <w:t xml:space="preserve">paragrahvi </w:t>
      </w:r>
      <w:commentRangeStart w:id="324"/>
      <w:r w:rsidRPr="3D45D796">
        <w:rPr>
          <w:rFonts w:ascii="Times New Roman" w:hAnsi="Times New Roman" w:cs="Times New Roman"/>
          <w:sz w:val="24"/>
          <w:szCs w:val="24"/>
        </w:rPr>
        <w:t>7 täiendatakse lõikega 3</w:t>
      </w:r>
      <w:r w:rsidRPr="3D45D796">
        <w:rPr>
          <w:rFonts w:ascii="Times New Roman" w:hAnsi="Times New Roman" w:cs="Times New Roman"/>
          <w:sz w:val="24"/>
          <w:szCs w:val="24"/>
          <w:vertAlign w:val="superscript"/>
        </w:rPr>
        <w:t>1</w:t>
      </w:r>
      <w:commentRangeEnd w:id="324"/>
      <w:r>
        <w:commentReference w:id="324"/>
      </w:r>
      <w:r w:rsidRPr="3D45D796">
        <w:rPr>
          <w:rFonts w:ascii="Times New Roman" w:hAnsi="Times New Roman" w:cs="Times New Roman"/>
          <w:sz w:val="24"/>
          <w:szCs w:val="24"/>
          <w:vertAlign w:val="superscript"/>
        </w:rPr>
        <w:t xml:space="preserve"> </w:t>
      </w:r>
      <w:r w:rsidRPr="3D45D796">
        <w:rPr>
          <w:rFonts w:ascii="Times New Roman" w:hAnsi="Times New Roman" w:cs="Times New Roman"/>
          <w:sz w:val="24"/>
          <w:szCs w:val="24"/>
        </w:rPr>
        <w:t>järgmises sõnastuses:</w:t>
      </w:r>
    </w:p>
    <w:p w14:paraId="406A1150" w14:textId="77777777" w:rsidR="008F71DF" w:rsidRPr="001E23F0" w:rsidRDefault="008F71DF" w:rsidP="005945D5">
      <w:pPr>
        <w:jc w:val="both"/>
        <w:rPr>
          <w:rFonts w:ascii="Times New Roman" w:hAnsi="Times New Roman" w:cs="Times New Roman"/>
          <w:sz w:val="24"/>
          <w:szCs w:val="24"/>
        </w:rPr>
      </w:pPr>
    </w:p>
    <w:p w14:paraId="30976B94" w14:textId="58C62B5B" w:rsidR="008F71DF" w:rsidRPr="001E23F0" w:rsidRDefault="008F71DF" w:rsidP="005945D5">
      <w:pPr>
        <w:jc w:val="both"/>
        <w:rPr>
          <w:rFonts w:ascii="Times New Roman" w:hAnsi="Times New Roman" w:cs="Times New Roman"/>
          <w:sz w:val="24"/>
          <w:szCs w:val="24"/>
        </w:rPr>
      </w:pPr>
      <w:r w:rsidRPr="3D45D796">
        <w:rPr>
          <w:rFonts w:ascii="Times New Roman" w:hAnsi="Times New Roman" w:cs="Times New Roman"/>
          <w:sz w:val="24"/>
          <w:szCs w:val="24"/>
        </w:rPr>
        <w:t>„(3</w:t>
      </w:r>
      <w:r w:rsidRPr="3D45D796">
        <w:rPr>
          <w:rFonts w:ascii="Times New Roman" w:hAnsi="Times New Roman" w:cs="Times New Roman"/>
          <w:sz w:val="24"/>
          <w:szCs w:val="24"/>
          <w:vertAlign w:val="superscript"/>
        </w:rPr>
        <w:t>1</w:t>
      </w:r>
      <w:r w:rsidRPr="3D45D796">
        <w:rPr>
          <w:rFonts w:ascii="Times New Roman" w:hAnsi="Times New Roman" w:cs="Times New Roman"/>
          <w:sz w:val="24"/>
          <w:szCs w:val="24"/>
        </w:rPr>
        <w:t xml:space="preserve">) Politsei- ja Piirivalveamet või Kaitsepolitseiamet kohustab välismaalast, kelle suhtes kohaldatakse Euroopa Parlamendi ja nõukogu määrust (EL) 2024/1349 </w:t>
      </w:r>
      <w:del w:id="325" w:author="Autor">
        <w:r w:rsidRPr="3D45D796" w:rsidDel="008F71DF">
          <w:rPr>
            <w:rFonts w:ascii="Times New Roman" w:hAnsi="Times New Roman" w:cs="Times New Roman"/>
            <w:sz w:val="24"/>
            <w:szCs w:val="24"/>
          </w:rPr>
          <w:delText>(tagasisaatmise piirimenetluse kohta)</w:delText>
        </w:r>
      </w:del>
      <w:r w:rsidRPr="3D45D796">
        <w:rPr>
          <w:rFonts w:ascii="Times New Roman" w:hAnsi="Times New Roman" w:cs="Times New Roman"/>
          <w:sz w:val="24"/>
          <w:szCs w:val="24"/>
        </w:rPr>
        <w:t xml:space="preserve">, elama kindlaks määratud </w:t>
      </w:r>
      <w:r w:rsidR="7768B1C4" w:rsidRPr="3D45D796">
        <w:rPr>
          <w:rFonts w:ascii="Times New Roman" w:hAnsi="Times New Roman" w:cs="Times New Roman"/>
          <w:sz w:val="24"/>
          <w:szCs w:val="24"/>
        </w:rPr>
        <w:t>asukohas</w:t>
      </w:r>
      <w:r w:rsidRPr="3D45D796">
        <w:rPr>
          <w:rFonts w:ascii="Times New Roman" w:hAnsi="Times New Roman" w:cs="Times New Roman"/>
          <w:sz w:val="24"/>
          <w:szCs w:val="24"/>
        </w:rPr>
        <w:t>, välja arvatud juhul, kui see kohustus on talle pandud juba rahvusvahelise kaitse menetluse läbiviimisel ja tema majutuskoht ei ole muutunud.“;</w:t>
      </w:r>
    </w:p>
    <w:p w14:paraId="6BC71633" w14:textId="77777777" w:rsidR="008F71DF" w:rsidRPr="001E23F0" w:rsidRDefault="008F71DF" w:rsidP="005945D5">
      <w:pPr>
        <w:jc w:val="both"/>
        <w:rPr>
          <w:rFonts w:ascii="Times New Roman" w:hAnsi="Times New Roman" w:cs="Times New Roman"/>
          <w:sz w:val="24"/>
          <w:szCs w:val="24"/>
        </w:rPr>
      </w:pPr>
    </w:p>
    <w:p w14:paraId="04F963FF" w14:textId="316E7658" w:rsidR="008F71DF" w:rsidRPr="001E23F0" w:rsidRDefault="008F71DF" w:rsidP="005945D5">
      <w:pPr>
        <w:jc w:val="both"/>
        <w:rPr>
          <w:rFonts w:ascii="Times New Roman" w:hAnsi="Times New Roman" w:cs="Times New Roman"/>
          <w:sz w:val="24"/>
          <w:szCs w:val="24"/>
        </w:rPr>
      </w:pPr>
      <w:r w:rsidRPr="001E23F0">
        <w:rPr>
          <w:rFonts w:ascii="Times New Roman" w:hAnsi="Times New Roman" w:cs="Times New Roman"/>
          <w:b/>
          <w:bCs/>
          <w:sz w:val="24"/>
          <w:szCs w:val="24"/>
        </w:rPr>
        <w:t>2</w:t>
      </w:r>
      <w:r w:rsidR="006A518D" w:rsidRPr="001E23F0">
        <w:rPr>
          <w:rFonts w:ascii="Times New Roman" w:hAnsi="Times New Roman" w:cs="Times New Roman"/>
          <w:b/>
          <w:bCs/>
          <w:sz w:val="24"/>
          <w:szCs w:val="24"/>
        </w:rPr>
        <w:t>4</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7</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täiendatakse lõikega 1</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järgmises sõnastuses:</w:t>
      </w:r>
    </w:p>
    <w:p w14:paraId="36B98466" w14:textId="77777777" w:rsidR="008F71DF" w:rsidRPr="001E23F0" w:rsidRDefault="008F71DF" w:rsidP="005945D5">
      <w:pPr>
        <w:jc w:val="both"/>
        <w:rPr>
          <w:rFonts w:ascii="Times New Roman" w:hAnsi="Times New Roman" w:cs="Times New Roman"/>
          <w:sz w:val="24"/>
          <w:szCs w:val="24"/>
        </w:rPr>
      </w:pPr>
    </w:p>
    <w:p w14:paraId="09513ABB" w14:textId="4FF5B2B8" w:rsidR="008F71DF" w:rsidRPr="001E23F0" w:rsidRDefault="008F71DF" w:rsidP="005945D5">
      <w:pPr>
        <w:jc w:val="both"/>
        <w:rPr>
          <w:rFonts w:ascii="Times New Roman" w:hAnsi="Times New Roman" w:cs="Times New Roman"/>
          <w:sz w:val="24"/>
          <w:szCs w:val="24"/>
        </w:rPr>
      </w:pPr>
      <w:r w:rsidRPr="3D45D796">
        <w:rPr>
          <w:rFonts w:ascii="Times New Roman" w:hAnsi="Times New Roman" w:cs="Times New Roman"/>
          <w:sz w:val="24"/>
          <w:szCs w:val="24"/>
        </w:rPr>
        <w:t>„(1</w:t>
      </w:r>
      <w:r w:rsidRPr="3D45D796">
        <w:rPr>
          <w:rFonts w:ascii="Times New Roman" w:hAnsi="Times New Roman" w:cs="Times New Roman"/>
          <w:sz w:val="24"/>
          <w:szCs w:val="24"/>
          <w:vertAlign w:val="superscript"/>
        </w:rPr>
        <w:t>2</w:t>
      </w:r>
      <w:r w:rsidRPr="3D45D796">
        <w:rPr>
          <w:rFonts w:ascii="Times New Roman" w:hAnsi="Times New Roman" w:cs="Times New Roman"/>
          <w:sz w:val="24"/>
          <w:szCs w:val="24"/>
        </w:rPr>
        <w:t xml:space="preserve">) Kui välismaalasel, kelle suhtes kohaldatakse piiril toimuvat tagasisaatmismenetlust, on kehtiv reisidokument, võib Politsei- ja Piirivalveamet või Kaitsepolitseiamet välismaalase taotlusel teha otsuse lahkumiskohustuse vabatahtliku täitmise tähtaja andmise kohta, arvestades </w:t>
      </w:r>
      <w:r w:rsidR="00C42D63" w:rsidRPr="3D45D796">
        <w:rPr>
          <w:rFonts w:ascii="Times New Roman" w:hAnsi="Times New Roman" w:cs="Times New Roman"/>
          <w:sz w:val="24"/>
          <w:szCs w:val="24"/>
        </w:rPr>
        <w:t>Euroopa Parlamendi ja nõukogu määruses (EL) 2024/1349</w:t>
      </w:r>
      <w:del w:id="326" w:author="Autor">
        <w:r w:rsidRPr="3D45D796" w:rsidDel="00C42D63">
          <w:rPr>
            <w:rFonts w:ascii="Times New Roman" w:hAnsi="Times New Roman" w:cs="Times New Roman"/>
            <w:sz w:val="24"/>
            <w:szCs w:val="24"/>
          </w:rPr>
          <w:delText xml:space="preserve"> (tagasisaatmise piirimenetluse kohta)</w:delText>
        </w:r>
      </w:del>
      <w:r w:rsidR="00C42D63" w:rsidRPr="3D45D796">
        <w:rPr>
          <w:rFonts w:ascii="Times New Roman" w:hAnsi="Times New Roman" w:cs="Times New Roman"/>
          <w:sz w:val="24"/>
          <w:szCs w:val="24"/>
        </w:rPr>
        <w:t xml:space="preserve"> </w:t>
      </w:r>
      <w:r w:rsidRPr="3D45D796">
        <w:rPr>
          <w:rFonts w:ascii="Times New Roman" w:hAnsi="Times New Roman" w:cs="Times New Roman"/>
          <w:sz w:val="24"/>
          <w:szCs w:val="24"/>
        </w:rPr>
        <w:t>sätestatut.</w:t>
      </w:r>
      <w:r w:rsidR="00C42D63" w:rsidRPr="3D45D796">
        <w:rPr>
          <w:rFonts w:ascii="Times New Roman" w:hAnsi="Times New Roman" w:cs="Times New Roman"/>
          <w:sz w:val="24"/>
          <w:szCs w:val="24"/>
        </w:rPr>
        <w:t>“;</w:t>
      </w:r>
    </w:p>
    <w:p w14:paraId="731FCA05" w14:textId="77777777" w:rsidR="00C42D63" w:rsidRPr="001E23F0" w:rsidRDefault="00C42D63" w:rsidP="005945D5">
      <w:pPr>
        <w:jc w:val="both"/>
        <w:rPr>
          <w:rFonts w:ascii="Times New Roman" w:hAnsi="Times New Roman" w:cs="Times New Roman"/>
          <w:sz w:val="24"/>
          <w:szCs w:val="24"/>
        </w:rPr>
      </w:pPr>
    </w:p>
    <w:p w14:paraId="098783E1" w14:textId="355D1E11" w:rsidR="00C42D63" w:rsidRPr="001E23F0" w:rsidRDefault="00C42D63" w:rsidP="005945D5">
      <w:pPr>
        <w:jc w:val="both"/>
        <w:rPr>
          <w:rFonts w:ascii="Times New Roman" w:hAnsi="Times New Roman" w:cs="Times New Roman"/>
          <w:sz w:val="24"/>
          <w:szCs w:val="24"/>
        </w:rPr>
      </w:pPr>
      <w:r w:rsidRPr="3D45D796">
        <w:rPr>
          <w:rFonts w:ascii="Times New Roman" w:hAnsi="Times New Roman" w:cs="Times New Roman"/>
          <w:b/>
          <w:bCs/>
          <w:sz w:val="24"/>
          <w:szCs w:val="24"/>
        </w:rPr>
        <w:t>2</w:t>
      </w:r>
      <w:r w:rsidR="006A518D" w:rsidRPr="3D45D796">
        <w:rPr>
          <w:rFonts w:ascii="Times New Roman" w:hAnsi="Times New Roman" w:cs="Times New Roman"/>
          <w:b/>
          <w:bCs/>
          <w:sz w:val="24"/>
          <w:szCs w:val="24"/>
        </w:rPr>
        <w:t>5</w:t>
      </w:r>
      <w:r w:rsidRPr="3D45D796">
        <w:rPr>
          <w:rFonts w:ascii="Times New Roman" w:hAnsi="Times New Roman" w:cs="Times New Roman"/>
          <w:b/>
          <w:bCs/>
          <w:sz w:val="24"/>
          <w:szCs w:val="24"/>
        </w:rPr>
        <w:t xml:space="preserve">) </w:t>
      </w:r>
      <w:r w:rsidRPr="3D45D796">
        <w:rPr>
          <w:rFonts w:ascii="Times New Roman" w:hAnsi="Times New Roman" w:cs="Times New Roman"/>
          <w:sz w:val="24"/>
          <w:szCs w:val="24"/>
        </w:rPr>
        <w:t>paragrahvi 7</w:t>
      </w:r>
      <w:r w:rsidRPr="3D45D796">
        <w:rPr>
          <w:rFonts w:ascii="Times New Roman" w:hAnsi="Times New Roman" w:cs="Times New Roman"/>
          <w:sz w:val="24"/>
          <w:szCs w:val="24"/>
          <w:vertAlign w:val="superscript"/>
        </w:rPr>
        <w:t xml:space="preserve">2 </w:t>
      </w:r>
      <w:r w:rsidRPr="3D45D796">
        <w:rPr>
          <w:rFonts w:ascii="Times New Roman" w:hAnsi="Times New Roman" w:cs="Times New Roman"/>
          <w:sz w:val="24"/>
          <w:szCs w:val="24"/>
        </w:rPr>
        <w:t>lõike 2 punktis 5 asendatakse tekstiosa „käesoleva seaduse § 28</w:t>
      </w:r>
      <w:r w:rsidRPr="3D45D796">
        <w:rPr>
          <w:rFonts w:ascii="Times New Roman" w:hAnsi="Times New Roman" w:cs="Times New Roman"/>
          <w:sz w:val="24"/>
          <w:szCs w:val="24"/>
          <w:vertAlign w:val="superscript"/>
        </w:rPr>
        <w:t>2</w:t>
      </w:r>
      <w:r w:rsidRPr="3D45D796">
        <w:rPr>
          <w:rFonts w:ascii="Times New Roman" w:hAnsi="Times New Roman" w:cs="Times New Roman"/>
          <w:sz w:val="24"/>
          <w:szCs w:val="24"/>
        </w:rPr>
        <w:t xml:space="preserve"> lõikes 1 või 1</w:t>
      </w:r>
      <w:r w:rsidRPr="3D45D796">
        <w:rPr>
          <w:rFonts w:ascii="Times New Roman" w:hAnsi="Times New Roman" w:cs="Times New Roman"/>
          <w:sz w:val="24"/>
          <w:szCs w:val="24"/>
          <w:vertAlign w:val="superscript"/>
        </w:rPr>
        <w:t>1</w:t>
      </w:r>
      <w:r w:rsidRPr="3D45D796">
        <w:rPr>
          <w:rFonts w:ascii="Times New Roman" w:hAnsi="Times New Roman" w:cs="Times New Roman"/>
          <w:sz w:val="24"/>
          <w:szCs w:val="24"/>
        </w:rPr>
        <w:t xml:space="preserve"> sätestatud riiki mittelubamise otsus“ sõnadega „</w:t>
      </w:r>
      <w:commentRangeStart w:id="327"/>
      <w:r w:rsidRPr="3D45D796">
        <w:rPr>
          <w:rFonts w:ascii="Times New Roman" w:hAnsi="Times New Roman" w:cs="Times New Roman"/>
          <w:sz w:val="24"/>
          <w:szCs w:val="24"/>
        </w:rPr>
        <w:t>sisenemiskeelu otsus</w:t>
      </w:r>
      <w:commentRangeEnd w:id="327"/>
      <w:r>
        <w:commentReference w:id="327"/>
      </w:r>
      <w:r w:rsidRPr="3D45D796">
        <w:rPr>
          <w:rFonts w:ascii="Times New Roman" w:hAnsi="Times New Roman" w:cs="Times New Roman"/>
          <w:sz w:val="24"/>
          <w:szCs w:val="24"/>
        </w:rPr>
        <w:t>“;</w:t>
      </w:r>
    </w:p>
    <w:p w14:paraId="06CC90AA" w14:textId="77777777" w:rsidR="003F0ADD" w:rsidRPr="001E23F0" w:rsidRDefault="003F0ADD" w:rsidP="005945D5">
      <w:pPr>
        <w:jc w:val="both"/>
        <w:rPr>
          <w:rFonts w:ascii="Times New Roman" w:hAnsi="Times New Roman" w:cs="Times New Roman"/>
          <w:sz w:val="24"/>
          <w:szCs w:val="24"/>
        </w:rPr>
      </w:pPr>
    </w:p>
    <w:p w14:paraId="009828AB" w14:textId="599397BD" w:rsidR="0A287737" w:rsidRPr="00246CCA" w:rsidRDefault="65D93EDD" w:rsidP="00025C52">
      <w:pPr>
        <w:jc w:val="both"/>
        <w:rPr>
          <w:rFonts w:ascii="Times New Roman" w:hAnsi="Times New Roman" w:cs="Times New Roman"/>
          <w:sz w:val="24"/>
          <w:szCs w:val="24"/>
          <w:vertAlign w:val="superscript"/>
        </w:rPr>
      </w:pPr>
      <w:r w:rsidRPr="00246CCA">
        <w:rPr>
          <w:rFonts w:ascii="Times New Roman" w:hAnsi="Times New Roman" w:cs="Times New Roman"/>
          <w:b/>
          <w:sz w:val="24"/>
          <w:szCs w:val="24"/>
        </w:rPr>
        <w:t xml:space="preserve">26) </w:t>
      </w:r>
      <w:r w:rsidRPr="00246CCA">
        <w:rPr>
          <w:rFonts w:ascii="Times New Roman" w:hAnsi="Times New Roman" w:cs="Times New Roman"/>
          <w:sz w:val="24"/>
          <w:szCs w:val="24"/>
        </w:rPr>
        <w:t>paragrahvi</w:t>
      </w:r>
      <w:r w:rsidR="1A2E5C49" w:rsidRPr="00246CCA">
        <w:rPr>
          <w:rFonts w:ascii="Times New Roman" w:hAnsi="Times New Roman" w:cs="Times New Roman"/>
          <w:sz w:val="24"/>
          <w:szCs w:val="24"/>
        </w:rPr>
        <w:t xml:space="preserve"> 7</w:t>
      </w:r>
      <w:r w:rsidR="1A2E5C49" w:rsidRPr="00246CCA">
        <w:rPr>
          <w:rFonts w:ascii="Times New Roman" w:hAnsi="Times New Roman" w:cs="Times New Roman"/>
          <w:sz w:val="24"/>
          <w:szCs w:val="24"/>
          <w:vertAlign w:val="superscript"/>
        </w:rPr>
        <w:t>4</w:t>
      </w:r>
      <w:r w:rsidR="4893321D" w:rsidRPr="00246CCA">
        <w:rPr>
          <w:rFonts w:ascii="Times New Roman" w:hAnsi="Times New Roman" w:cs="Times New Roman"/>
          <w:sz w:val="24"/>
          <w:szCs w:val="24"/>
        </w:rPr>
        <w:t xml:space="preserve"> täiendatakse lõikega </w:t>
      </w:r>
      <w:r w:rsidR="121C2727" w:rsidRPr="00246CCA">
        <w:rPr>
          <w:rFonts w:ascii="Times New Roman" w:hAnsi="Times New Roman" w:cs="Times New Roman"/>
          <w:sz w:val="24"/>
          <w:szCs w:val="24"/>
        </w:rPr>
        <w:t>2</w:t>
      </w:r>
      <w:r w:rsidR="121C2727" w:rsidRPr="00246CCA">
        <w:rPr>
          <w:rFonts w:ascii="Times New Roman" w:hAnsi="Times New Roman" w:cs="Times New Roman"/>
          <w:sz w:val="24"/>
          <w:szCs w:val="24"/>
          <w:vertAlign w:val="superscript"/>
        </w:rPr>
        <w:t>1</w:t>
      </w:r>
      <w:r w:rsidR="121C2727" w:rsidRPr="00246CCA">
        <w:rPr>
          <w:rFonts w:ascii="Times New Roman" w:hAnsi="Times New Roman" w:cs="Times New Roman"/>
          <w:sz w:val="24"/>
          <w:szCs w:val="24"/>
        </w:rPr>
        <w:t xml:space="preserve"> järgmises sõnastuses:</w:t>
      </w:r>
      <w:r w:rsidR="121C2727" w:rsidRPr="00025C52">
        <w:rPr>
          <w:rFonts w:ascii="Times New Roman" w:hAnsi="Times New Roman" w:cs="Times New Roman"/>
          <w:sz w:val="24"/>
          <w:szCs w:val="24"/>
        </w:rPr>
        <w:t xml:space="preserve"> </w:t>
      </w:r>
    </w:p>
    <w:p w14:paraId="738A62B9" w14:textId="273254EF" w:rsidR="392C9292" w:rsidRPr="00246CCA" w:rsidRDefault="392C9292" w:rsidP="00025C52">
      <w:pPr>
        <w:jc w:val="both"/>
        <w:rPr>
          <w:rFonts w:ascii="Times New Roman" w:hAnsi="Times New Roman" w:cs="Times New Roman"/>
          <w:sz w:val="24"/>
          <w:szCs w:val="24"/>
        </w:rPr>
      </w:pPr>
    </w:p>
    <w:p w14:paraId="44FED6E5" w14:textId="737929F0" w:rsidR="392C9292" w:rsidRPr="00025C52" w:rsidRDefault="00423EDA" w:rsidP="00025C5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104C439" w:rsidRPr="00246CCA">
        <w:rPr>
          <w:rFonts w:ascii="Times New Roman" w:eastAsia="Times New Roman" w:hAnsi="Times New Roman" w:cs="Times New Roman"/>
          <w:sz w:val="24"/>
          <w:szCs w:val="24"/>
        </w:rPr>
        <w:t>(2</w:t>
      </w:r>
      <w:r w:rsidR="0104C439" w:rsidRPr="00246CCA">
        <w:rPr>
          <w:rFonts w:ascii="Times New Roman" w:eastAsia="Times New Roman" w:hAnsi="Times New Roman" w:cs="Times New Roman"/>
          <w:sz w:val="24"/>
          <w:szCs w:val="24"/>
          <w:vertAlign w:val="superscript"/>
        </w:rPr>
        <w:t>1</w:t>
      </w:r>
      <w:r w:rsidR="0104C439" w:rsidRPr="00246CCA">
        <w:rPr>
          <w:rFonts w:ascii="Times New Roman" w:eastAsia="Times New Roman" w:hAnsi="Times New Roman" w:cs="Times New Roman"/>
          <w:sz w:val="24"/>
          <w:szCs w:val="24"/>
        </w:rPr>
        <w:t>) Välismaalasele, kellele on tehtud lahkumisettekirjutus avaliku korra või riigi julgeoleku huvides, võib lahkumisettekirjutuses kohaldada sissesõidukeeldu küm</w:t>
      </w:r>
      <w:r w:rsidR="6793D759" w:rsidRPr="00246CCA">
        <w:rPr>
          <w:rFonts w:ascii="Times New Roman" w:eastAsia="Times New Roman" w:hAnsi="Times New Roman" w:cs="Times New Roman"/>
          <w:sz w:val="24"/>
          <w:szCs w:val="24"/>
        </w:rPr>
        <w:t>neks</w:t>
      </w:r>
      <w:r w:rsidR="0104C439" w:rsidRPr="00246CCA">
        <w:rPr>
          <w:rFonts w:ascii="Times New Roman" w:eastAsia="Times New Roman" w:hAnsi="Times New Roman" w:cs="Times New Roman"/>
          <w:sz w:val="24"/>
          <w:szCs w:val="24"/>
        </w:rPr>
        <w:t xml:space="preserve"> aasta</w:t>
      </w:r>
      <w:r w:rsidR="6793D759" w:rsidRPr="00246CCA">
        <w:rPr>
          <w:rFonts w:ascii="Times New Roman" w:eastAsia="Times New Roman" w:hAnsi="Times New Roman" w:cs="Times New Roman"/>
          <w:sz w:val="24"/>
          <w:szCs w:val="24"/>
        </w:rPr>
        <w:t>ks</w:t>
      </w:r>
      <w:r w:rsidR="0104C439" w:rsidRPr="00246CCA">
        <w:rPr>
          <w:rFonts w:ascii="Times New Roman" w:eastAsia="Times New Roman" w:hAnsi="Times New Roman" w:cs="Times New Roman"/>
          <w:sz w:val="24"/>
          <w:szCs w:val="24"/>
        </w:rPr>
        <w:t xml:space="preserve"> </w:t>
      </w:r>
      <w:r w:rsidR="0104C439" w:rsidRPr="00246CCA">
        <w:rPr>
          <w:rFonts w:ascii="Times New Roman" w:eastAsia="Times New Roman" w:hAnsi="Times New Roman" w:cs="Times New Roman"/>
          <w:color w:val="202020"/>
          <w:sz w:val="24"/>
          <w:szCs w:val="24"/>
        </w:rPr>
        <w:t>lahkumisettekirjutuse täitmise päevast arvates</w:t>
      </w:r>
      <w:r w:rsidR="0104C439" w:rsidRPr="00246CC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104C439" w:rsidRPr="00246CCA">
        <w:rPr>
          <w:rFonts w:ascii="Times New Roman" w:eastAsia="Times New Roman" w:hAnsi="Times New Roman" w:cs="Times New Roman"/>
          <w:sz w:val="24"/>
          <w:szCs w:val="24"/>
        </w:rPr>
        <w:t>;</w:t>
      </w:r>
    </w:p>
    <w:p w14:paraId="138737E4" w14:textId="1616053F" w:rsidR="65D93EDD" w:rsidRPr="00025C52" w:rsidRDefault="65D93EDD" w:rsidP="00025C52">
      <w:pPr>
        <w:jc w:val="both"/>
        <w:rPr>
          <w:rFonts w:ascii="Times New Roman" w:hAnsi="Times New Roman" w:cs="Times New Roman"/>
          <w:b/>
          <w:bCs/>
          <w:sz w:val="24"/>
          <w:szCs w:val="24"/>
        </w:rPr>
      </w:pPr>
    </w:p>
    <w:p w14:paraId="6E27E8A2" w14:textId="7E345C70" w:rsidR="003F0ADD" w:rsidRPr="001E23F0" w:rsidRDefault="003F0ADD" w:rsidP="005945D5">
      <w:pPr>
        <w:jc w:val="both"/>
        <w:rPr>
          <w:rFonts w:ascii="Times New Roman" w:hAnsi="Times New Roman" w:cs="Times New Roman"/>
          <w:sz w:val="24"/>
          <w:szCs w:val="24"/>
        </w:rPr>
      </w:pPr>
      <w:r w:rsidRPr="00246CCA">
        <w:rPr>
          <w:rFonts w:ascii="Times New Roman" w:hAnsi="Times New Roman" w:cs="Times New Roman"/>
          <w:b/>
          <w:sz w:val="24"/>
          <w:szCs w:val="24"/>
        </w:rPr>
        <w:t>2</w:t>
      </w:r>
      <w:r w:rsidR="6053377D" w:rsidRPr="00246CCA">
        <w:rPr>
          <w:rFonts w:ascii="Times New Roman" w:hAnsi="Times New Roman" w:cs="Times New Roman"/>
          <w:b/>
          <w:sz w:val="24"/>
          <w:szCs w:val="24"/>
        </w:rPr>
        <w:t>7</w:t>
      </w:r>
      <w:r w:rsidRPr="00246CCA">
        <w:rPr>
          <w:rFonts w:ascii="Times New Roman" w:hAnsi="Times New Roman" w:cs="Times New Roman"/>
          <w:b/>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10 lõiget 1 täiendatakse pärast sõna „vältimiseks“ sõnadega „või juhul, kui välismaalase kinnipidamine</w:t>
      </w:r>
      <w:r w:rsidR="00AB595F" w:rsidRPr="001E23F0">
        <w:rPr>
          <w:rFonts w:ascii="Times New Roman" w:hAnsi="Times New Roman" w:cs="Times New Roman"/>
          <w:sz w:val="24"/>
          <w:szCs w:val="24"/>
        </w:rPr>
        <w:t xml:space="preserve"> tema väljasõidukohustuse ettevalmistamiseks või selle täitmiseks</w:t>
      </w:r>
      <w:r w:rsidRPr="001E23F0">
        <w:rPr>
          <w:rFonts w:ascii="Times New Roman" w:hAnsi="Times New Roman" w:cs="Times New Roman"/>
          <w:sz w:val="24"/>
          <w:szCs w:val="24"/>
        </w:rPr>
        <w:t xml:space="preserve"> käesoleva seaduse §-s 23 sätestatud alusel ei ole proportsionaalne,“;</w:t>
      </w:r>
    </w:p>
    <w:p w14:paraId="39FED0E2" w14:textId="77777777" w:rsidR="003F0ADD" w:rsidRPr="001E23F0" w:rsidRDefault="003F0ADD" w:rsidP="005945D5">
      <w:pPr>
        <w:jc w:val="both"/>
        <w:rPr>
          <w:rFonts w:ascii="Times New Roman" w:hAnsi="Times New Roman" w:cs="Times New Roman"/>
          <w:sz w:val="24"/>
          <w:szCs w:val="24"/>
        </w:rPr>
      </w:pPr>
    </w:p>
    <w:p w14:paraId="52E66F2A" w14:textId="70808D7D" w:rsidR="003F0ADD" w:rsidRPr="001E23F0" w:rsidRDefault="003F0ADD" w:rsidP="21F1A12B">
      <w:pPr>
        <w:jc w:val="both"/>
        <w:rPr>
          <w:rFonts w:ascii="Times New Roman" w:hAnsi="Times New Roman" w:cs="Times New Roman"/>
          <w:sz w:val="24"/>
          <w:szCs w:val="24"/>
        </w:rPr>
      </w:pPr>
      <w:r w:rsidRPr="3D45D796">
        <w:rPr>
          <w:rFonts w:ascii="Times New Roman" w:hAnsi="Times New Roman" w:cs="Times New Roman"/>
          <w:b/>
          <w:bCs/>
          <w:sz w:val="24"/>
          <w:szCs w:val="24"/>
        </w:rPr>
        <w:t>2</w:t>
      </w:r>
      <w:r w:rsidR="00B95610" w:rsidRPr="3D45D796">
        <w:rPr>
          <w:rFonts w:ascii="Times New Roman" w:hAnsi="Times New Roman" w:cs="Times New Roman"/>
          <w:b/>
          <w:bCs/>
          <w:sz w:val="24"/>
          <w:szCs w:val="24"/>
        </w:rPr>
        <w:t>8</w:t>
      </w:r>
      <w:r w:rsidRPr="3D45D796">
        <w:rPr>
          <w:rFonts w:ascii="Times New Roman" w:hAnsi="Times New Roman" w:cs="Times New Roman"/>
          <w:b/>
          <w:bCs/>
          <w:sz w:val="24"/>
          <w:szCs w:val="24"/>
        </w:rPr>
        <w:t xml:space="preserve">) </w:t>
      </w:r>
      <w:r w:rsidRPr="3D45D796">
        <w:rPr>
          <w:rFonts w:ascii="Times New Roman" w:hAnsi="Times New Roman" w:cs="Times New Roman"/>
          <w:sz w:val="24"/>
          <w:szCs w:val="24"/>
        </w:rPr>
        <w:t xml:space="preserve">paragrahvi 12 lõikes 9 asendatakse tekstiosa </w:t>
      </w:r>
      <w:commentRangeStart w:id="328"/>
      <w:r w:rsidRPr="3D45D796">
        <w:rPr>
          <w:rFonts w:ascii="Times New Roman" w:hAnsi="Times New Roman" w:cs="Times New Roman"/>
          <w:sz w:val="24"/>
          <w:szCs w:val="24"/>
        </w:rPr>
        <w:t>„§ 32 lõikes 1“ te</w:t>
      </w:r>
      <w:commentRangeEnd w:id="328"/>
      <w:r>
        <w:commentReference w:id="328"/>
      </w:r>
      <w:r w:rsidRPr="3D45D796">
        <w:rPr>
          <w:rFonts w:ascii="Times New Roman" w:hAnsi="Times New Roman" w:cs="Times New Roman"/>
          <w:sz w:val="24"/>
          <w:szCs w:val="24"/>
        </w:rPr>
        <w:t>kstiosaga „§ 4</w:t>
      </w:r>
      <w:r w:rsidR="00423EDA" w:rsidRPr="3D45D796">
        <w:rPr>
          <w:rFonts w:ascii="Times New Roman" w:hAnsi="Times New Roman" w:cs="Times New Roman"/>
          <w:sz w:val="24"/>
          <w:szCs w:val="24"/>
        </w:rPr>
        <w:t>3</w:t>
      </w:r>
      <w:r w:rsidRPr="3D45D796">
        <w:rPr>
          <w:rFonts w:ascii="Times New Roman" w:hAnsi="Times New Roman" w:cs="Times New Roman"/>
          <w:sz w:val="24"/>
          <w:szCs w:val="24"/>
        </w:rPr>
        <w:t xml:space="preserve"> lõikes 1“;</w:t>
      </w:r>
    </w:p>
    <w:p w14:paraId="654CAAFF" w14:textId="77777777" w:rsidR="003F0ADD" w:rsidRPr="001E23F0" w:rsidRDefault="003F0ADD" w:rsidP="003F0ADD">
      <w:pPr>
        <w:jc w:val="both"/>
        <w:rPr>
          <w:rFonts w:ascii="Times New Roman" w:hAnsi="Times New Roman" w:cs="Times New Roman"/>
          <w:sz w:val="24"/>
          <w:szCs w:val="24"/>
        </w:rPr>
      </w:pPr>
    </w:p>
    <w:p w14:paraId="0E03B2DA" w14:textId="72587375" w:rsidR="003F0ADD" w:rsidRPr="001E23F0" w:rsidRDefault="00B95610" w:rsidP="21F1A12B">
      <w:pPr>
        <w:jc w:val="both"/>
        <w:rPr>
          <w:rFonts w:ascii="Times New Roman" w:hAnsi="Times New Roman" w:cs="Times New Roman"/>
          <w:sz w:val="24"/>
          <w:szCs w:val="24"/>
        </w:rPr>
      </w:pPr>
      <w:r w:rsidRPr="3D45D796">
        <w:rPr>
          <w:rFonts w:ascii="Times New Roman" w:hAnsi="Times New Roman" w:cs="Times New Roman"/>
          <w:b/>
          <w:bCs/>
          <w:sz w:val="24"/>
          <w:szCs w:val="24"/>
        </w:rPr>
        <w:t>29</w:t>
      </w:r>
      <w:r w:rsidR="003F0ADD" w:rsidRPr="3D45D796">
        <w:rPr>
          <w:rFonts w:ascii="Times New Roman" w:hAnsi="Times New Roman" w:cs="Times New Roman"/>
          <w:b/>
          <w:bCs/>
          <w:sz w:val="24"/>
          <w:szCs w:val="24"/>
        </w:rPr>
        <w:t xml:space="preserve">) </w:t>
      </w:r>
      <w:r w:rsidR="003F0ADD" w:rsidRPr="3D45D796">
        <w:rPr>
          <w:rFonts w:ascii="Times New Roman" w:hAnsi="Times New Roman" w:cs="Times New Roman"/>
          <w:sz w:val="24"/>
          <w:szCs w:val="24"/>
        </w:rPr>
        <w:t>paragrahvi</w:t>
      </w:r>
      <w:del w:id="329" w:author="Autor">
        <w:r w:rsidRPr="3D45D796" w:rsidDel="003F0ADD">
          <w:rPr>
            <w:rFonts w:ascii="Times New Roman" w:hAnsi="Times New Roman" w:cs="Times New Roman"/>
            <w:sz w:val="24"/>
            <w:szCs w:val="24"/>
          </w:rPr>
          <w:delText xml:space="preserve"> </w:delText>
        </w:r>
      </w:del>
      <w:r w:rsidR="003F0ADD" w:rsidRPr="3D45D796">
        <w:rPr>
          <w:rFonts w:ascii="Times New Roman" w:hAnsi="Times New Roman" w:cs="Times New Roman"/>
          <w:sz w:val="24"/>
          <w:szCs w:val="24"/>
        </w:rPr>
        <w:t>12</w:t>
      </w:r>
      <w:r w:rsidR="003F0ADD" w:rsidRPr="3D45D796">
        <w:rPr>
          <w:rFonts w:ascii="Times New Roman" w:hAnsi="Times New Roman" w:cs="Times New Roman"/>
          <w:sz w:val="24"/>
          <w:szCs w:val="24"/>
          <w:vertAlign w:val="superscript"/>
        </w:rPr>
        <w:t xml:space="preserve">1 </w:t>
      </w:r>
      <w:r w:rsidR="003F0ADD" w:rsidRPr="3D45D796">
        <w:rPr>
          <w:rFonts w:ascii="Times New Roman" w:hAnsi="Times New Roman" w:cs="Times New Roman"/>
          <w:sz w:val="24"/>
          <w:szCs w:val="24"/>
        </w:rPr>
        <w:t>tunnistatakse kehtetuks;</w:t>
      </w:r>
    </w:p>
    <w:p w14:paraId="35488FFF" w14:textId="5C58E0A3" w:rsidR="000E0640" w:rsidRPr="001E23F0" w:rsidRDefault="000E0640" w:rsidP="21F1A12B">
      <w:pPr>
        <w:jc w:val="both"/>
        <w:rPr>
          <w:rFonts w:ascii="Times New Roman" w:hAnsi="Times New Roman" w:cs="Times New Roman"/>
          <w:sz w:val="24"/>
          <w:szCs w:val="24"/>
        </w:rPr>
      </w:pPr>
      <w:r>
        <w:br/>
      </w:r>
      <w:r w:rsidR="00B95610" w:rsidRPr="3D45D796">
        <w:rPr>
          <w:rFonts w:ascii="Times New Roman" w:hAnsi="Times New Roman" w:cs="Times New Roman"/>
          <w:b/>
          <w:bCs/>
          <w:sz w:val="24"/>
          <w:szCs w:val="24"/>
        </w:rPr>
        <w:t>30</w:t>
      </w:r>
      <w:r w:rsidR="00016C52" w:rsidRPr="3D45D796">
        <w:rPr>
          <w:rFonts w:ascii="Times New Roman" w:hAnsi="Times New Roman" w:cs="Times New Roman"/>
          <w:b/>
          <w:bCs/>
          <w:sz w:val="24"/>
          <w:szCs w:val="24"/>
        </w:rPr>
        <w:t xml:space="preserve">) </w:t>
      </w:r>
      <w:r w:rsidR="00016C52" w:rsidRPr="3D45D796">
        <w:rPr>
          <w:rFonts w:ascii="Times New Roman" w:hAnsi="Times New Roman" w:cs="Times New Roman"/>
          <w:sz w:val="24"/>
          <w:szCs w:val="24"/>
        </w:rPr>
        <w:t>paragrahv</w:t>
      </w:r>
      <w:del w:id="330" w:author="Autor">
        <w:r w:rsidRPr="3D45D796" w:rsidDel="00016C52">
          <w:rPr>
            <w:rFonts w:ascii="Times New Roman" w:hAnsi="Times New Roman" w:cs="Times New Roman"/>
            <w:sz w:val="24"/>
            <w:szCs w:val="24"/>
          </w:rPr>
          <w:delText>i</w:delText>
        </w:r>
      </w:del>
      <w:r w:rsidR="00016C52" w:rsidRPr="3D45D796">
        <w:rPr>
          <w:rFonts w:ascii="Times New Roman" w:hAnsi="Times New Roman" w:cs="Times New Roman"/>
          <w:sz w:val="24"/>
          <w:szCs w:val="24"/>
        </w:rPr>
        <w:t xml:space="preserve"> 13</w:t>
      </w:r>
      <w:r w:rsidR="00016C52" w:rsidRPr="3D45D796">
        <w:rPr>
          <w:rFonts w:ascii="Times New Roman" w:hAnsi="Times New Roman" w:cs="Times New Roman"/>
          <w:sz w:val="24"/>
          <w:szCs w:val="24"/>
          <w:vertAlign w:val="superscript"/>
        </w:rPr>
        <w:t xml:space="preserve">2 </w:t>
      </w:r>
      <w:r w:rsidR="00016C52" w:rsidRPr="3D45D796">
        <w:rPr>
          <w:rFonts w:ascii="Times New Roman" w:hAnsi="Times New Roman" w:cs="Times New Roman"/>
          <w:sz w:val="24"/>
          <w:szCs w:val="24"/>
        </w:rPr>
        <w:t>muudetakse ja sõnastatakse järgmiselt:</w:t>
      </w:r>
    </w:p>
    <w:p w14:paraId="01CEB29D" w14:textId="77777777" w:rsidR="00016C52" w:rsidRPr="001E23F0" w:rsidRDefault="00016C52" w:rsidP="005945D5">
      <w:pPr>
        <w:jc w:val="both"/>
        <w:rPr>
          <w:rFonts w:ascii="Times New Roman" w:hAnsi="Times New Roman" w:cs="Times New Roman"/>
          <w:sz w:val="24"/>
          <w:szCs w:val="24"/>
        </w:rPr>
      </w:pPr>
    </w:p>
    <w:p w14:paraId="291258DB" w14:textId="689E913A" w:rsidR="00016C52" w:rsidRPr="001E23F0" w:rsidRDefault="00016C52" w:rsidP="005945D5">
      <w:pPr>
        <w:jc w:val="both"/>
        <w:rPr>
          <w:rFonts w:ascii="Times New Roman" w:hAnsi="Times New Roman" w:cs="Times New Roman"/>
          <w:b/>
          <w:bCs/>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 13</w:t>
      </w:r>
      <w:r w:rsidRPr="001E23F0">
        <w:rPr>
          <w:rFonts w:ascii="Times New Roman" w:hAnsi="Times New Roman" w:cs="Times New Roman"/>
          <w:b/>
          <w:bCs/>
          <w:sz w:val="24"/>
          <w:szCs w:val="24"/>
          <w:vertAlign w:val="superscript"/>
        </w:rPr>
        <w:t>2</w:t>
      </w:r>
      <w:r w:rsidRPr="001E23F0">
        <w:rPr>
          <w:rFonts w:ascii="Times New Roman" w:hAnsi="Times New Roman" w:cs="Times New Roman"/>
          <w:b/>
          <w:bCs/>
          <w:sz w:val="24"/>
          <w:szCs w:val="24"/>
        </w:rPr>
        <w:t>. Välismaalasele osutatavad teenused</w:t>
      </w:r>
    </w:p>
    <w:p w14:paraId="0E24BC9B" w14:textId="77777777" w:rsidR="00016C52" w:rsidRPr="001E23F0" w:rsidRDefault="00016C52" w:rsidP="005945D5">
      <w:pPr>
        <w:jc w:val="both"/>
        <w:rPr>
          <w:rFonts w:ascii="Times New Roman" w:hAnsi="Times New Roman" w:cs="Times New Roman"/>
          <w:b/>
          <w:bCs/>
          <w:sz w:val="24"/>
          <w:szCs w:val="24"/>
        </w:rPr>
      </w:pPr>
    </w:p>
    <w:p w14:paraId="5B4CA22C" w14:textId="77777777" w:rsidR="00016C52" w:rsidRPr="001E23F0" w:rsidRDefault="00016C52" w:rsidP="00016C52">
      <w:pPr>
        <w:jc w:val="both"/>
        <w:rPr>
          <w:rFonts w:ascii="Times New Roman" w:hAnsi="Times New Roman" w:cs="Times New Roman"/>
          <w:sz w:val="24"/>
          <w:szCs w:val="24"/>
        </w:rPr>
      </w:pPr>
      <w:r w:rsidRPr="001E23F0">
        <w:rPr>
          <w:rFonts w:ascii="Times New Roman" w:hAnsi="Times New Roman" w:cs="Times New Roman"/>
          <w:sz w:val="24"/>
          <w:szCs w:val="24"/>
        </w:rPr>
        <w:t>(1) Kui Eestis viibimisaluseta viibival välismaalasel puuduvad piisavad rahalised vahendid, võib Politsei- ja Piirivalveamet või Kaitsepolitseiamet korraldada välismaalase majutamise, kui see on vajalik humaansetel kaalutlustel või haavatava isiku kaitseks ja kui välismaalane ei saa kasutada majutusvõimalust mujal.</w:t>
      </w:r>
    </w:p>
    <w:p w14:paraId="25F6515F" w14:textId="77777777" w:rsidR="00016C52" w:rsidRPr="001E23F0" w:rsidRDefault="00016C52" w:rsidP="00016C52">
      <w:pPr>
        <w:jc w:val="both"/>
        <w:rPr>
          <w:rFonts w:ascii="Times New Roman" w:hAnsi="Times New Roman" w:cs="Times New Roman"/>
          <w:sz w:val="24"/>
          <w:szCs w:val="24"/>
        </w:rPr>
      </w:pPr>
    </w:p>
    <w:p w14:paraId="759C65C0" w14:textId="77777777" w:rsidR="00016C52" w:rsidRPr="001E23F0" w:rsidRDefault="00016C52" w:rsidP="00016C52">
      <w:pPr>
        <w:jc w:val="both"/>
        <w:rPr>
          <w:rFonts w:ascii="Times New Roman" w:hAnsi="Times New Roman" w:cs="Times New Roman"/>
          <w:sz w:val="24"/>
          <w:szCs w:val="24"/>
        </w:rPr>
      </w:pPr>
      <w:r w:rsidRPr="001E23F0">
        <w:rPr>
          <w:rFonts w:ascii="Times New Roman" w:hAnsi="Times New Roman" w:cs="Times New Roman"/>
          <w:sz w:val="24"/>
          <w:szCs w:val="24"/>
        </w:rPr>
        <w:t xml:space="preserve">(2) Välismaalasel on õigus vältimatule sotsiaalabile sotsiaalhoolekande seaduses sätestatud korras. </w:t>
      </w:r>
    </w:p>
    <w:p w14:paraId="0BF87874" w14:textId="77777777" w:rsidR="00016C52" w:rsidRPr="001E23F0" w:rsidRDefault="00016C52" w:rsidP="00016C52">
      <w:pPr>
        <w:jc w:val="both"/>
        <w:rPr>
          <w:rFonts w:ascii="Times New Roman" w:hAnsi="Times New Roman" w:cs="Times New Roman"/>
          <w:sz w:val="24"/>
          <w:szCs w:val="24"/>
        </w:rPr>
      </w:pPr>
    </w:p>
    <w:p w14:paraId="5631BDCD" w14:textId="127394D1" w:rsidR="00016C52" w:rsidRPr="001E23F0" w:rsidRDefault="00016C52" w:rsidP="00016C52">
      <w:pPr>
        <w:jc w:val="both"/>
        <w:rPr>
          <w:rFonts w:ascii="Times New Roman" w:hAnsi="Times New Roman" w:cs="Times New Roman"/>
          <w:sz w:val="24"/>
          <w:szCs w:val="24"/>
        </w:rPr>
      </w:pPr>
      <w:r w:rsidRPr="001E23F0">
        <w:rPr>
          <w:rFonts w:ascii="Times New Roman" w:hAnsi="Times New Roman" w:cs="Times New Roman"/>
          <w:sz w:val="24"/>
          <w:szCs w:val="24"/>
        </w:rPr>
        <w:t xml:space="preserve">(3) Välismaalasele, kes on eelnevalt taotlenud rahvusvahelist kaitset, võib jätkata majutusteenuse osutamist rahvusvahelise kaitse menetluses määratud majutuskohas välismaalasele rahvusvahelise kaitse andmise seaduses sätestatud tingimustel. </w:t>
      </w:r>
    </w:p>
    <w:p w14:paraId="4D4B3C23" w14:textId="77777777" w:rsidR="00016C52" w:rsidRPr="001E23F0" w:rsidRDefault="00016C52" w:rsidP="00016C52">
      <w:pPr>
        <w:jc w:val="both"/>
        <w:rPr>
          <w:rFonts w:ascii="Times New Roman" w:hAnsi="Times New Roman" w:cs="Times New Roman"/>
          <w:sz w:val="24"/>
          <w:szCs w:val="24"/>
        </w:rPr>
      </w:pPr>
    </w:p>
    <w:p w14:paraId="1E66BB7C" w14:textId="1A270810" w:rsidR="00016C52" w:rsidRPr="001E23F0" w:rsidRDefault="00016C52" w:rsidP="00016C52">
      <w:pPr>
        <w:jc w:val="both"/>
        <w:rPr>
          <w:rFonts w:ascii="Times New Roman" w:hAnsi="Times New Roman" w:cs="Times New Roman"/>
          <w:sz w:val="24"/>
          <w:szCs w:val="24"/>
        </w:rPr>
      </w:pPr>
      <w:r w:rsidRPr="3D45D796">
        <w:rPr>
          <w:rFonts w:ascii="Times New Roman" w:hAnsi="Times New Roman" w:cs="Times New Roman"/>
          <w:sz w:val="24"/>
          <w:szCs w:val="24"/>
        </w:rPr>
        <w:t xml:space="preserve">(4) Välismaalase, kelle suhtes kohaldatakse Euroopa Parlamendi ja nõukogu määruses (EL) 2024/1349 </w:t>
      </w:r>
      <w:del w:id="331" w:author="Autor">
        <w:r w:rsidRPr="3D45D796" w:rsidDel="00016C52">
          <w:rPr>
            <w:rFonts w:ascii="Times New Roman" w:hAnsi="Times New Roman" w:cs="Times New Roman"/>
            <w:sz w:val="24"/>
            <w:szCs w:val="24"/>
          </w:rPr>
          <w:delText>(tagasisaatmise piirimenetluse kohta)</w:delText>
        </w:r>
      </w:del>
      <w:r w:rsidRPr="3D45D796">
        <w:rPr>
          <w:rFonts w:ascii="Times New Roman" w:hAnsi="Times New Roman" w:cs="Times New Roman"/>
          <w:sz w:val="24"/>
          <w:szCs w:val="24"/>
        </w:rPr>
        <w:t xml:space="preserve"> sätestatud tagasisaatmise piirimenetlust, majutamisele kohaldatakse välismaalasele rahvusvahelise kaitse andmise seaduses sätestatut.</w:t>
      </w:r>
    </w:p>
    <w:p w14:paraId="111714FA" w14:textId="77777777" w:rsidR="00016C52" w:rsidRPr="001E23F0" w:rsidRDefault="00016C52" w:rsidP="00016C52">
      <w:pPr>
        <w:jc w:val="both"/>
        <w:rPr>
          <w:rFonts w:ascii="Times New Roman" w:hAnsi="Times New Roman" w:cs="Times New Roman"/>
          <w:sz w:val="24"/>
          <w:szCs w:val="24"/>
        </w:rPr>
      </w:pPr>
    </w:p>
    <w:p w14:paraId="66335664" w14:textId="77777777" w:rsidR="00016C52" w:rsidRPr="001E23F0" w:rsidRDefault="00016C52" w:rsidP="00016C52">
      <w:pPr>
        <w:jc w:val="both"/>
        <w:rPr>
          <w:rFonts w:ascii="Times New Roman" w:hAnsi="Times New Roman" w:cs="Times New Roman"/>
          <w:sz w:val="24"/>
          <w:szCs w:val="24"/>
        </w:rPr>
      </w:pPr>
      <w:r w:rsidRPr="001E23F0">
        <w:rPr>
          <w:rFonts w:ascii="Times New Roman" w:hAnsi="Times New Roman" w:cs="Times New Roman"/>
          <w:sz w:val="24"/>
          <w:szCs w:val="24"/>
        </w:rPr>
        <w:t xml:space="preserve">(5) Välismaalase majutamisel arvestatakse välismaalase perekonnaelu kaitse ja lapse parimate huvidega. </w:t>
      </w:r>
    </w:p>
    <w:p w14:paraId="5A862C11" w14:textId="77777777" w:rsidR="00016C52" w:rsidRPr="001E23F0" w:rsidRDefault="00016C52" w:rsidP="00016C52">
      <w:pPr>
        <w:jc w:val="both"/>
        <w:rPr>
          <w:rFonts w:ascii="Times New Roman" w:hAnsi="Times New Roman" w:cs="Times New Roman"/>
          <w:sz w:val="24"/>
          <w:szCs w:val="24"/>
        </w:rPr>
      </w:pPr>
    </w:p>
    <w:p w14:paraId="68557E09" w14:textId="38E9563F" w:rsidR="00016C52" w:rsidRPr="001E23F0" w:rsidRDefault="00016C52" w:rsidP="00016C52">
      <w:pPr>
        <w:jc w:val="both"/>
        <w:rPr>
          <w:rFonts w:ascii="Times New Roman" w:hAnsi="Times New Roman" w:cs="Times New Roman"/>
          <w:sz w:val="24"/>
          <w:szCs w:val="24"/>
        </w:rPr>
      </w:pPr>
      <w:r w:rsidRPr="3D45D796">
        <w:rPr>
          <w:rFonts w:ascii="Times New Roman" w:hAnsi="Times New Roman" w:cs="Times New Roman"/>
          <w:sz w:val="24"/>
          <w:szCs w:val="24"/>
        </w:rPr>
        <w:t xml:space="preserve">(6) Välismaalasel on õigus vältimatule arstiabile. </w:t>
      </w:r>
      <w:commentRangeStart w:id="332"/>
      <w:r w:rsidRPr="3D45D796">
        <w:rPr>
          <w:rFonts w:ascii="Times New Roman" w:hAnsi="Times New Roman" w:cs="Times New Roman"/>
          <w:sz w:val="24"/>
          <w:szCs w:val="24"/>
        </w:rPr>
        <w:t xml:space="preserve">Vajaduse korral </w:t>
      </w:r>
      <w:commentRangeEnd w:id="332"/>
      <w:r>
        <w:commentReference w:id="332"/>
      </w:r>
      <w:r w:rsidRPr="3D45D796">
        <w:rPr>
          <w:rFonts w:ascii="Times New Roman" w:hAnsi="Times New Roman" w:cs="Times New Roman"/>
          <w:sz w:val="24"/>
          <w:szCs w:val="24"/>
        </w:rPr>
        <w:t>osutatakse talle vajalikud tervishoiuteenused käesoleva seaduse § 26</w:t>
      </w:r>
      <w:r w:rsidRPr="3D45D796">
        <w:rPr>
          <w:rFonts w:ascii="Times New Roman" w:hAnsi="Times New Roman" w:cs="Times New Roman"/>
          <w:sz w:val="24"/>
          <w:szCs w:val="24"/>
          <w:vertAlign w:val="superscript"/>
        </w:rPr>
        <w:t>9</w:t>
      </w:r>
      <w:r w:rsidRPr="3D45D796">
        <w:rPr>
          <w:rFonts w:ascii="Times New Roman" w:hAnsi="Times New Roman" w:cs="Times New Roman"/>
          <w:sz w:val="24"/>
          <w:szCs w:val="24"/>
        </w:rPr>
        <w:t xml:space="preserve"> lõikes 7 </w:t>
      </w:r>
      <w:del w:id="333" w:author="Autor">
        <w:r w:rsidRPr="3D45D796" w:rsidDel="00423EDA">
          <w:rPr>
            <w:rFonts w:ascii="Times New Roman" w:hAnsi="Times New Roman" w:cs="Times New Roman"/>
            <w:sz w:val="24"/>
            <w:szCs w:val="24"/>
          </w:rPr>
          <w:delText xml:space="preserve">sätestatud </w:delText>
        </w:r>
      </w:del>
      <w:ins w:id="334" w:author="Autor">
        <w:r w:rsidR="7331DA8D" w:rsidRPr="3D45D796">
          <w:rPr>
            <w:rFonts w:ascii="Times New Roman" w:hAnsi="Times New Roman" w:cs="Times New Roman"/>
            <w:sz w:val="24"/>
            <w:szCs w:val="24"/>
          </w:rPr>
          <w:t xml:space="preserve">kehtestatud </w:t>
        </w:r>
      </w:ins>
      <w:r w:rsidRPr="3D45D796">
        <w:rPr>
          <w:rFonts w:ascii="Times New Roman" w:hAnsi="Times New Roman" w:cs="Times New Roman"/>
          <w:sz w:val="24"/>
          <w:szCs w:val="24"/>
        </w:rPr>
        <w:t>ulatuses kinnipidamiskeskuse ravipunkti kaudu.</w:t>
      </w:r>
    </w:p>
    <w:p w14:paraId="32D114C2" w14:textId="77777777" w:rsidR="00016C52" w:rsidRPr="001E23F0" w:rsidRDefault="00016C52" w:rsidP="00016C52">
      <w:pPr>
        <w:jc w:val="both"/>
        <w:rPr>
          <w:rFonts w:ascii="Times New Roman" w:hAnsi="Times New Roman" w:cs="Times New Roman"/>
          <w:sz w:val="24"/>
          <w:szCs w:val="24"/>
        </w:rPr>
      </w:pPr>
    </w:p>
    <w:p w14:paraId="4B4B9735" w14:textId="403855B9" w:rsidR="00016C52" w:rsidRPr="001E23F0" w:rsidRDefault="00016C52" w:rsidP="00016C52">
      <w:pPr>
        <w:jc w:val="both"/>
        <w:rPr>
          <w:rFonts w:ascii="Times New Roman" w:hAnsi="Times New Roman" w:cs="Times New Roman"/>
          <w:sz w:val="24"/>
          <w:szCs w:val="24"/>
        </w:rPr>
      </w:pPr>
      <w:r w:rsidRPr="001E23F0">
        <w:rPr>
          <w:rFonts w:ascii="Times New Roman" w:hAnsi="Times New Roman" w:cs="Times New Roman"/>
          <w:sz w:val="24"/>
          <w:szCs w:val="24"/>
        </w:rPr>
        <w:t>(7) Koolikohustuslikule välismaalasele tagatakse juurdepääs haridusele vastavalt põhikooli- ja gümnaasiumiseaduses sätestatud korrale.</w:t>
      </w:r>
      <w:r w:rsidR="00154954" w:rsidRPr="001E23F0">
        <w:rPr>
          <w:rFonts w:ascii="Times New Roman" w:hAnsi="Times New Roman" w:cs="Times New Roman"/>
          <w:sz w:val="24"/>
          <w:szCs w:val="24"/>
        </w:rPr>
        <w:t>“;</w:t>
      </w:r>
    </w:p>
    <w:p w14:paraId="12E87BD5" w14:textId="77777777" w:rsidR="009F7189" w:rsidRPr="001E23F0" w:rsidRDefault="009F7189" w:rsidP="00016C52">
      <w:pPr>
        <w:jc w:val="both"/>
        <w:rPr>
          <w:rFonts w:ascii="Times New Roman" w:hAnsi="Times New Roman" w:cs="Times New Roman"/>
          <w:sz w:val="24"/>
          <w:szCs w:val="24"/>
        </w:rPr>
      </w:pPr>
    </w:p>
    <w:p w14:paraId="5DAC9402" w14:textId="431A09EB" w:rsidR="009F7189" w:rsidRPr="001E23F0" w:rsidRDefault="00B95610" w:rsidP="21F1A12B">
      <w:pPr>
        <w:jc w:val="both"/>
        <w:rPr>
          <w:rFonts w:ascii="Times New Roman" w:hAnsi="Times New Roman" w:cs="Times New Roman"/>
          <w:sz w:val="24"/>
          <w:szCs w:val="24"/>
        </w:rPr>
      </w:pPr>
      <w:r w:rsidRPr="21F1A12B">
        <w:rPr>
          <w:rFonts w:ascii="Times New Roman" w:hAnsi="Times New Roman" w:cs="Times New Roman"/>
          <w:b/>
          <w:bCs/>
          <w:sz w:val="24"/>
          <w:szCs w:val="24"/>
        </w:rPr>
        <w:t>31</w:t>
      </w:r>
      <w:r w:rsidR="009F7189" w:rsidRPr="21F1A12B">
        <w:rPr>
          <w:rFonts w:ascii="Times New Roman" w:hAnsi="Times New Roman" w:cs="Times New Roman"/>
          <w:b/>
          <w:bCs/>
          <w:sz w:val="24"/>
          <w:szCs w:val="24"/>
        </w:rPr>
        <w:t>)</w:t>
      </w:r>
      <w:r w:rsidR="009F7189" w:rsidRPr="001E23F0">
        <w:rPr>
          <w:rFonts w:ascii="Times New Roman" w:hAnsi="Times New Roman" w:cs="Times New Roman"/>
          <w:b/>
          <w:bCs/>
          <w:sz w:val="24"/>
          <w:szCs w:val="24"/>
        </w:rPr>
        <w:t xml:space="preserve"> </w:t>
      </w:r>
      <w:r w:rsidR="009F7189" w:rsidRPr="001E23F0">
        <w:rPr>
          <w:rFonts w:ascii="Times New Roman" w:hAnsi="Times New Roman" w:cs="Times New Roman"/>
          <w:sz w:val="24"/>
          <w:szCs w:val="24"/>
        </w:rPr>
        <w:t>paragrahv 13</w:t>
      </w:r>
      <w:r w:rsidR="009F7189" w:rsidRPr="001E23F0">
        <w:rPr>
          <w:rFonts w:ascii="Times New Roman" w:hAnsi="Times New Roman" w:cs="Times New Roman"/>
          <w:sz w:val="24"/>
          <w:szCs w:val="24"/>
          <w:vertAlign w:val="superscript"/>
        </w:rPr>
        <w:t>3</w:t>
      </w:r>
      <w:r w:rsidR="009F7189" w:rsidRPr="001E23F0">
        <w:rPr>
          <w:rFonts w:ascii="Times New Roman" w:hAnsi="Times New Roman" w:cs="Times New Roman"/>
          <w:sz w:val="24"/>
          <w:szCs w:val="24"/>
        </w:rPr>
        <w:t xml:space="preserve"> tunnistatakse kehtetuks;</w:t>
      </w:r>
    </w:p>
    <w:p w14:paraId="163D5598" w14:textId="77777777" w:rsidR="00D903B9" w:rsidRPr="001E23F0" w:rsidRDefault="00D903B9" w:rsidP="00016C52">
      <w:pPr>
        <w:jc w:val="both"/>
        <w:rPr>
          <w:rFonts w:ascii="Times New Roman" w:hAnsi="Times New Roman" w:cs="Times New Roman"/>
          <w:sz w:val="24"/>
          <w:szCs w:val="24"/>
        </w:rPr>
      </w:pPr>
    </w:p>
    <w:p w14:paraId="6496A741" w14:textId="3AB1A39D" w:rsidR="00D903B9" w:rsidRPr="001E23F0" w:rsidRDefault="00B95610" w:rsidP="21F1A12B">
      <w:pPr>
        <w:jc w:val="both"/>
        <w:rPr>
          <w:rFonts w:ascii="Times New Roman" w:hAnsi="Times New Roman" w:cs="Times New Roman"/>
          <w:sz w:val="24"/>
          <w:szCs w:val="24"/>
        </w:rPr>
      </w:pPr>
      <w:r w:rsidRPr="21F1A12B">
        <w:rPr>
          <w:rFonts w:ascii="Times New Roman" w:hAnsi="Times New Roman" w:cs="Times New Roman"/>
          <w:b/>
          <w:bCs/>
          <w:sz w:val="24"/>
          <w:szCs w:val="24"/>
        </w:rPr>
        <w:t>32</w:t>
      </w:r>
      <w:r w:rsidR="00D903B9" w:rsidRPr="21F1A12B">
        <w:rPr>
          <w:rFonts w:ascii="Times New Roman" w:hAnsi="Times New Roman" w:cs="Times New Roman"/>
          <w:b/>
          <w:bCs/>
          <w:sz w:val="24"/>
          <w:szCs w:val="24"/>
        </w:rPr>
        <w:t>)</w:t>
      </w:r>
      <w:r w:rsidR="00D903B9" w:rsidRPr="001E23F0">
        <w:rPr>
          <w:rFonts w:ascii="Times New Roman" w:hAnsi="Times New Roman" w:cs="Times New Roman"/>
          <w:b/>
          <w:bCs/>
          <w:sz w:val="24"/>
          <w:szCs w:val="24"/>
        </w:rPr>
        <w:t xml:space="preserve"> </w:t>
      </w:r>
      <w:r w:rsidR="00D903B9" w:rsidRPr="001E23F0">
        <w:rPr>
          <w:rFonts w:ascii="Times New Roman" w:hAnsi="Times New Roman" w:cs="Times New Roman"/>
          <w:sz w:val="24"/>
          <w:szCs w:val="24"/>
        </w:rPr>
        <w:t>seaduse 3. peatüki pealkiri</w:t>
      </w:r>
      <w:r w:rsidR="00AC5637" w:rsidRPr="001E23F0">
        <w:rPr>
          <w:rFonts w:ascii="Times New Roman" w:hAnsi="Times New Roman" w:cs="Times New Roman"/>
          <w:sz w:val="24"/>
          <w:szCs w:val="24"/>
        </w:rPr>
        <w:t xml:space="preserve"> muudetakse ja</w:t>
      </w:r>
      <w:r w:rsidR="00D903B9" w:rsidRPr="001E23F0">
        <w:rPr>
          <w:rFonts w:ascii="Times New Roman" w:hAnsi="Times New Roman" w:cs="Times New Roman"/>
          <w:sz w:val="24"/>
          <w:szCs w:val="24"/>
        </w:rPr>
        <w:t xml:space="preserve"> sõnastatakse järgmiselt:</w:t>
      </w:r>
    </w:p>
    <w:p w14:paraId="1C850E8C" w14:textId="77777777" w:rsidR="00D903B9" w:rsidRPr="001E23F0" w:rsidRDefault="00D903B9" w:rsidP="00016C52">
      <w:pPr>
        <w:jc w:val="both"/>
        <w:rPr>
          <w:rFonts w:ascii="Times New Roman" w:hAnsi="Times New Roman" w:cs="Times New Roman"/>
          <w:sz w:val="24"/>
          <w:szCs w:val="24"/>
        </w:rPr>
      </w:pPr>
    </w:p>
    <w:p w14:paraId="48831B6A" w14:textId="575005D2" w:rsidR="00AC5637" w:rsidRPr="001E23F0" w:rsidRDefault="00D903B9" w:rsidP="00D903B9">
      <w:pPr>
        <w:jc w:val="center"/>
        <w:rPr>
          <w:rFonts w:ascii="Times New Roman" w:hAnsi="Times New Roman" w:cs="Times New Roman"/>
          <w:sz w:val="24"/>
          <w:szCs w:val="24"/>
        </w:rPr>
      </w:pPr>
      <w:r w:rsidRPr="001E23F0">
        <w:rPr>
          <w:rFonts w:ascii="Times New Roman" w:hAnsi="Times New Roman" w:cs="Times New Roman"/>
          <w:sz w:val="24"/>
          <w:szCs w:val="24"/>
        </w:rPr>
        <w:t>„</w:t>
      </w:r>
      <w:r w:rsidR="00AC5637" w:rsidRPr="001E23F0">
        <w:rPr>
          <w:rFonts w:ascii="Times New Roman" w:hAnsi="Times New Roman" w:cs="Times New Roman"/>
          <w:b/>
          <w:bCs/>
          <w:sz w:val="24"/>
          <w:szCs w:val="24"/>
        </w:rPr>
        <w:t>3. peatükk</w:t>
      </w:r>
    </w:p>
    <w:p w14:paraId="0B985F25" w14:textId="5E1AE2FE" w:rsidR="00D903B9" w:rsidRPr="001E23F0" w:rsidRDefault="00D903B9" w:rsidP="00D903B9">
      <w:pPr>
        <w:jc w:val="center"/>
        <w:rPr>
          <w:rFonts w:ascii="Times New Roman" w:hAnsi="Times New Roman" w:cs="Times New Roman"/>
          <w:sz w:val="24"/>
          <w:szCs w:val="24"/>
        </w:rPr>
      </w:pPr>
      <w:r w:rsidRPr="001E23F0">
        <w:rPr>
          <w:rFonts w:ascii="Times New Roman" w:hAnsi="Times New Roman" w:cs="Times New Roman"/>
          <w:b/>
          <w:bCs/>
          <w:sz w:val="24"/>
          <w:szCs w:val="24"/>
        </w:rPr>
        <w:t>VÄLJASAATMISE TÄIDEVIIMINE</w:t>
      </w:r>
      <w:r w:rsidRPr="001E23F0">
        <w:rPr>
          <w:rFonts w:ascii="Times New Roman" w:hAnsi="Times New Roman" w:cs="Times New Roman"/>
          <w:sz w:val="24"/>
          <w:szCs w:val="24"/>
        </w:rPr>
        <w:t>“;</w:t>
      </w:r>
    </w:p>
    <w:p w14:paraId="614BE622" w14:textId="77777777" w:rsidR="00D903B9" w:rsidRPr="001E23F0" w:rsidRDefault="00D903B9" w:rsidP="00AC5637">
      <w:pPr>
        <w:jc w:val="both"/>
        <w:rPr>
          <w:rFonts w:ascii="Times New Roman" w:hAnsi="Times New Roman" w:cs="Times New Roman"/>
          <w:sz w:val="24"/>
          <w:szCs w:val="24"/>
        </w:rPr>
      </w:pPr>
    </w:p>
    <w:p w14:paraId="21E209DD" w14:textId="32A97E40" w:rsidR="00D903B9" w:rsidRPr="001E23F0" w:rsidRDefault="00B95610" w:rsidP="21F1A12B">
      <w:pPr>
        <w:rPr>
          <w:rFonts w:ascii="Times New Roman" w:hAnsi="Times New Roman" w:cs="Times New Roman"/>
          <w:sz w:val="24"/>
          <w:szCs w:val="24"/>
        </w:rPr>
      </w:pPr>
      <w:r w:rsidRPr="3D45D796">
        <w:rPr>
          <w:rFonts w:ascii="Times New Roman" w:hAnsi="Times New Roman" w:cs="Times New Roman"/>
          <w:b/>
          <w:bCs/>
          <w:sz w:val="24"/>
          <w:szCs w:val="24"/>
        </w:rPr>
        <w:t>33</w:t>
      </w:r>
      <w:r w:rsidR="00D903B9" w:rsidRPr="3D45D796">
        <w:rPr>
          <w:rFonts w:ascii="Times New Roman" w:hAnsi="Times New Roman" w:cs="Times New Roman"/>
          <w:b/>
          <w:bCs/>
          <w:sz w:val="24"/>
          <w:szCs w:val="24"/>
        </w:rPr>
        <w:t xml:space="preserve">) </w:t>
      </w:r>
      <w:r w:rsidR="00D903B9" w:rsidRPr="3D45D796">
        <w:rPr>
          <w:rFonts w:ascii="Times New Roman" w:hAnsi="Times New Roman" w:cs="Times New Roman"/>
          <w:sz w:val="24"/>
          <w:szCs w:val="24"/>
        </w:rPr>
        <w:t>paragrahvi 14 täiendatakse lõigetega 2</w:t>
      </w:r>
      <w:r w:rsidR="00D903B9" w:rsidRPr="3D45D796">
        <w:rPr>
          <w:rFonts w:ascii="Times New Roman" w:hAnsi="Times New Roman" w:cs="Times New Roman"/>
          <w:sz w:val="24"/>
          <w:szCs w:val="24"/>
          <w:vertAlign w:val="superscript"/>
        </w:rPr>
        <w:t>3</w:t>
      </w:r>
      <w:r w:rsidR="00D903B9" w:rsidRPr="3D45D796">
        <w:rPr>
          <w:rFonts w:ascii="Times New Roman" w:hAnsi="Times New Roman" w:cs="Times New Roman"/>
          <w:sz w:val="24"/>
          <w:szCs w:val="24"/>
        </w:rPr>
        <w:t>–2</w:t>
      </w:r>
      <w:r w:rsidR="00D903B9" w:rsidRPr="3D45D796">
        <w:rPr>
          <w:rFonts w:ascii="Times New Roman" w:hAnsi="Times New Roman" w:cs="Times New Roman"/>
          <w:sz w:val="24"/>
          <w:szCs w:val="24"/>
          <w:vertAlign w:val="superscript"/>
        </w:rPr>
        <w:t xml:space="preserve">5 </w:t>
      </w:r>
      <w:r w:rsidR="00D903B9" w:rsidRPr="3D45D796">
        <w:rPr>
          <w:rFonts w:ascii="Times New Roman" w:hAnsi="Times New Roman" w:cs="Times New Roman"/>
          <w:sz w:val="24"/>
          <w:szCs w:val="24"/>
        </w:rPr>
        <w:t>järgmises sõnastuses:</w:t>
      </w:r>
    </w:p>
    <w:p w14:paraId="2F00359B" w14:textId="77777777" w:rsidR="00D903B9" w:rsidRPr="001E23F0" w:rsidRDefault="00D903B9" w:rsidP="00D903B9">
      <w:pPr>
        <w:rPr>
          <w:rFonts w:ascii="Times New Roman" w:hAnsi="Times New Roman" w:cs="Times New Roman"/>
          <w:sz w:val="24"/>
          <w:szCs w:val="24"/>
        </w:rPr>
      </w:pPr>
    </w:p>
    <w:p w14:paraId="347A9DE0" w14:textId="77777777" w:rsidR="00D903B9" w:rsidRPr="001E23F0" w:rsidRDefault="00D903B9" w:rsidP="00D903B9">
      <w:pPr>
        <w:jc w:val="both"/>
        <w:rPr>
          <w:rFonts w:ascii="Times New Roman" w:hAnsi="Times New Roman" w:cs="Times New Roman"/>
          <w:sz w:val="24"/>
          <w:szCs w:val="24"/>
        </w:rPr>
      </w:pPr>
      <w:r w:rsidRPr="001E23F0">
        <w:rPr>
          <w:rFonts w:ascii="Times New Roman" w:hAnsi="Times New Roman" w:cs="Times New Roman"/>
          <w:sz w:val="24"/>
          <w:szCs w:val="24"/>
        </w:rPr>
        <w:t>„(2</w:t>
      </w:r>
      <w:r w:rsidRPr="001E23F0">
        <w:rPr>
          <w:rFonts w:ascii="Times New Roman" w:hAnsi="Times New Roman" w:cs="Times New Roman"/>
          <w:sz w:val="24"/>
          <w:szCs w:val="24"/>
          <w:vertAlign w:val="superscript"/>
        </w:rPr>
        <w:t>3</w:t>
      </w:r>
      <w:r w:rsidRPr="001E23F0">
        <w:rPr>
          <w:rFonts w:ascii="Times New Roman" w:hAnsi="Times New Roman" w:cs="Times New Roman"/>
          <w:sz w:val="24"/>
          <w:szCs w:val="24"/>
        </w:rPr>
        <w:t>) Välismaalane, kelle suhtes on Eesti kohaldanud sissesõidukeeldu, saadetakse välja ilma lahkumisettekirjutust tegemata, kui sissesõidukeelu kehtivusaeg ei ole möödunud.</w:t>
      </w:r>
    </w:p>
    <w:p w14:paraId="5F076FCB" w14:textId="77777777" w:rsidR="00D903B9" w:rsidRPr="001E23F0" w:rsidRDefault="00D903B9" w:rsidP="00D903B9">
      <w:pPr>
        <w:jc w:val="both"/>
        <w:rPr>
          <w:rFonts w:ascii="Times New Roman" w:hAnsi="Times New Roman" w:cs="Times New Roman"/>
          <w:sz w:val="24"/>
          <w:szCs w:val="24"/>
        </w:rPr>
      </w:pPr>
    </w:p>
    <w:p w14:paraId="3B589B48" w14:textId="6D9E16F5" w:rsidR="00D903B9" w:rsidRPr="001E23F0" w:rsidRDefault="00D903B9" w:rsidP="00D903B9">
      <w:pPr>
        <w:jc w:val="both"/>
        <w:rPr>
          <w:rFonts w:ascii="Times New Roman" w:hAnsi="Times New Roman" w:cs="Times New Roman"/>
          <w:sz w:val="24"/>
          <w:szCs w:val="24"/>
        </w:rPr>
      </w:pPr>
      <w:r w:rsidRPr="001E23F0">
        <w:rPr>
          <w:rFonts w:ascii="Times New Roman" w:hAnsi="Times New Roman" w:cs="Times New Roman"/>
          <w:sz w:val="24"/>
          <w:szCs w:val="24"/>
        </w:rPr>
        <w:t>(2</w:t>
      </w:r>
      <w:r w:rsidRPr="001E23F0">
        <w:rPr>
          <w:rFonts w:ascii="Times New Roman" w:hAnsi="Times New Roman" w:cs="Times New Roman"/>
          <w:sz w:val="24"/>
          <w:szCs w:val="24"/>
          <w:vertAlign w:val="superscript"/>
        </w:rPr>
        <w:t>4</w:t>
      </w:r>
      <w:r w:rsidRPr="001E23F0">
        <w:rPr>
          <w:rFonts w:ascii="Times New Roman" w:hAnsi="Times New Roman" w:cs="Times New Roman"/>
          <w:sz w:val="24"/>
          <w:szCs w:val="24"/>
        </w:rPr>
        <w:t>) Käesoleva paragrahvi lõikes 2</w:t>
      </w:r>
      <w:r w:rsidRPr="001E23F0">
        <w:rPr>
          <w:rFonts w:ascii="Times New Roman" w:hAnsi="Times New Roman" w:cs="Times New Roman"/>
          <w:sz w:val="24"/>
          <w:szCs w:val="24"/>
          <w:vertAlign w:val="superscript"/>
        </w:rPr>
        <w:t>3</w:t>
      </w:r>
      <w:r w:rsidRPr="001E23F0">
        <w:rPr>
          <w:rFonts w:ascii="Times New Roman" w:hAnsi="Times New Roman" w:cs="Times New Roman"/>
          <w:sz w:val="24"/>
          <w:szCs w:val="24"/>
        </w:rPr>
        <w:t xml:space="preserve"> sätestatut ei kohaldata, kui välismaalasele on kohaldatud sissesõidukeeldu karistusseadustiku alusel ja välismaalasele mõistetud karistus tuleb täitmisele pöörata. </w:t>
      </w:r>
    </w:p>
    <w:p w14:paraId="5149FF82" w14:textId="77777777" w:rsidR="00D903B9" w:rsidRPr="001E23F0" w:rsidRDefault="00D903B9" w:rsidP="00D903B9">
      <w:pPr>
        <w:jc w:val="both"/>
        <w:rPr>
          <w:rFonts w:ascii="Times New Roman" w:hAnsi="Times New Roman" w:cs="Times New Roman"/>
          <w:sz w:val="24"/>
          <w:szCs w:val="24"/>
        </w:rPr>
      </w:pPr>
    </w:p>
    <w:p w14:paraId="6A7C0F78" w14:textId="5CC5B6D5" w:rsidR="00D903B9" w:rsidRPr="001E23F0" w:rsidRDefault="00D903B9" w:rsidP="00D903B9">
      <w:pPr>
        <w:jc w:val="both"/>
        <w:rPr>
          <w:rFonts w:ascii="Times New Roman" w:hAnsi="Times New Roman" w:cs="Times New Roman"/>
          <w:sz w:val="24"/>
          <w:szCs w:val="24"/>
        </w:rPr>
      </w:pPr>
      <w:r w:rsidRPr="001E23F0">
        <w:rPr>
          <w:rFonts w:ascii="Times New Roman" w:hAnsi="Times New Roman" w:cs="Times New Roman"/>
          <w:sz w:val="24"/>
          <w:szCs w:val="24"/>
        </w:rPr>
        <w:t>(2</w:t>
      </w:r>
      <w:r w:rsidRPr="001E23F0">
        <w:rPr>
          <w:rFonts w:ascii="Times New Roman" w:hAnsi="Times New Roman" w:cs="Times New Roman"/>
          <w:sz w:val="24"/>
          <w:szCs w:val="24"/>
          <w:vertAlign w:val="superscript"/>
        </w:rPr>
        <w:t>5</w:t>
      </w:r>
      <w:r w:rsidRPr="001E23F0">
        <w:rPr>
          <w:rFonts w:ascii="Times New Roman" w:hAnsi="Times New Roman" w:cs="Times New Roman"/>
          <w:sz w:val="24"/>
          <w:szCs w:val="24"/>
        </w:rPr>
        <w:t>) Lahkumisettekirjutuse võib välismaalasele jätta tegemata, kui ta saadetakse teise liikmesriiki välja kahepoolse tagasivõtulepingu või muu kokkuleppe kohaselt.“;</w:t>
      </w:r>
    </w:p>
    <w:p w14:paraId="6E4E312A" w14:textId="77777777" w:rsidR="00082B58" w:rsidRPr="001E23F0" w:rsidRDefault="00082B58" w:rsidP="00D903B9">
      <w:pPr>
        <w:jc w:val="both"/>
        <w:rPr>
          <w:rFonts w:ascii="Times New Roman" w:hAnsi="Times New Roman" w:cs="Times New Roman"/>
          <w:sz w:val="24"/>
          <w:szCs w:val="24"/>
        </w:rPr>
      </w:pPr>
    </w:p>
    <w:p w14:paraId="30E8AEA8" w14:textId="3093307D" w:rsidR="00082B58" w:rsidRPr="001E23F0" w:rsidRDefault="00B95610" w:rsidP="21F1A12B">
      <w:pPr>
        <w:jc w:val="both"/>
        <w:rPr>
          <w:rFonts w:ascii="Times New Roman" w:hAnsi="Times New Roman" w:cs="Times New Roman"/>
          <w:sz w:val="24"/>
          <w:szCs w:val="24"/>
        </w:rPr>
      </w:pPr>
      <w:r w:rsidRPr="3D45D796">
        <w:rPr>
          <w:rFonts w:ascii="Times New Roman" w:hAnsi="Times New Roman" w:cs="Times New Roman"/>
          <w:b/>
          <w:bCs/>
          <w:sz w:val="24"/>
          <w:szCs w:val="24"/>
        </w:rPr>
        <w:t>34</w:t>
      </w:r>
      <w:r w:rsidR="00082B58" w:rsidRPr="3D45D796">
        <w:rPr>
          <w:rFonts w:ascii="Times New Roman" w:hAnsi="Times New Roman" w:cs="Times New Roman"/>
          <w:b/>
          <w:bCs/>
          <w:sz w:val="24"/>
          <w:szCs w:val="24"/>
        </w:rPr>
        <w:t xml:space="preserve">) </w:t>
      </w:r>
      <w:r w:rsidR="00082B58" w:rsidRPr="3D45D796">
        <w:rPr>
          <w:rFonts w:ascii="Times New Roman" w:hAnsi="Times New Roman" w:cs="Times New Roman"/>
          <w:sz w:val="24"/>
          <w:szCs w:val="24"/>
        </w:rPr>
        <w:t>paragrahvi 14 lõike 4 punktis 1 asendatakse sõna „ettekirjutus“ sõnadega „väljasõdukohustuse pannud</w:t>
      </w:r>
      <w:commentRangeStart w:id="335"/>
      <w:r w:rsidR="00082B58" w:rsidRPr="3D45D796">
        <w:rPr>
          <w:rFonts w:ascii="Times New Roman" w:hAnsi="Times New Roman" w:cs="Times New Roman"/>
          <w:sz w:val="24"/>
          <w:szCs w:val="24"/>
        </w:rPr>
        <w:t xml:space="preserve"> haldusakt </w:t>
      </w:r>
      <w:commentRangeEnd w:id="335"/>
      <w:r>
        <w:commentReference w:id="335"/>
      </w:r>
      <w:r w:rsidR="00082B58" w:rsidRPr="3D45D796">
        <w:rPr>
          <w:rFonts w:ascii="Times New Roman" w:hAnsi="Times New Roman" w:cs="Times New Roman"/>
          <w:sz w:val="24"/>
          <w:szCs w:val="24"/>
        </w:rPr>
        <w:t>või kohtulahend“;</w:t>
      </w:r>
    </w:p>
    <w:p w14:paraId="3E6C2FC8" w14:textId="77777777" w:rsidR="00082B58" w:rsidRPr="001E23F0" w:rsidRDefault="00082B58" w:rsidP="00D903B9">
      <w:pPr>
        <w:jc w:val="both"/>
        <w:rPr>
          <w:rFonts w:ascii="Times New Roman" w:hAnsi="Times New Roman" w:cs="Times New Roman"/>
          <w:sz w:val="24"/>
          <w:szCs w:val="24"/>
        </w:rPr>
      </w:pPr>
    </w:p>
    <w:p w14:paraId="4519C65B" w14:textId="40BFFBAD" w:rsidR="00082B58" w:rsidRPr="001E23F0" w:rsidRDefault="00B95610" w:rsidP="21F1A12B">
      <w:pPr>
        <w:jc w:val="both"/>
        <w:rPr>
          <w:rFonts w:ascii="Times New Roman" w:hAnsi="Times New Roman" w:cs="Times New Roman"/>
          <w:sz w:val="24"/>
          <w:szCs w:val="24"/>
        </w:rPr>
      </w:pPr>
      <w:r w:rsidRPr="21F1A12B">
        <w:rPr>
          <w:rFonts w:ascii="Times New Roman" w:hAnsi="Times New Roman" w:cs="Times New Roman"/>
          <w:b/>
          <w:bCs/>
          <w:sz w:val="24"/>
          <w:szCs w:val="24"/>
        </w:rPr>
        <w:lastRenderedPageBreak/>
        <w:t>35</w:t>
      </w:r>
      <w:r w:rsidR="00082B58" w:rsidRPr="21F1A12B">
        <w:rPr>
          <w:rFonts w:ascii="Times New Roman" w:hAnsi="Times New Roman" w:cs="Times New Roman"/>
          <w:b/>
          <w:bCs/>
          <w:sz w:val="24"/>
          <w:szCs w:val="24"/>
        </w:rPr>
        <w:t>)</w:t>
      </w:r>
      <w:r w:rsidR="00082B58" w:rsidRPr="001E23F0">
        <w:rPr>
          <w:rFonts w:ascii="Times New Roman" w:hAnsi="Times New Roman" w:cs="Times New Roman"/>
          <w:sz w:val="24"/>
          <w:szCs w:val="24"/>
        </w:rPr>
        <w:t xml:space="preserve"> paragrahvi 14 lõike 5 punktis 1 asendatakse sõnad „lahkumisettekirjutuse sundäitmise“ sõnaga „väljasaatmise“;</w:t>
      </w:r>
    </w:p>
    <w:p w14:paraId="30AD2C04" w14:textId="77777777" w:rsidR="00082B58" w:rsidRPr="001E23F0" w:rsidRDefault="00082B58" w:rsidP="00D903B9">
      <w:pPr>
        <w:jc w:val="both"/>
        <w:rPr>
          <w:rFonts w:ascii="Times New Roman" w:hAnsi="Times New Roman" w:cs="Times New Roman"/>
          <w:sz w:val="24"/>
          <w:szCs w:val="24"/>
        </w:rPr>
      </w:pPr>
    </w:p>
    <w:p w14:paraId="52B16B3B" w14:textId="11D190EE" w:rsidR="00082B58" w:rsidRPr="001E23F0" w:rsidRDefault="00B95610" w:rsidP="21F1A12B">
      <w:pPr>
        <w:jc w:val="both"/>
        <w:rPr>
          <w:rFonts w:ascii="Times New Roman" w:hAnsi="Times New Roman" w:cs="Times New Roman"/>
          <w:sz w:val="24"/>
          <w:szCs w:val="24"/>
        </w:rPr>
      </w:pPr>
      <w:commentRangeStart w:id="336"/>
      <w:r w:rsidRPr="3D45D796">
        <w:rPr>
          <w:rFonts w:ascii="Times New Roman" w:hAnsi="Times New Roman" w:cs="Times New Roman"/>
          <w:b/>
          <w:bCs/>
          <w:sz w:val="24"/>
          <w:szCs w:val="24"/>
        </w:rPr>
        <w:t>36</w:t>
      </w:r>
      <w:r w:rsidR="00082B58" w:rsidRPr="3D45D796">
        <w:rPr>
          <w:rFonts w:ascii="Times New Roman" w:hAnsi="Times New Roman" w:cs="Times New Roman"/>
          <w:b/>
          <w:bCs/>
          <w:sz w:val="24"/>
          <w:szCs w:val="24"/>
        </w:rPr>
        <w:t>)</w:t>
      </w:r>
      <w:commentRangeEnd w:id="336"/>
      <w:r>
        <w:commentReference w:id="336"/>
      </w:r>
      <w:r w:rsidR="00082B58" w:rsidRPr="3D45D796">
        <w:rPr>
          <w:rFonts w:ascii="Times New Roman" w:hAnsi="Times New Roman" w:cs="Times New Roman"/>
          <w:b/>
          <w:bCs/>
          <w:sz w:val="24"/>
          <w:szCs w:val="24"/>
        </w:rPr>
        <w:t xml:space="preserve"> </w:t>
      </w:r>
      <w:r w:rsidR="00082B58" w:rsidRPr="3D45D796">
        <w:rPr>
          <w:rFonts w:ascii="Times New Roman" w:hAnsi="Times New Roman" w:cs="Times New Roman"/>
          <w:sz w:val="24"/>
          <w:szCs w:val="24"/>
        </w:rPr>
        <w:t>paragrahvi 14 täiendatakse lõikega 8 järgmises sõnastuses:</w:t>
      </w:r>
    </w:p>
    <w:p w14:paraId="3BAACB4E" w14:textId="77777777" w:rsidR="00082B58" w:rsidRPr="001E23F0" w:rsidRDefault="00082B58" w:rsidP="00D903B9">
      <w:pPr>
        <w:jc w:val="both"/>
        <w:rPr>
          <w:rFonts w:ascii="Times New Roman" w:hAnsi="Times New Roman" w:cs="Times New Roman"/>
          <w:sz w:val="24"/>
          <w:szCs w:val="24"/>
        </w:rPr>
      </w:pPr>
    </w:p>
    <w:p w14:paraId="7C61014D" w14:textId="534FB935" w:rsidR="00082B58" w:rsidRPr="001E23F0" w:rsidRDefault="00082B58" w:rsidP="00D903B9">
      <w:pPr>
        <w:jc w:val="both"/>
        <w:rPr>
          <w:rFonts w:ascii="Times New Roman" w:hAnsi="Times New Roman" w:cs="Times New Roman"/>
          <w:sz w:val="24"/>
          <w:szCs w:val="24"/>
        </w:rPr>
      </w:pPr>
      <w:r w:rsidRPr="3D45D796">
        <w:rPr>
          <w:rFonts w:ascii="Times New Roman" w:hAnsi="Times New Roman" w:cs="Times New Roman"/>
          <w:sz w:val="24"/>
          <w:szCs w:val="24"/>
        </w:rPr>
        <w:t xml:space="preserve">„(8) Välismaalase väljasaatmisel koostab </w:t>
      </w:r>
      <w:ins w:id="337" w:author="Autor">
        <w:r w:rsidR="56AADC81" w:rsidRPr="3D45D796">
          <w:rPr>
            <w:rFonts w:ascii="Times New Roman" w:hAnsi="Times New Roman" w:cs="Times New Roman"/>
            <w:sz w:val="24"/>
            <w:szCs w:val="24"/>
          </w:rPr>
          <w:t xml:space="preserve">lahkumisettekirjutuse </w:t>
        </w:r>
      </w:ins>
      <w:r w:rsidRPr="3D45D796">
        <w:rPr>
          <w:rFonts w:ascii="Times New Roman" w:hAnsi="Times New Roman" w:cs="Times New Roman"/>
          <w:sz w:val="24"/>
          <w:szCs w:val="24"/>
        </w:rPr>
        <w:t>sundtäitmist korraldav haldusorgan</w:t>
      </w:r>
      <w:commentRangeStart w:id="338"/>
      <w:r w:rsidRPr="3D45D796">
        <w:rPr>
          <w:rFonts w:ascii="Times New Roman" w:hAnsi="Times New Roman" w:cs="Times New Roman"/>
          <w:sz w:val="24"/>
          <w:szCs w:val="24"/>
        </w:rPr>
        <w:t xml:space="preserve"> sundtäitmise toimingu</w:t>
      </w:r>
      <w:commentRangeEnd w:id="338"/>
      <w:r>
        <w:commentReference w:id="338"/>
      </w:r>
      <w:r w:rsidRPr="3D45D796">
        <w:rPr>
          <w:rFonts w:ascii="Times New Roman" w:hAnsi="Times New Roman" w:cs="Times New Roman"/>
          <w:sz w:val="24"/>
          <w:szCs w:val="24"/>
        </w:rPr>
        <w:t xml:space="preserve"> protokolli.“;</w:t>
      </w:r>
    </w:p>
    <w:p w14:paraId="6B41E7B7" w14:textId="77777777" w:rsidR="00E86DFE" w:rsidRPr="001E23F0" w:rsidRDefault="00E86DFE" w:rsidP="00016C52">
      <w:pPr>
        <w:jc w:val="both"/>
        <w:rPr>
          <w:rFonts w:ascii="Times New Roman" w:hAnsi="Times New Roman" w:cs="Times New Roman"/>
          <w:sz w:val="24"/>
          <w:szCs w:val="24"/>
        </w:rPr>
      </w:pPr>
    </w:p>
    <w:p w14:paraId="2F5E6F60" w14:textId="51D19AAC" w:rsidR="00E86DFE" w:rsidRPr="001E23F0" w:rsidRDefault="00B95610" w:rsidP="21F1A12B">
      <w:pPr>
        <w:jc w:val="both"/>
        <w:rPr>
          <w:rFonts w:ascii="Times New Roman" w:hAnsi="Times New Roman" w:cs="Times New Roman"/>
          <w:sz w:val="24"/>
          <w:szCs w:val="24"/>
        </w:rPr>
      </w:pPr>
      <w:r w:rsidRPr="21F1A12B">
        <w:rPr>
          <w:rFonts w:ascii="Times New Roman" w:hAnsi="Times New Roman" w:cs="Times New Roman"/>
          <w:b/>
          <w:bCs/>
          <w:sz w:val="24"/>
          <w:szCs w:val="24"/>
        </w:rPr>
        <w:t>37</w:t>
      </w:r>
      <w:r w:rsidR="00E86DFE" w:rsidRPr="21F1A12B">
        <w:rPr>
          <w:rFonts w:ascii="Times New Roman" w:hAnsi="Times New Roman" w:cs="Times New Roman"/>
          <w:b/>
          <w:bCs/>
          <w:sz w:val="24"/>
          <w:szCs w:val="24"/>
        </w:rPr>
        <w:t>)</w:t>
      </w:r>
      <w:r w:rsidR="00E86DFE" w:rsidRPr="001E23F0">
        <w:rPr>
          <w:rFonts w:ascii="Times New Roman" w:hAnsi="Times New Roman" w:cs="Times New Roman"/>
          <w:b/>
          <w:bCs/>
          <w:sz w:val="24"/>
          <w:szCs w:val="24"/>
        </w:rPr>
        <w:t xml:space="preserve"> </w:t>
      </w:r>
      <w:r w:rsidR="00195B21" w:rsidRPr="001E23F0">
        <w:rPr>
          <w:rFonts w:ascii="Times New Roman" w:hAnsi="Times New Roman" w:cs="Times New Roman"/>
          <w:sz w:val="24"/>
          <w:szCs w:val="24"/>
        </w:rPr>
        <w:t>paragrahvi 14 lõiget 5 täiendatakse punktiga 5 järgmises sõnastuses:</w:t>
      </w:r>
    </w:p>
    <w:p w14:paraId="3E593B86" w14:textId="77777777" w:rsidR="00195B21" w:rsidRPr="001E23F0" w:rsidRDefault="00195B21" w:rsidP="00016C52">
      <w:pPr>
        <w:jc w:val="both"/>
        <w:rPr>
          <w:rFonts w:ascii="Times New Roman" w:hAnsi="Times New Roman" w:cs="Times New Roman"/>
          <w:sz w:val="24"/>
          <w:szCs w:val="24"/>
        </w:rPr>
      </w:pPr>
    </w:p>
    <w:p w14:paraId="316E7B7C" w14:textId="63B39AAD" w:rsidR="00195B21" w:rsidRPr="001E23F0" w:rsidRDefault="00195B21" w:rsidP="00016C52">
      <w:pPr>
        <w:jc w:val="both"/>
        <w:rPr>
          <w:rFonts w:ascii="Times New Roman" w:hAnsi="Times New Roman" w:cs="Times New Roman"/>
          <w:sz w:val="24"/>
          <w:szCs w:val="24"/>
        </w:rPr>
      </w:pPr>
      <w:r w:rsidRPr="001E23F0">
        <w:rPr>
          <w:rFonts w:ascii="Times New Roman" w:hAnsi="Times New Roman" w:cs="Times New Roman"/>
          <w:sz w:val="24"/>
          <w:szCs w:val="24"/>
        </w:rPr>
        <w:t>„5) kui välismaalane esitab rahvusvahelise kaitse taotluse, välja arvatud teise ja järgneva korduva rahvusvahelise kaitse taotluse esitamisel.“;</w:t>
      </w:r>
    </w:p>
    <w:p w14:paraId="011A80D2" w14:textId="77777777" w:rsidR="00195B21" w:rsidRPr="001E23F0" w:rsidRDefault="00195B21" w:rsidP="00016C52">
      <w:pPr>
        <w:jc w:val="both"/>
        <w:rPr>
          <w:rFonts w:ascii="Times New Roman" w:hAnsi="Times New Roman" w:cs="Times New Roman"/>
          <w:sz w:val="24"/>
          <w:szCs w:val="24"/>
        </w:rPr>
      </w:pPr>
    </w:p>
    <w:p w14:paraId="751A6491" w14:textId="18AC0EBB" w:rsidR="00195B21" w:rsidRPr="001E23F0" w:rsidRDefault="00B95610" w:rsidP="21F1A12B">
      <w:pPr>
        <w:jc w:val="both"/>
        <w:rPr>
          <w:rFonts w:ascii="Times New Roman" w:hAnsi="Times New Roman" w:cs="Times New Roman"/>
          <w:sz w:val="24"/>
          <w:szCs w:val="24"/>
        </w:rPr>
      </w:pPr>
      <w:r w:rsidRPr="21F1A12B">
        <w:rPr>
          <w:rFonts w:ascii="Times New Roman" w:hAnsi="Times New Roman" w:cs="Times New Roman"/>
          <w:b/>
          <w:bCs/>
          <w:sz w:val="24"/>
          <w:szCs w:val="24"/>
        </w:rPr>
        <w:t>38</w:t>
      </w:r>
      <w:r w:rsidR="00195B21" w:rsidRPr="21F1A12B">
        <w:rPr>
          <w:rFonts w:ascii="Times New Roman" w:hAnsi="Times New Roman" w:cs="Times New Roman"/>
          <w:b/>
          <w:bCs/>
          <w:sz w:val="24"/>
          <w:szCs w:val="24"/>
        </w:rPr>
        <w:t>)</w:t>
      </w:r>
      <w:r w:rsidR="00195B21" w:rsidRPr="001E23F0">
        <w:rPr>
          <w:rFonts w:ascii="Times New Roman" w:hAnsi="Times New Roman" w:cs="Times New Roman"/>
          <w:b/>
          <w:bCs/>
          <w:sz w:val="24"/>
          <w:szCs w:val="24"/>
        </w:rPr>
        <w:t xml:space="preserve"> </w:t>
      </w:r>
      <w:r w:rsidR="00195B21" w:rsidRPr="001E23F0">
        <w:rPr>
          <w:rFonts w:ascii="Times New Roman" w:hAnsi="Times New Roman" w:cs="Times New Roman"/>
          <w:sz w:val="24"/>
          <w:szCs w:val="24"/>
        </w:rPr>
        <w:t xml:space="preserve">paragrahvid </w:t>
      </w:r>
      <w:r w:rsidR="00082B58" w:rsidRPr="001E23F0">
        <w:rPr>
          <w:rFonts w:ascii="Times New Roman" w:hAnsi="Times New Roman" w:cs="Times New Roman"/>
          <w:sz w:val="24"/>
          <w:szCs w:val="24"/>
        </w:rPr>
        <w:t>14</w:t>
      </w:r>
      <w:r w:rsidR="00082B58" w:rsidRPr="001E23F0">
        <w:rPr>
          <w:rFonts w:ascii="Times New Roman" w:hAnsi="Times New Roman" w:cs="Times New Roman"/>
          <w:sz w:val="24"/>
          <w:szCs w:val="24"/>
          <w:vertAlign w:val="superscript"/>
        </w:rPr>
        <w:t>1</w:t>
      </w:r>
      <w:r w:rsidR="00082B58" w:rsidRPr="001E23F0">
        <w:rPr>
          <w:rFonts w:ascii="Times New Roman" w:hAnsi="Times New Roman" w:cs="Times New Roman"/>
          <w:sz w:val="24"/>
          <w:szCs w:val="24"/>
        </w:rPr>
        <w:t xml:space="preserve">, </w:t>
      </w:r>
      <w:r w:rsidR="00195B21" w:rsidRPr="001E23F0">
        <w:rPr>
          <w:rFonts w:ascii="Times New Roman" w:hAnsi="Times New Roman" w:cs="Times New Roman"/>
          <w:sz w:val="24"/>
          <w:szCs w:val="24"/>
        </w:rPr>
        <w:t>15, 15</w:t>
      </w:r>
      <w:r w:rsidR="00195B21" w:rsidRPr="001E23F0">
        <w:rPr>
          <w:rFonts w:ascii="Times New Roman" w:hAnsi="Times New Roman" w:cs="Times New Roman"/>
          <w:sz w:val="24"/>
          <w:szCs w:val="24"/>
          <w:vertAlign w:val="superscript"/>
        </w:rPr>
        <w:t>3</w:t>
      </w:r>
      <w:r w:rsidR="000B1D50" w:rsidRPr="001E23F0">
        <w:rPr>
          <w:rFonts w:ascii="Times New Roman" w:hAnsi="Times New Roman" w:cs="Times New Roman"/>
          <w:sz w:val="24"/>
          <w:szCs w:val="24"/>
        </w:rPr>
        <w:t>, 15</w:t>
      </w:r>
      <w:r w:rsidR="000B1D50" w:rsidRPr="001E23F0">
        <w:rPr>
          <w:rFonts w:ascii="Times New Roman" w:hAnsi="Times New Roman" w:cs="Times New Roman"/>
          <w:sz w:val="24"/>
          <w:szCs w:val="24"/>
          <w:vertAlign w:val="superscript"/>
        </w:rPr>
        <w:t>4</w:t>
      </w:r>
      <w:r w:rsidR="00D97EAA" w:rsidRPr="001E23F0">
        <w:rPr>
          <w:rFonts w:ascii="Times New Roman" w:hAnsi="Times New Roman" w:cs="Times New Roman"/>
          <w:sz w:val="24"/>
          <w:szCs w:val="24"/>
          <w:vertAlign w:val="superscript"/>
        </w:rPr>
        <w:t xml:space="preserve"> </w:t>
      </w:r>
      <w:r w:rsidR="00D97EAA" w:rsidRPr="001E23F0">
        <w:rPr>
          <w:rFonts w:ascii="Times New Roman" w:hAnsi="Times New Roman" w:cs="Times New Roman"/>
          <w:sz w:val="24"/>
          <w:szCs w:val="24"/>
        </w:rPr>
        <w:t>ja 19–19</w:t>
      </w:r>
      <w:r w:rsidR="00D97EAA" w:rsidRPr="001E23F0">
        <w:rPr>
          <w:rFonts w:ascii="Times New Roman" w:hAnsi="Times New Roman" w:cs="Times New Roman"/>
          <w:sz w:val="24"/>
          <w:szCs w:val="24"/>
          <w:vertAlign w:val="superscript"/>
        </w:rPr>
        <w:t>2</w:t>
      </w:r>
      <w:r w:rsidR="00195B21" w:rsidRPr="001E23F0">
        <w:rPr>
          <w:rFonts w:ascii="Times New Roman" w:hAnsi="Times New Roman" w:cs="Times New Roman"/>
          <w:sz w:val="24"/>
          <w:szCs w:val="24"/>
          <w:vertAlign w:val="superscript"/>
        </w:rPr>
        <w:t xml:space="preserve"> </w:t>
      </w:r>
      <w:r w:rsidR="00195B21" w:rsidRPr="001E23F0">
        <w:rPr>
          <w:rFonts w:ascii="Times New Roman" w:hAnsi="Times New Roman" w:cs="Times New Roman"/>
          <w:sz w:val="24"/>
          <w:szCs w:val="24"/>
        </w:rPr>
        <w:t>tunnistatakse kehtetuks;</w:t>
      </w:r>
    </w:p>
    <w:p w14:paraId="1917C2D8" w14:textId="77777777" w:rsidR="00D97EAA" w:rsidRPr="001E23F0" w:rsidRDefault="00D97EAA" w:rsidP="00016C52">
      <w:pPr>
        <w:jc w:val="both"/>
        <w:rPr>
          <w:rFonts w:ascii="Times New Roman" w:hAnsi="Times New Roman" w:cs="Times New Roman"/>
          <w:sz w:val="24"/>
          <w:szCs w:val="24"/>
        </w:rPr>
      </w:pPr>
    </w:p>
    <w:p w14:paraId="287BA321" w14:textId="1BBDC885" w:rsidR="00D97EAA" w:rsidRPr="001E23F0" w:rsidRDefault="00B95610" w:rsidP="21F1A12B">
      <w:pPr>
        <w:jc w:val="both"/>
        <w:rPr>
          <w:rFonts w:ascii="Times New Roman" w:hAnsi="Times New Roman" w:cs="Times New Roman"/>
          <w:sz w:val="24"/>
          <w:szCs w:val="24"/>
        </w:rPr>
      </w:pPr>
      <w:r w:rsidRPr="21F1A12B">
        <w:rPr>
          <w:rFonts w:ascii="Times New Roman" w:hAnsi="Times New Roman" w:cs="Times New Roman"/>
          <w:b/>
          <w:bCs/>
          <w:sz w:val="24"/>
          <w:szCs w:val="24"/>
        </w:rPr>
        <w:t>39</w:t>
      </w:r>
      <w:r w:rsidR="00D97EAA" w:rsidRPr="21F1A12B">
        <w:rPr>
          <w:rFonts w:ascii="Times New Roman" w:hAnsi="Times New Roman" w:cs="Times New Roman"/>
          <w:b/>
          <w:bCs/>
          <w:sz w:val="24"/>
          <w:szCs w:val="24"/>
        </w:rPr>
        <w:t>)</w:t>
      </w:r>
      <w:r w:rsidR="00D97EAA" w:rsidRPr="001E23F0">
        <w:rPr>
          <w:rFonts w:ascii="Times New Roman" w:hAnsi="Times New Roman" w:cs="Times New Roman"/>
          <w:b/>
          <w:bCs/>
          <w:sz w:val="24"/>
          <w:szCs w:val="24"/>
        </w:rPr>
        <w:t xml:space="preserve"> </w:t>
      </w:r>
      <w:r w:rsidR="00D97EAA" w:rsidRPr="001E23F0">
        <w:rPr>
          <w:rFonts w:ascii="Times New Roman" w:hAnsi="Times New Roman" w:cs="Times New Roman"/>
          <w:sz w:val="24"/>
          <w:szCs w:val="24"/>
        </w:rPr>
        <w:t>paragrahvi 23 muudetakse ja sõnastatakse järgmiselt:</w:t>
      </w:r>
    </w:p>
    <w:p w14:paraId="04C681F1" w14:textId="77777777" w:rsidR="00D97EAA" w:rsidRPr="001E23F0" w:rsidRDefault="00D97EAA" w:rsidP="00016C52">
      <w:pPr>
        <w:jc w:val="both"/>
        <w:rPr>
          <w:rFonts w:ascii="Times New Roman" w:hAnsi="Times New Roman" w:cs="Times New Roman"/>
          <w:sz w:val="24"/>
          <w:szCs w:val="24"/>
        </w:rPr>
      </w:pPr>
    </w:p>
    <w:p w14:paraId="46021E90" w14:textId="3EF76B4D" w:rsidR="00D97EAA" w:rsidRPr="001E23F0" w:rsidRDefault="00D97EAA" w:rsidP="00016C52">
      <w:pPr>
        <w:jc w:val="both"/>
        <w:rPr>
          <w:del w:id="339" w:author="Autor"/>
          <w:rFonts w:ascii="Times New Roman" w:hAnsi="Times New Roman" w:cs="Times New Roman"/>
          <w:b/>
          <w:bCs/>
          <w:sz w:val="24"/>
          <w:szCs w:val="24"/>
        </w:rPr>
      </w:pPr>
      <w:r w:rsidRPr="3D45D796">
        <w:rPr>
          <w:rFonts w:ascii="Times New Roman" w:hAnsi="Times New Roman" w:cs="Times New Roman"/>
          <w:sz w:val="24"/>
          <w:szCs w:val="24"/>
        </w:rPr>
        <w:t>„</w:t>
      </w:r>
      <w:commentRangeStart w:id="340"/>
      <w:r w:rsidRPr="3D45D796">
        <w:rPr>
          <w:rFonts w:ascii="Times New Roman" w:hAnsi="Times New Roman" w:cs="Times New Roman"/>
          <w:b/>
          <w:bCs/>
          <w:sz w:val="24"/>
          <w:szCs w:val="24"/>
        </w:rPr>
        <w:t>§ 23. Eestis viibimisaluseta viibiva välismaalase kinnipidamine</w:t>
      </w:r>
      <w:ins w:id="341" w:author="Autor">
        <w:r w:rsidR="43ADD8C0" w:rsidRPr="3D45D796">
          <w:rPr>
            <w:rFonts w:ascii="Times New Roman" w:hAnsi="Times New Roman" w:cs="Times New Roman"/>
            <w:b/>
            <w:bCs/>
            <w:sz w:val="24"/>
            <w:szCs w:val="24"/>
          </w:rPr>
          <w:t xml:space="preserve"> </w:t>
        </w:r>
        <w:commentRangeStart w:id="342"/>
        <w:r w:rsidR="43ADD8C0" w:rsidRPr="3D45D796">
          <w:rPr>
            <w:rFonts w:ascii="Times New Roman" w:hAnsi="Times New Roman" w:cs="Times New Roman"/>
            <w:b/>
            <w:bCs/>
            <w:sz w:val="24"/>
            <w:szCs w:val="24"/>
          </w:rPr>
          <w:t>ja kinnipidamiskeskusesse paigutamine</w:t>
        </w:r>
      </w:ins>
      <w:commentRangeEnd w:id="340"/>
      <w:r>
        <w:commentReference w:id="340"/>
      </w:r>
    </w:p>
    <w:commentRangeEnd w:id="342"/>
    <w:p w14:paraId="0B21345F" w14:textId="55E98DC7" w:rsidR="00D97EAA" w:rsidRPr="001E23F0" w:rsidRDefault="00D97EAA" w:rsidP="00016C52">
      <w:pPr>
        <w:jc w:val="both"/>
        <w:rPr>
          <w:rFonts w:ascii="Times New Roman" w:hAnsi="Times New Roman" w:cs="Times New Roman"/>
          <w:b/>
          <w:bCs/>
          <w:sz w:val="24"/>
          <w:szCs w:val="24"/>
        </w:rPr>
      </w:pPr>
      <w:r>
        <w:commentReference w:id="342"/>
      </w:r>
    </w:p>
    <w:p w14:paraId="6294D451" w14:textId="1FA45337" w:rsidR="00D97EAA" w:rsidRPr="001E23F0" w:rsidRDefault="00D97EAA" w:rsidP="21F1A12B">
      <w:pPr>
        <w:jc w:val="both"/>
        <w:rPr>
          <w:rFonts w:ascii="Times New Roman" w:hAnsi="Times New Roman" w:cs="Times New Roman"/>
          <w:sz w:val="24"/>
          <w:szCs w:val="24"/>
        </w:rPr>
      </w:pPr>
      <w:r w:rsidRPr="3D45D796">
        <w:rPr>
          <w:rFonts w:ascii="Times New Roman" w:hAnsi="Times New Roman" w:cs="Times New Roman"/>
          <w:sz w:val="24"/>
          <w:szCs w:val="24"/>
        </w:rPr>
        <w:t>(1) Politsei- ja Piirivalveamet või Kaitsepolitseiamet võib välismaalast kinni pidada kuni 48 tundi käesoleva paragrahvi lõike</w:t>
      </w:r>
      <w:r w:rsidR="00EC7C74" w:rsidRPr="3D45D796">
        <w:rPr>
          <w:rFonts w:ascii="Times New Roman" w:hAnsi="Times New Roman" w:cs="Times New Roman"/>
          <w:sz w:val="24"/>
          <w:szCs w:val="24"/>
        </w:rPr>
        <w:t>s</w:t>
      </w:r>
      <w:r w:rsidRPr="3D45D796">
        <w:rPr>
          <w:rFonts w:ascii="Times New Roman" w:hAnsi="Times New Roman" w:cs="Times New Roman"/>
          <w:sz w:val="24"/>
          <w:szCs w:val="24"/>
        </w:rPr>
        <w:t xml:space="preserve"> </w:t>
      </w:r>
      <w:commentRangeStart w:id="343"/>
      <w:r w:rsidRPr="3D45D796">
        <w:rPr>
          <w:rFonts w:ascii="Times New Roman" w:hAnsi="Times New Roman" w:cs="Times New Roman"/>
          <w:sz w:val="24"/>
          <w:szCs w:val="24"/>
        </w:rPr>
        <w:t>3</w:t>
      </w:r>
      <w:commentRangeEnd w:id="343"/>
      <w:r>
        <w:commentReference w:id="343"/>
      </w:r>
      <w:r w:rsidRPr="3D45D796">
        <w:rPr>
          <w:rFonts w:ascii="Times New Roman" w:hAnsi="Times New Roman" w:cs="Times New Roman"/>
          <w:sz w:val="24"/>
          <w:szCs w:val="24"/>
        </w:rPr>
        <w:t xml:space="preserve"> sätestatud alusel, kui käesolevas seaduses sätestatud järelevalvemeetmeid ei ole võimalik tõhusalt kohaldada tema väljasõidukohustuse ettevalmistamiseks või selle täitmiseks. Kinnipidamine peab olema kooskõlas </w:t>
      </w:r>
      <w:commentRangeStart w:id="344"/>
      <w:r w:rsidRPr="3D45D796">
        <w:rPr>
          <w:rFonts w:ascii="Times New Roman" w:hAnsi="Times New Roman" w:cs="Times New Roman"/>
          <w:sz w:val="24"/>
          <w:szCs w:val="24"/>
        </w:rPr>
        <w:t>proportsionaalsuse põhimõttega</w:t>
      </w:r>
      <w:commentRangeEnd w:id="344"/>
      <w:r>
        <w:commentReference w:id="344"/>
      </w:r>
      <w:r w:rsidRPr="3D45D796">
        <w:rPr>
          <w:rFonts w:ascii="Times New Roman" w:hAnsi="Times New Roman" w:cs="Times New Roman"/>
          <w:sz w:val="24"/>
          <w:szCs w:val="24"/>
        </w:rPr>
        <w:t xml:space="preserve"> ning kinnipidamisel peab arvestama igal üksikjuhtumil välismaalasega seotud olulisi asjaolusid.</w:t>
      </w:r>
    </w:p>
    <w:p w14:paraId="203390B5" w14:textId="5B0E7319" w:rsidR="00D97EAA" w:rsidRPr="001E23F0" w:rsidRDefault="00D97EAA" w:rsidP="21F1A12B">
      <w:pPr>
        <w:jc w:val="both"/>
        <w:rPr>
          <w:rFonts w:ascii="Times New Roman" w:hAnsi="Times New Roman" w:cs="Times New Roman"/>
          <w:sz w:val="24"/>
          <w:szCs w:val="24"/>
        </w:rPr>
      </w:pPr>
    </w:p>
    <w:p w14:paraId="75434518" w14:textId="313EAE81" w:rsidR="00D97EAA"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(2) Välismaalast võib kinni pidada järgmistel alustel:</w:t>
      </w:r>
    </w:p>
    <w:p w14:paraId="30BEA5A7" w14:textId="45212D15" w:rsidR="00D97EAA" w:rsidRPr="001E23F0" w:rsidRDefault="00D97EAA" w:rsidP="00D97EAA">
      <w:pPr>
        <w:jc w:val="both"/>
        <w:rPr>
          <w:rFonts w:ascii="Times New Roman" w:hAnsi="Times New Roman" w:cs="Times New Roman"/>
          <w:sz w:val="24"/>
          <w:szCs w:val="24"/>
        </w:rPr>
      </w:pPr>
      <w:r w:rsidRPr="001E23F0">
        <w:rPr>
          <w:rFonts w:ascii="Times New Roman" w:hAnsi="Times New Roman" w:cs="Times New Roman"/>
          <w:sz w:val="24"/>
          <w:szCs w:val="24"/>
        </w:rPr>
        <w:t>1) isiku tuvastamine või isikusamasuse kontrollimine;</w:t>
      </w:r>
    </w:p>
    <w:p w14:paraId="1CE5BBEE" w14:textId="273ECE94" w:rsidR="00D97EAA" w:rsidRPr="001E23F0" w:rsidRDefault="00D97EAA" w:rsidP="00D97EAA">
      <w:pPr>
        <w:jc w:val="both"/>
        <w:rPr>
          <w:rFonts w:ascii="Times New Roman" w:hAnsi="Times New Roman" w:cs="Times New Roman"/>
          <w:sz w:val="24"/>
          <w:szCs w:val="24"/>
        </w:rPr>
      </w:pPr>
      <w:r w:rsidRPr="001E23F0">
        <w:rPr>
          <w:rFonts w:ascii="Times New Roman" w:hAnsi="Times New Roman" w:cs="Times New Roman"/>
          <w:sz w:val="24"/>
          <w:szCs w:val="24"/>
        </w:rPr>
        <w:t>2) isiku kodakondsuse kontrollimine või väljaselgitamine;</w:t>
      </w:r>
    </w:p>
    <w:p w14:paraId="34675F25" w14:textId="30FBB9C0" w:rsidR="00D97EAA" w:rsidRPr="001E23F0" w:rsidRDefault="00D97EAA" w:rsidP="00D97EAA">
      <w:pPr>
        <w:jc w:val="both"/>
        <w:rPr>
          <w:rFonts w:ascii="Times New Roman" w:hAnsi="Times New Roman" w:cs="Times New Roman"/>
          <w:sz w:val="24"/>
          <w:szCs w:val="24"/>
        </w:rPr>
      </w:pPr>
      <w:r w:rsidRPr="001E23F0">
        <w:rPr>
          <w:rFonts w:ascii="Times New Roman" w:hAnsi="Times New Roman" w:cs="Times New Roman"/>
          <w:sz w:val="24"/>
          <w:szCs w:val="24"/>
        </w:rPr>
        <w:t>3) põgenemise ohu esinemine;</w:t>
      </w:r>
    </w:p>
    <w:p w14:paraId="7CB9E56E" w14:textId="7F622AD5" w:rsidR="00D97EAA" w:rsidRPr="001E23F0" w:rsidRDefault="00D97EAA" w:rsidP="00D97EAA">
      <w:pPr>
        <w:jc w:val="both"/>
        <w:rPr>
          <w:rFonts w:ascii="Times New Roman" w:hAnsi="Times New Roman" w:cs="Times New Roman"/>
          <w:sz w:val="24"/>
          <w:szCs w:val="24"/>
        </w:rPr>
      </w:pPr>
      <w:r w:rsidRPr="001E23F0">
        <w:rPr>
          <w:rFonts w:ascii="Times New Roman" w:hAnsi="Times New Roman" w:cs="Times New Roman"/>
          <w:sz w:val="24"/>
          <w:szCs w:val="24"/>
        </w:rPr>
        <w:t xml:space="preserve">4) välismaalane takistab või väldib väljasõidukohustuse menetluse läbiviimist; </w:t>
      </w:r>
    </w:p>
    <w:p w14:paraId="2248A27F" w14:textId="2825DDFE" w:rsidR="008627E3" w:rsidRPr="001E23F0" w:rsidRDefault="00D97EAA" w:rsidP="00D97EAA">
      <w:pPr>
        <w:jc w:val="both"/>
        <w:rPr>
          <w:rFonts w:ascii="Times New Roman" w:hAnsi="Times New Roman" w:cs="Times New Roman"/>
          <w:sz w:val="24"/>
          <w:szCs w:val="24"/>
        </w:rPr>
      </w:pPr>
      <w:r w:rsidRPr="001E23F0">
        <w:rPr>
          <w:rFonts w:ascii="Times New Roman" w:hAnsi="Times New Roman" w:cs="Times New Roman"/>
          <w:sz w:val="24"/>
          <w:szCs w:val="24"/>
        </w:rPr>
        <w:t xml:space="preserve">5) </w:t>
      </w:r>
      <w:r w:rsidR="008627E3" w:rsidRPr="001E23F0">
        <w:rPr>
          <w:rFonts w:ascii="Times New Roman" w:hAnsi="Times New Roman" w:cs="Times New Roman"/>
          <w:sz w:val="24"/>
          <w:szCs w:val="24"/>
        </w:rPr>
        <w:t>välismaalane ei täida kaasaaitamiskohustust;</w:t>
      </w:r>
    </w:p>
    <w:p w14:paraId="02A3A8BF" w14:textId="0B5480D5" w:rsidR="00D97EAA" w:rsidRPr="001E23F0" w:rsidRDefault="008627E3" w:rsidP="00D97EAA">
      <w:pPr>
        <w:jc w:val="both"/>
        <w:rPr>
          <w:rFonts w:ascii="Times New Roman" w:hAnsi="Times New Roman" w:cs="Times New Roman"/>
          <w:sz w:val="24"/>
          <w:szCs w:val="24"/>
        </w:rPr>
      </w:pPr>
      <w:r w:rsidRPr="001E23F0">
        <w:rPr>
          <w:rFonts w:ascii="Times New Roman" w:hAnsi="Times New Roman" w:cs="Times New Roman"/>
          <w:sz w:val="24"/>
          <w:szCs w:val="24"/>
        </w:rPr>
        <w:t xml:space="preserve">6) </w:t>
      </w:r>
      <w:r w:rsidR="00D97EAA" w:rsidRPr="001E23F0">
        <w:rPr>
          <w:rFonts w:ascii="Times New Roman" w:hAnsi="Times New Roman" w:cs="Times New Roman"/>
          <w:sz w:val="24"/>
          <w:szCs w:val="24"/>
        </w:rPr>
        <w:t>välismaalasel puuduvad tagasipöördumiseks vajalikud dokumendid või nende hankimine vastuvõtvast või transiidiriigist viibib;</w:t>
      </w:r>
    </w:p>
    <w:p w14:paraId="5B8D5D8F" w14:textId="61760BD1" w:rsidR="00D97EAA" w:rsidRPr="001E23F0" w:rsidRDefault="008627E3" w:rsidP="00D97EAA">
      <w:pPr>
        <w:jc w:val="both"/>
        <w:rPr>
          <w:rFonts w:ascii="Times New Roman" w:hAnsi="Times New Roman" w:cs="Times New Roman"/>
          <w:sz w:val="24"/>
          <w:szCs w:val="24"/>
        </w:rPr>
      </w:pPr>
      <w:r w:rsidRPr="001E23F0">
        <w:rPr>
          <w:rFonts w:ascii="Times New Roman" w:hAnsi="Times New Roman" w:cs="Times New Roman"/>
          <w:sz w:val="24"/>
          <w:szCs w:val="24"/>
        </w:rPr>
        <w:t>7</w:t>
      </w:r>
      <w:r w:rsidR="00D97EAA" w:rsidRPr="001E23F0">
        <w:rPr>
          <w:rFonts w:ascii="Times New Roman" w:hAnsi="Times New Roman" w:cs="Times New Roman"/>
          <w:sz w:val="24"/>
          <w:szCs w:val="24"/>
        </w:rPr>
        <w:t>) avaliku korra või riigi julgeoleku tagamine;</w:t>
      </w:r>
    </w:p>
    <w:p w14:paraId="594B1D4D" w14:textId="3DB6C398" w:rsidR="00D97EAA" w:rsidRPr="00246CCA" w:rsidRDefault="008627E3" w:rsidP="00D97EAA">
      <w:pPr>
        <w:jc w:val="both"/>
        <w:rPr>
          <w:rFonts w:ascii="Times New Roman" w:hAnsi="Times New Roman" w:cs="Times New Roman"/>
          <w:sz w:val="24"/>
          <w:szCs w:val="24"/>
        </w:rPr>
      </w:pPr>
      <w:r w:rsidRPr="00246CCA">
        <w:rPr>
          <w:rFonts w:ascii="Times New Roman" w:hAnsi="Times New Roman" w:cs="Times New Roman"/>
          <w:sz w:val="24"/>
          <w:szCs w:val="24"/>
        </w:rPr>
        <w:t>8</w:t>
      </w:r>
      <w:r w:rsidR="00D97EAA" w:rsidRPr="00246CCA">
        <w:rPr>
          <w:rFonts w:ascii="Times New Roman" w:hAnsi="Times New Roman" w:cs="Times New Roman"/>
          <w:sz w:val="24"/>
          <w:szCs w:val="24"/>
        </w:rPr>
        <w:t>)</w:t>
      </w:r>
      <w:r w:rsidR="00C9655C" w:rsidRPr="00246CCA">
        <w:rPr>
          <w:rFonts w:ascii="Times New Roman" w:hAnsi="Times New Roman" w:cs="Times New Roman"/>
          <w:sz w:val="24"/>
          <w:szCs w:val="24"/>
        </w:rPr>
        <w:t xml:space="preserve"> </w:t>
      </w:r>
      <w:r w:rsidR="4DA50E6A" w:rsidRPr="00246CCA">
        <w:rPr>
          <w:rFonts w:ascii="Times New Roman" w:eastAsia="Times New Roman" w:hAnsi="Times New Roman" w:cs="Times New Roman"/>
          <w:sz w:val="24"/>
          <w:szCs w:val="24"/>
        </w:rPr>
        <w:t>välismaalane antakse üle teisele liikmesriigile või kiirmenetluse raames kolmandale riigile tagasivõtulepingu või muu kokkuleppe kohaselt</w:t>
      </w:r>
      <w:r w:rsidR="00D97EAA" w:rsidRPr="00246CCA">
        <w:rPr>
          <w:rFonts w:ascii="Times New Roman" w:hAnsi="Times New Roman" w:cs="Times New Roman"/>
          <w:sz w:val="24"/>
          <w:szCs w:val="24"/>
        </w:rPr>
        <w:t>;</w:t>
      </w:r>
    </w:p>
    <w:p w14:paraId="31B00876" w14:textId="79711F9E" w:rsidR="00D97EAA" w:rsidRPr="001E23F0" w:rsidRDefault="008627E3" w:rsidP="00D97EAA">
      <w:pPr>
        <w:jc w:val="both"/>
        <w:rPr>
          <w:rFonts w:ascii="Times New Roman" w:hAnsi="Times New Roman" w:cs="Times New Roman"/>
          <w:sz w:val="24"/>
          <w:szCs w:val="24"/>
        </w:rPr>
      </w:pPr>
      <w:r w:rsidRPr="001E23F0">
        <w:rPr>
          <w:rFonts w:ascii="Times New Roman" w:hAnsi="Times New Roman" w:cs="Times New Roman"/>
          <w:sz w:val="24"/>
          <w:szCs w:val="24"/>
        </w:rPr>
        <w:t>9</w:t>
      </w:r>
      <w:r w:rsidR="00D97EAA" w:rsidRPr="001E23F0">
        <w:rPr>
          <w:rFonts w:ascii="Times New Roman" w:hAnsi="Times New Roman" w:cs="Times New Roman"/>
          <w:sz w:val="24"/>
          <w:szCs w:val="24"/>
        </w:rPr>
        <w:t>) sisenemiskeelu otsuse täitmine;</w:t>
      </w:r>
    </w:p>
    <w:p w14:paraId="49416983" w14:textId="098D51A1" w:rsidR="00D97EAA" w:rsidRPr="001E23F0" w:rsidRDefault="008627E3" w:rsidP="00D97EAA">
      <w:pPr>
        <w:jc w:val="both"/>
        <w:rPr>
          <w:rFonts w:ascii="Times New Roman" w:hAnsi="Times New Roman" w:cs="Times New Roman"/>
          <w:sz w:val="24"/>
          <w:szCs w:val="24"/>
        </w:rPr>
      </w:pPr>
      <w:r w:rsidRPr="3D45D796">
        <w:rPr>
          <w:rFonts w:ascii="Times New Roman" w:hAnsi="Times New Roman" w:cs="Times New Roman"/>
          <w:sz w:val="24"/>
          <w:szCs w:val="24"/>
        </w:rPr>
        <w:t>10</w:t>
      </w:r>
      <w:r w:rsidR="00D97EAA" w:rsidRPr="3D45D796">
        <w:rPr>
          <w:rFonts w:ascii="Times New Roman" w:hAnsi="Times New Roman" w:cs="Times New Roman"/>
          <w:sz w:val="24"/>
          <w:szCs w:val="24"/>
        </w:rPr>
        <w:t xml:space="preserve">) </w:t>
      </w:r>
      <w:bookmarkStart w:id="345" w:name="_Hlk193807710"/>
      <w:r w:rsidR="00D97EAA" w:rsidRPr="3D45D796">
        <w:rPr>
          <w:rFonts w:ascii="Times New Roman" w:hAnsi="Times New Roman" w:cs="Times New Roman"/>
          <w:sz w:val="24"/>
          <w:szCs w:val="24"/>
        </w:rPr>
        <w:t>välismaalasele rahvusvahelise kaitse andmise seaduse § 5</w:t>
      </w:r>
      <w:r w:rsidR="00423EDA" w:rsidRPr="3D45D796">
        <w:rPr>
          <w:rFonts w:ascii="Times New Roman" w:hAnsi="Times New Roman" w:cs="Times New Roman"/>
          <w:sz w:val="24"/>
          <w:szCs w:val="24"/>
        </w:rPr>
        <w:t>1</w:t>
      </w:r>
      <w:r w:rsidR="00D97EAA" w:rsidRPr="3D45D796">
        <w:rPr>
          <w:rFonts w:ascii="Times New Roman" w:hAnsi="Times New Roman" w:cs="Times New Roman"/>
          <w:sz w:val="24"/>
          <w:szCs w:val="24"/>
        </w:rPr>
        <w:t xml:space="preserve"> lõi</w:t>
      </w:r>
      <w:r w:rsidR="006A518D" w:rsidRPr="3D45D796">
        <w:rPr>
          <w:rFonts w:ascii="Times New Roman" w:hAnsi="Times New Roman" w:cs="Times New Roman"/>
          <w:sz w:val="24"/>
          <w:szCs w:val="24"/>
        </w:rPr>
        <w:t>k</w:t>
      </w:r>
      <w:r w:rsidR="00D97EAA" w:rsidRPr="3D45D796">
        <w:rPr>
          <w:rFonts w:ascii="Times New Roman" w:hAnsi="Times New Roman" w:cs="Times New Roman"/>
          <w:sz w:val="24"/>
          <w:szCs w:val="24"/>
        </w:rPr>
        <w:t xml:space="preserve">e </w:t>
      </w:r>
      <w:commentRangeStart w:id="346"/>
      <w:r w:rsidR="00D97EAA" w:rsidRPr="3D45D796">
        <w:rPr>
          <w:rFonts w:ascii="Times New Roman" w:hAnsi="Times New Roman" w:cs="Times New Roman"/>
          <w:sz w:val="24"/>
          <w:szCs w:val="24"/>
        </w:rPr>
        <w:t>2 punkti 4</w:t>
      </w:r>
      <w:commentRangeEnd w:id="346"/>
      <w:r>
        <w:commentReference w:id="346"/>
      </w:r>
      <w:r w:rsidR="00D97EAA" w:rsidRPr="3D45D796">
        <w:rPr>
          <w:rFonts w:ascii="Times New Roman" w:hAnsi="Times New Roman" w:cs="Times New Roman"/>
          <w:sz w:val="24"/>
          <w:szCs w:val="24"/>
        </w:rPr>
        <w:t xml:space="preserve"> alusel kinni peetud välismaalase väljasõidukohustuse täitmine. </w:t>
      </w:r>
      <w:bookmarkEnd w:id="345"/>
    </w:p>
    <w:p w14:paraId="0912C3C0" w14:textId="77777777" w:rsidR="00D97EAA" w:rsidRPr="001E23F0" w:rsidRDefault="00D97EAA" w:rsidP="00D97EAA">
      <w:pPr>
        <w:jc w:val="both"/>
        <w:rPr>
          <w:rFonts w:ascii="Times New Roman" w:hAnsi="Times New Roman" w:cs="Times New Roman"/>
          <w:sz w:val="24"/>
          <w:szCs w:val="24"/>
        </w:rPr>
      </w:pPr>
    </w:p>
    <w:p w14:paraId="2FEC41FE" w14:textId="45BD401B" w:rsidR="00D97EAA" w:rsidRPr="001E23F0" w:rsidRDefault="00D97EAA" w:rsidP="21F1A12B">
      <w:pPr>
        <w:jc w:val="both"/>
        <w:rPr>
          <w:rFonts w:ascii="Times New Roman" w:hAnsi="Times New Roman" w:cs="Times New Roman"/>
          <w:sz w:val="24"/>
          <w:szCs w:val="24"/>
        </w:rPr>
      </w:pPr>
      <w:r w:rsidRPr="001E23F0">
        <w:rPr>
          <w:rFonts w:ascii="Times New Roman" w:hAnsi="Times New Roman" w:cs="Times New Roman"/>
          <w:sz w:val="24"/>
          <w:szCs w:val="24"/>
        </w:rPr>
        <w:t>(</w:t>
      </w:r>
      <w:r w:rsidR="21F1A12B" w:rsidRPr="001E23F0">
        <w:rPr>
          <w:rFonts w:ascii="Times New Roman" w:hAnsi="Times New Roman" w:cs="Times New Roman"/>
          <w:sz w:val="24"/>
          <w:szCs w:val="24"/>
        </w:rPr>
        <w:t>3</w:t>
      </w:r>
      <w:r w:rsidRPr="001E23F0">
        <w:rPr>
          <w:rFonts w:ascii="Times New Roman" w:hAnsi="Times New Roman" w:cs="Times New Roman"/>
          <w:sz w:val="24"/>
          <w:szCs w:val="24"/>
        </w:rPr>
        <w:t xml:space="preserve">) Kui välismaalast on vaja käesoleva paragrahvi lõikes </w:t>
      </w:r>
      <w:r w:rsidR="21F1A12B" w:rsidRPr="001E23F0">
        <w:rPr>
          <w:rFonts w:ascii="Times New Roman" w:hAnsi="Times New Roman" w:cs="Times New Roman"/>
          <w:sz w:val="24"/>
          <w:szCs w:val="24"/>
        </w:rPr>
        <w:t>2</w:t>
      </w:r>
      <w:r w:rsidRPr="001E23F0">
        <w:rPr>
          <w:rFonts w:ascii="Times New Roman" w:hAnsi="Times New Roman" w:cs="Times New Roman"/>
          <w:sz w:val="24"/>
          <w:szCs w:val="24"/>
        </w:rPr>
        <w:t xml:space="preserve"> sätestatud alusel ja lõikes 1 nimetatud põhimõtteid arvestades kinni pidada kauem kui </w:t>
      </w:r>
      <w:r w:rsidR="00EC7C74">
        <w:rPr>
          <w:rFonts w:ascii="Times New Roman" w:hAnsi="Times New Roman" w:cs="Times New Roman"/>
          <w:sz w:val="24"/>
          <w:szCs w:val="24"/>
        </w:rPr>
        <w:t>48 tundi</w:t>
      </w:r>
      <w:r w:rsidRPr="001E23F0">
        <w:rPr>
          <w:rFonts w:ascii="Times New Roman" w:hAnsi="Times New Roman" w:cs="Times New Roman"/>
          <w:sz w:val="24"/>
          <w:szCs w:val="24"/>
        </w:rPr>
        <w:t>, taotleb Politsei- ja Piirivalveamet või Kaitsepolitseiamet halduskohtult loa tema kinnipidamiseks ja paigutamiseks Politsei- ja Piirivalveameti või Kaitsepolitseiameti määratud kinnipidamiskohta kuni neljaks kuuks</w:t>
      </w:r>
      <w:r w:rsidR="00B95610">
        <w:rPr>
          <w:rFonts w:ascii="Times New Roman" w:hAnsi="Times New Roman" w:cs="Times New Roman"/>
          <w:sz w:val="24"/>
          <w:szCs w:val="24"/>
        </w:rPr>
        <w:t>.</w:t>
      </w:r>
      <w:r w:rsidRPr="001E23F0">
        <w:rPr>
          <w:rFonts w:ascii="Times New Roman" w:hAnsi="Times New Roman" w:cs="Times New Roman"/>
          <w:sz w:val="24"/>
          <w:szCs w:val="24"/>
        </w:rPr>
        <w:t xml:space="preserve"> </w:t>
      </w:r>
    </w:p>
    <w:p w14:paraId="15AC6B51" w14:textId="77777777" w:rsidR="00D97EAA" w:rsidRPr="001E23F0" w:rsidRDefault="00D97EAA" w:rsidP="00D97EAA">
      <w:pPr>
        <w:jc w:val="both"/>
        <w:rPr>
          <w:rFonts w:ascii="Times New Roman" w:hAnsi="Times New Roman" w:cs="Times New Roman"/>
          <w:sz w:val="24"/>
          <w:szCs w:val="24"/>
        </w:rPr>
      </w:pPr>
    </w:p>
    <w:p w14:paraId="129DC531" w14:textId="3275CF60" w:rsidR="00D97EAA" w:rsidRPr="001E23F0" w:rsidRDefault="00D97EAA" w:rsidP="21F1A12B">
      <w:pPr>
        <w:jc w:val="both"/>
        <w:rPr>
          <w:rFonts w:ascii="Times New Roman" w:hAnsi="Times New Roman" w:cs="Times New Roman"/>
          <w:sz w:val="24"/>
          <w:szCs w:val="24"/>
        </w:rPr>
      </w:pPr>
      <w:r w:rsidRPr="3D45D796">
        <w:rPr>
          <w:rFonts w:ascii="Times New Roman" w:hAnsi="Times New Roman" w:cs="Times New Roman"/>
          <w:sz w:val="24"/>
          <w:szCs w:val="24"/>
        </w:rPr>
        <w:t>(</w:t>
      </w:r>
      <w:r w:rsidR="21F1A12B" w:rsidRPr="3D45D796">
        <w:rPr>
          <w:rFonts w:ascii="Times New Roman" w:hAnsi="Times New Roman" w:cs="Times New Roman"/>
          <w:sz w:val="24"/>
          <w:szCs w:val="24"/>
        </w:rPr>
        <w:t>4</w:t>
      </w:r>
      <w:r w:rsidRPr="3D45D796">
        <w:rPr>
          <w:rFonts w:ascii="Times New Roman" w:hAnsi="Times New Roman" w:cs="Times New Roman"/>
          <w:sz w:val="24"/>
          <w:szCs w:val="24"/>
        </w:rPr>
        <w:t xml:space="preserve">) Kui lahkumisettekirjutus on tehtud välismaalasele, keda Euroopa Parlamendi ja nõukogu määruse (EL) 2024/1348 alusel läbiviidavas piirimenetluses kinni ei peetud, võidakse tema väljasõidukohustus täita kinnipidamise teel, kui esinevad käesoleva paragrahvi lõikes 1 </w:t>
      </w:r>
      <w:commentRangeStart w:id="347"/>
      <w:r w:rsidRPr="3D45D796">
        <w:rPr>
          <w:rFonts w:ascii="Times New Roman" w:hAnsi="Times New Roman" w:cs="Times New Roman"/>
          <w:sz w:val="24"/>
          <w:szCs w:val="24"/>
        </w:rPr>
        <w:t>nimetatud põhimõtted</w:t>
      </w:r>
      <w:commentRangeEnd w:id="347"/>
      <w:r>
        <w:commentReference w:id="347"/>
      </w:r>
      <w:r w:rsidRPr="3D45D796">
        <w:rPr>
          <w:rFonts w:ascii="Times New Roman" w:hAnsi="Times New Roman" w:cs="Times New Roman"/>
          <w:sz w:val="24"/>
          <w:szCs w:val="24"/>
        </w:rPr>
        <w:t xml:space="preserve"> ja lõike </w:t>
      </w:r>
      <w:r w:rsidR="21F1A12B" w:rsidRPr="3D45D796">
        <w:rPr>
          <w:rFonts w:ascii="Times New Roman" w:hAnsi="Times New Roman" w:cs="Times New Roman"/>
          <w:sz w:val="24"/>
          <w:szCs w:val="24"/>
        </w:rPr>
        <w:t>2</w:t>
      </w:r>
      <w:r w:rsidRPr="3D45D796">
        <w:rPr>
          <w:rFonts w:ascii="Times New Roman" w:hAnsi="Times New Roman" w:cs="Times New Roman"/>
          <w:sz w:val="24"/>
          <w:szCs w:val="24"/>
        </w:rPr>
        <w:t xml:space="preserve"> punktis 3, 4 või </w:t>
      </w:r>
      <w:r w:rsidR="00B95610" w:rsidRPr="3D45D796">
        <w:rPr>
          <w:rFonts w:ascii="Times New Roman" w:hAnsi="Times New Roman" w:cs="Times New Roman"/>
          <w:sz w:val="24"/>
          <w:szCs w:val="24"/>
        </w:rPr>
        <w:t>7</w:t>
      </w:r>
      <w:r w:rsidRPr="3D45D796">
        <w:rPr>
          <w:rFonts w:ascii="Times New Roman" w:hAnsi="Times New Roman" w:cs="Times New Roman"/>
          <w:sz w:val="24"/>
          <w:szCs w:val="24"/>
        </w:rPr>
        <w:t xml:space="preserve"> sätestatud alus.</w:t>
      </w:r>
    </w:p>
    <w:p w14:paraId="49A29635" w14:textId="77777777" w:rsidR="00D97EAA" w:rsidRPr="001E23F0" w:rsidRDefault="00D97EAA" w:rsidP="00D97EAA">
      <w:pPr>
        <w:jc w:val="both"/>
        <w:rPr>
          <w:rFonts w:ascii="Times New Roman" w:hAnsi="Times New Roman" w:cs="Times New Roman"/>
          <w:sz w:val="24"/>
          <w:szCs w:val="24"/>
        </w:rPr>
      </w:pPr>
    </w:p>
    <w:p w14:paraId="7D694BF0" w14:textId="5B1C0970" w:rsidR="00D97EAA" w:rsidRPr="001E23F0" w:rsidRDefault="21F1A12B" w:rsidP="21F1A12B">
      <w:pPr>
        <w:jc w:val="both"/>
        <w:rPr>
          <w:rFonts w:ascii="Times New Roman" w:hAnsi="Times New Roman" w:cs="Times New Roman"/>
          <w:sz w:val="24"/>
          <w:szCs w:val="24"/>
        </w:rPr>
      </w:pPr>
      <w:r w:rsidRPr="3D45D796">
        <w:rPr>
          <w:rFonts w:ascii="Times New Roman" w:hAnsi="Times New Roman" w:cs="Times New Roman"/>
          <w:sz w:val="24"/>
          <w:szCs w:val="24"/>
        </w:rPr>
        <w:t xml:space="preserve">(5) Halduskohus annab loa välismaalase kinnipidamiseks Politsei- ja Piirivalveameti või Kaitsepolitseiameti määratud kinnipidamiskohas kuni neljaks kuuks käesoleva paragrahvi lõikes 2 sätestatud alusel, kui käesolevas seaduses sätestatud järelevalvemeetmeid ei ole võimalik tõhusalt kohaldada. Kinnipidamine peab olema kooskõlas </w:t>
      </w:r>
      <w:commentRangeStart w:id="348"/>
      <w:r w:rsidRPr="3D45D796">
        <w:rPr>
          <w:rFonts w:ascii="Times New Roman" w:hAnsi="Times New Roman" w:cs="Times New Roman"/>
          <w:sz w:val="24"/>
          <w:szCs w:val="24"/>
        </w:rPr>
        <w:t xml:space="preserve">proportsionaalsuse põhimõttega </w:t>
      </w:r>
      <w:commentRangeEnd w:id="348"/>
      <w:r>
        <w:commentReference w:id="348"/>
      </w:r>
      <w:r w:rsidRPr="3D45D796">
        <w:rPr>
          <w:rFonts w:ascii="Times New Roman" w:hAnsi="Times New Roman" w:cs="Times New Roman"/>
          <w:sz w:val="24"/>
          <w:szCs w:val="24"/>
        </w:rPr>
        <w:t>ning kinnipidamisel peab igal üksikjuhtumil arvestama välismaalasega seotud olulisi asjaolusid.</w:t>
      </w:r>
    </w:p>
    <w:p w14:paraId="2A8B3CBC" w14:textId="77777777" w:rsidR="00AF5FE0" w:rsidRPr="001E23F0" w:rsidRDefault="00AF5FE0" w:rsidP="00D97EAA">
      <w:pPr>
        <w:jc w:val="both"/>
        <w:rPr>
          <w:rFonts w:ascii="Times New Roman" w:hAnsi="Times New Roman" w:cs="Times New Roman"/>
          <w:sz w:val="24"/>
          <w:szCs w:val="24"/>
        </w:rPr>
      </w:pPr>
    </w:p>
    <w:p w14:paraId="576DDC4D" w14:textId="4542DC35" w:rsidR="00AF5FE0" w:rsidRPr="001E23F0" w:rsidRDefault="00AF5FE0" w:rsidP="21F1A12B">
      <w:pPr>
        <w:jc w:val="both"/>
        <w:rPr>
          <w:rFonts w:ascii="Times New Roman" w:hAnsi="Times New Roman" w:cs="Times New Roman"/>
          <w:sz w:val="24"/>
          <w:szCs w:val="24"/>
        </w:rPr>
      </w:pPr>
      <w:bookmarkStart w:id="349" w:name="_Hlk193807782"/>
      <w:r w:rsidRPr="001E23F0">
        <w:rPr>
          <w:rFonts w:ascii="Times New Roman" w:hAnsi="Times New Roman" w:cs="Times New Roman"/>
          <w:sz w:val="24"/>
          <w:szCs w:val="24"/>
        </w:rPr>
        <w:t>(</w:t>
      </w:r>
      <w:r w:rsidR="21F1A12B" w:rsidRPr="001E23F0">
        <w:rPr>
          <w:rFonts w:ascii="Times New Roman" w:hAnsi="Times New Roman" w:cs="Times New Roman"/>
          <w:sz w:val="24"/>
          <w:szCs w:val="24"/>
        </w:rPr>
        <w:t>6</w:t>
      </w:r>
      <w:r w:rsidRPr="001E23F0">
        <w:rPr>
          <w:rFonts w:ascii="Times New Roman" w:hAnsi="Times New Roman" w:cs="Times New Roman"/>
          <w:sz w:val="24"/>
          <w:szCs w:val="24"/>
        </w:rPr>
        <w:t xml:space="preserve">) Kui halduskohus on andnud välismaalasele rahvusvahelise kaitse andmise seaduse alusel loa välismaalase kinnipidamiseks, kelle rahvusvahelise kaitse menetlus on lõpliku otsusega lõppenud või kellel ei ole õigust Eestis lõpliku otsuse tegemiseni viibida ning Politsei- ja Piirivalveameti või Kaitsepolitseiameti hinnangul esinevad käesolevas seaduses sätestatud alused välismaalase kinnipidamiseks tema väljasaatmise eesmärgil, võib Politsei- ja Piirivalveamet või Kaitsepolitseiamet </w:t>
      </w:r>
      <w:r w:rsidR="00B95610">
        <w:rPr>
          <w:rFonts w:ascii="Times New Roman" w:hAnsi="Times New Roman" w:cs="Times New Roman"/>
          <w:sz w:val="24"/>
          <w:szCs w:val="24"/>
        </w:rPr>
        <w:t>välismaalast</w:t>
      </w:r>
      <w:r w:rsidR="21F1A12B">
        <w:rPr>
          <w:rFonts w:ascii="Times New Roman" w:hAnsi="Times New Roman" w:cs="Times New Roman"/>
          <w:sz w:val="24"/>
          <w:szCs w:val="24"/>
        </w:rPr>
        <w:t xml:space="preserve"> </w:t>
      </w:r>
      <w:r w:rsidRPr="001E23F0">
        <w:rPr>
          <w:rFonts w:ascii="Times New Roman" w:hAnsi="Times New Roman" w:cs="Times New Roman"/>
          <w:sz w:val="24"/>
          <w:szCs w:val="24"/>
        </w:rPr>
        <w:t xml:space="preserve">väljasaatmise eesmärgil </w:t>
      </w:r>
      <w:r w:rsidR="00B95610">
        <w:rPr>
          <w:rFonts w:ascii="Times New Roman" w:hAnsi="Times New Roman" w:cs="Times New Roman"/>
          <w:sz w:val="24"/>
          <w:szCs w:val="24"/>
        </w:rPr>
        <w:t xml:space="preserve">kinni pidada </w:t>
      </w:r>
      <w:r w:rsidRPr="001E23F0">
        <w:rPr>
          <w:rFonts w:ascii="Times New Roman" w:hAnsi="Times New Roman" w:cs="Times New Roman"/>
          <w:sz w:val="24"/>
          <w:szCs w:val="24"/>
        </w:rPr>
        <w:t xml:space="preserve">loas määratud kinnipidamise tähtaja lõpuni. </w:t>
      </w:r>
    </w:p>
    <w:bookmarkEnd w:id="349"/>
    <w:p w14:paraId="4B932A7A" w14:textId="77777777" w:rsidR="00D97EAA" w:rsidRPr="001E23F0" w:rsidRDefault="00D97EAA" w:rsidP="00D97EAA">
      <w:pPr>
        <w:jc w:val="both"/>
        <w:rPr>
          <w:rFonts w:ascii="Times New Roman" w:hAnsi="Times New Roman" w:cs="Times New Roman"/>
          <w:sz w:val="24"/>
          <w:szCs w:val="24"/>
        </w:rPr>
      </w:pPr>
    </w:p>
    <w:p w14:paraId="7F392A99" w14:textId="5A9FDD59" w:rsidR="00D97EAA" w:rsidRPr="001E23F0" w:rsidRDefault="00D97EAA" w:rsidP="21F1A12B">
      <w:pPr>
        <w:jc w:val="both"/>
        <w:rPr>
          <w:rFonts w:ascii="Times New Roman" w:hAnsi="Times New Roman" w:cs="Times New Roman"/>
          <w:sz w:val="24"/>
          <w:szCs w:val="24"/>
        </w:rPr>
      </w:pPr>
      <w:r w:rsidRPr="001E23F0">
        <w:rPr>
          <w:rFonts w:ascii="Times New Roman" w:hAnsi="Times New Roman" w:cs="Times New Roman"/>
          <w:sz w:val="24"/>
          <w:szCs w:val="24"/>
        </w:rPr>
        <w:t>(</w:t>
      </w:r>
      <w:r w:rsidR="21F1A12B" w:rsidRPr="001E23F0">
        <w:rPr>
          <w:rFonts w:ascii="Times New Roman" w:hAnsi="Times New Roman" w:cs="Times New Roman"/>
          <w:sz w:val="24"/>
          <w:szCs w:val="24"/>
        </w:rPr>
        <w:t>7</w:t>
      </w:r>
      <w:r w:rsidRPr="001E23F0">
        <w:rPr>
          <w:rFonts w:ascii="Times New Roman" w:hAnsi="Times New Roman" w:cs="Times New Roman"/>
          <w:sz w:val="24"/>
          <w:szCs w:val="24"/>
        </w:rPr>
        <w:t>) Valdkonna eest vastutav minister kehtestab määrusega kinnipidamiseks loa saamise taotluses esitatavate andmete ja tõendite loetelu.</w:t>
      </w:r>
      <w:r w:rsidR="009B45BD">
        <w:rPr>
          <w:rFonts w:ascii="Times New Roman" w:hAnsi="Times New Roman" w:cs="Times New Roman"/>
          <w:sz w:val="24"/>
          <w:szCs w:val="24"/>
        </w:rPr>
        <w:t>“</w:t>
      </w:r>
      <w:r w:rsidR="4470DACF" w:rsidRPr="001E23F0">
        <w:rPr>
          <w:rFonts w:ascii="Times New Roman" w:hAnsi="Times New Roman" w:cs="Times New Roman"/>
          <w:sz w:val="24"/>
          <w:szCs w:val="24"/>
        </w:rPr>
        <w:t>;</w:t>
      </w:r>
    </w:p>
    <w:p w14:paraId="454DCF1B" w14:textId="77777777" w:rsidR="00D97EAA" w:rsidRPr="001E23F0" w:rsidRDefault="00D97EAA" w:rsidP="00D97EAA">
      <w:pPr>
        <w:jc w:val="both"/>
        <w:rPr>
          <w:rFonts w:ascii="Times New Roman" w:hAnsi="Times New Roman" w:cs="Times New Roman"/>
          <w:sz w:val="24"/>
          <w:szCs w:val="24"/>
        </w:rPr>
      </w:pPr>
    </w:p>
    <w:p w14:paraId="51382B2A" w14:textId="52D47DC0" w:rsidR="00D97EAA" w:rsidRPr="001E23F0" w:rsidRDefault="00B95610" w:rsidP="21F1A12B">
      <w:pPr>
        <w:jc w:val="both"/>
        <w:rPr>
          <w:rFonts w:ascii="Times New Roman" w:hAnsi="Times New Roman" w:cs="Times New Roman"/>
          <w:sz w:val="24"/>
          <w:szCs w:val="24"/>
        </w:rPr>
      </w:pPr>
      <w:r w:rsidRPr="21F1A12B">
        <w:rPr>
          <w:rFonts w:ascii="Times New Roman" w:hAnsi="Times New Roman" w:cs="Times New Roman"/>
          <w:b/>
          <w:bCs/>
          <w:sz w:val="24"/>
          <w:szCs w:val="24"/>
        </w:rPr>
        <w:t>40</w:t>
      </w:r>
      <w:r w:rsidR="00D97EAA" w:rsidRPr="21F1A12B">
        <w:rPr>
          <w:rFonts w:ascii="Times New Roman" w:hAnsi="Times New Roman" w:cs="Times New Roman"/>
          <w:b/>
          <w:bCs/>
          <w:sz w:val="24"/>
          <w:szCs w:val="24"/>
        </w:rPr>
        <w:t>)</w:t>
      </w:r>
      <w:r w:rsidR="00D97EAA" w:rsidRPr="001E23F0">
        <w:rPr>
          <w:rFonts w:ascii="Times New Roman" w:hAnsi="Times New Roman" w:cs="Times New Roman"/>
          <w:b/>
          <w:bCs/>
          <w:sz w:val="24"/>
          <w:szCs w:val="24"/>
        </w:rPr>
        <w:t xml:space="preserve"> </w:t>
      </w:r>
      <w:r w:rsidR="00D97EAA" w:rsidRPr="001E23F0">
        <w:rPr>
          <w:rFonts w:ascii="Times New Roman" w:hAnsi="Times New Roman" w:cs="Times New Roman"/>
          <w:sz w:val="24"/>
          <w:szCs w:val="24"/>
        </w:rPr>
        <w:t>seadust täiendatakse §-dega 23</w:t>
      </w:r>
      <w:r w:rsidR="00D97EAA" w:rsidRPr="001E23F0">
        <w:rPr>
          <w:rFonts w:ascii="Times New Roman" w:hAnsi="Times New Roman" w:cs="Times New Roman"/>
          <w:sz w:val="24"/>
          <w:szCs w:val="24"/>
          <w:vertAlign w:val="superscript"/>
        </w:rPr>
        <w:t>1</w:t>
      </w:r>
      <w:r w:rsidR="00D97EAA" w:rsidRPr="001E23F0">
        <w:rPr>
          <w:rFonts w:ascii="Times New Roman" w:hAnsi="Times New Roman" w:cs="Times New Roman"/>
          <w:sz w:val="24"/>
          <w:szCs w:val="24"/>
        </w:rPr>
        <w:t>–23</w:t>
      </w:r>
      <w:r w:rsidR="00D97EAA" w:rsidRPr="001E23F0">
        <w:rPr>
          <w:rFonts w:ascii="Times New Roman" w:hAnsi="Times New Roman" w:cs="Times New Roman"/>
          <w:sz w:val="24"/>
          <w:szCs w:val="24"/>
          <w:vertAlign w:val="superscript"/>
        </w:rPr>
        <w:t xml:space="preserve">3 </w:t>
      </w:r>
      <w:r w:rsidR="00D97EAA" w:rsidRPr="001E23F0">
        <w:rPr>
          <w:rFonts w:ascii="Times New Roman" w:hAnsi="Times New Roman" w:cs="Times New Roman"/>
          <w:sz w:val="24"/>
          <w:szCs w:val="24"/>
        </w:rPr>
        <w:t>järgmises sõnastuses:</w:t>
      </w:r>
    </w:p>
    <w:p w14:paraId="73E148CC" w14:textId="77777777" w:rsidR="00D97EAA" w:rsidRPr="001E23F0" w:rsidRDefault="00D97EAA" w:rsidP="00D97EAA">
      <w:pPr>
        <w:jc w:val="both"/>
        <w:rPr>
          <w:rFonts w:ascii="Times New Roman" w:hAnsi="Times New Roman" w:cs="Times New Roman"/>
          <w:sz w:val="24"/>
          <w:szCs w:val="24"/>
        </w:rPr>
      </w:pPr>
    </w:p>
    <w:p w14:paraId="3045778A" w14:textId="76240BA0" w:rsidR="00D97EAA" w:rsidRPr="001E23F0" w:rsidRDefault="004223A0" w:rsidP="0038625F">
      <w:pPr>
        <w:jc w:val="both"/>
        <w:rPr>
          <w:rFonts w:ascii="Times New Roman" w:hAnsi="Times New Roman" w:cs="Times New Roman"/>
          <w:b/>
          <w:bCs/>
          <w:sz w:val="24"/>
          <w:szCs w:val="24"/>
        </w:rPr>
      </w:pPr>
      <w:commentRangeStart w:id="350"/>
      <w:r w:rsidRPr="3D45D796">
        <w:rPr>
          <w:rFonts w:ascii="Times New Roman" w:hAnsi="Times New Roman" w:cs="Times New Roman"/>
          <w:sz w:val="24"/>
          <w:szCs w:val="24"/>
        </w:rPr>
        <w:t>„</w:t>
      </w:r>
      <w:r w:rsidR="00D97EAA" w:rsidRPr="3D45D796">
        <w:rPr>
          <w:rFonts w:ascii="Times New Roman" w:hAnsi="Times New Roman" w:cs="Times New Roman"/>
          <w:b/>
          <w:bCs/>
          <w:sz w:val="24"/>
          <w:szCs w:val="24"/>
        </w:rPr>
        <w:t>§ 23</w:t>
      </w:r>
      <w:r w:rsidR="00D97EAA" w:rsidRPr="3D45D796">
        <w:rPr>
          <w:rFonts w:ascii="Times New Roman" w:hAnsi="Times New Roman" w:cs="Times New Roman"/>
          <w:b/>
          <w:bCs/>
          <w:sz w:val="24"/>
          <w:szCs w:val="24"/>
          <w:vertAlign w:val="superscript"/>
        </w:rPr>
        <w:t>1</w:t>
      </w:r>
      <w:r w:rsidR="00D97EAA" w:rsidRPr="3D45D796">
        <w:rPr>
          <w:rFonts w:ascii="Times New Roman" w:hAnsi="Times New Roman" w:cs="Times New Roman"/>
          <w:b/>
          <w:bCs/>
          <w:sz w:val="24"/>
          <w:szCs w:val="24"/>
        </w:rPr>
        <w:t>.</w:t>
      </w:r>
      <w:r w:rsidR="00280CFC" w:rsidRPr="3D45D796">
        <w:rPr>
          <w:rFonts w:ascii="Times New Roman" w:hAnsi="Times New Roman" w:cs="Times New Roman"/>
          <w:b/>
          <w:bCs/>
          <w:sz w:val="24"/>
          <w:szCs w:val="24"/>
        </w:rPr>
        <w:t xml:space="preserve"> </w:t>
      </w:r>
      <w:r w:rsidR="00D97EAA" w:rsidRPr="3D45D796">
        <w:rPr>
          <w:rFonts w:ascii="Times New Roman" w:hAnsi="Times New Roman" w:cs="Times New Roman"/>
          <w:b/>
          <w:bCs/>
          <w:sz w:val="24"/>
          <w:szCs w:val="24"/>
        </w:rPr>
        <w:t>Kinnipidamistaotluse läbivaatamine</w:t>
      </w:r>
    </w:p>
    <w:p w14:paraId="7407A7EB" w14:textId="77777777" w:rsidR="00D97EAA" w:rsidRPr="001E23F0" w:rsidRDefault="00D97EAA" w:rsidP="0038625F">
      <w:pPr>
        <w:jc w:val="both"/>
        <w:rPr>
          <w:rFonts w:ascii="Times New Roman" w:hAnsi="Times New Roman" w:cs="Times New Roman"/>
          <w:sz w:val="24"/>
          <w:szCs w:val="24"/>
        </w:rPr>
      </w:pPr>
    </w:p>
    <w:p w14:paraId="64C1EAD0" w14:textId="77777777" w:rsidR="00D97EAA" w:rsidRPr="001E23F0" w:rsidRDefault="00D97EAA" w:rsidP="0038625F">
      <w:pPr>
        <w:jc w:val="both"/>
        <w:rPr>
          <w:rFonts w:ascii="Times New Roman" w:hAnsi="Times New Roman" w:cs="Times New Roman"/>
          <w:sz w:val="24"/>
          <w:szCs w:val="24"/>
        </w:rPr>
      </w:pPr>
      <w:r w:rsidRPr="3D45D796">
        <w:rPr>
          <w:rFonts w:ascii="Times New Roman" w:hAnsi="Times New Roman" w:cs="Times New Roman"/>
          <w:sz w:val="24"/>
          <w:szCs w:val="24"/>
        </w:rPr>
        <w:t xml:space="preserve">(1)  Välismaalase kinnipidamise otsustab halduskohus halduskohtumenetluse seadustiku </w:t>
      </w:r>
      <w:commentRangeStart w:id="351"/>
      <w:r w:rsidRPr="3D45D796">
        <w:rPr>
          <w:rFonts w:ascii="Times New Roman" w:hAnsi="Times New Roman" w:cs="Times New Roman"/>
          <w:sz w:val="24"/>
          <w:szCs w:val="24"/>
        </w:rPr>
        <w:t>haldustoiminguks loa andmise sätete järgi</w:t>
      </w:r>
      <w:commentRangeEnd w:id="351"/>
      <w:r>
        <w:commentReference w:id="351"/>
      </w:r>
      <w:r w:rsidRPr="3D45D796">
        <w:rPr>
          <w:rFonts w:ascii="Times New Roman" w:hAnsi="Times New Roman" w:cs="Times New Roman"/>
          <w:sz w:val="24"/>
          <w:szCs w:val="24"/>
        </w:rPr>
        <w:t>.</w:t>
      </w:r>
    </w:p>
    <w:p w14:paraId="7E5A24EB" w14:textId="77777777" w:rsidR="00D97EAA" w:rsidRPr="001E23F0" w:rsidRDefault="00D97EAA" w:rsidP="0038625F">
      <w:pPr>
        <w:jc w:val="both"/>
        <w:rPr>
          <w:rFonts w:ascii="Times New Roman" w:hAnsi="Times New Roman" w:cs="Times New Roman"/>
          <w:sz w:val="24"/>
          <w:szCs w:val="24"/>
        </w:rPr>
      </w:pPr>
    </w:p>
    <w:p w14:paraId="63475922" w14:textId="5935DC5A" w:rsidR="00D97EAA" w:rsidRPr="001E23F0" w:rsidRDefault="00D97EAA" w:rsidP="0038625F">
      <w:pPr>
        <w:jc w:val="both"/>
        <w:rPr>
          <w:rFonts w:ascii="Times New Roman" w:hAnsi="Times New Roman" w:cs="Times New Roman"/>
          <w:sz w:val="24"/>
          <w:szCs w:val="24"/>
        </w:rPr>
      </w:pPr>
      <w:r w:rsidRPr="001E23F0">
        <w:rPr>
          <w:rFonts w:ascii="Times New Roman" w:hAnsi="Times New Roman" w:cs="Times New Roman"/>
          <w:sz w:val="24"/>
          <w:szCs w:val="24"/>
        </w:rPr>
        <w:t>(2)  Kui kohtule on esitatud erakordselt suur hulk kinnipidamise taotlusi ning kohus ei saa objektiivse takistuse tõttu kinnipidamistaotlust läbi vaadata halduskohtumenetluse seadustiku 27. peatüki alusel ja selles sätestatud korras või läbivaatamine on oluliselt raskendatud, võib kohus teha välismaalase kinnipidamise määruse kirjeldava ja põhjendava osata.</w:t>
      </w:r>
    </w:p>
    <w:p w14:paraId="433360AB" w14:textId="77777777" w:rsidR="00D97EAA" w:rsidRPr="001E23F0" w:rsidRDefault="00D97EAA" w:rsidP="0038625F">
      <w:pPr>
        <w:jc w:val="both"/>
        <w:rPr>
          <w:rFonts w:ascii="Times New Roman" w:hAnsi="Times New Roman" w:cs="Times New Roman"/>
          <w:sz w:val="24"/>
          <w:szCs w:val="24"/>
        </w:rPr>
      </w:pPr>
    </w:p>
    <w:p w14:paraId="25104881" w14:textId="77777777" w:rsidR="00D97EAA" w:rsidRPr="001E23F0" w:rsidRDefault="00D97EAA" w:rsidP="0038625F">
      <w:pPr>
        <w:jc w:val="both"/>
        <w:rPr>
          <w:rFonts w:ascii="Times New Roman" w:hAnsi="Times New Roman" w:cs="Times New Roman"/>
          <w:sz w:val="24"/>
          <w:szCs w:val="24"/>
        </w:rPr>
      </w:pPr>
      <w:r w:rsidRPr="3D45D796">
        <w:rPr>
          <w:rFonts w:ascii="Times New Roman" w:hAnsi="Times New Roman" w:cs="Times New Roman"/>
          <w:sz w:val="24"/>
          <w:szCs w:val="24"/>
        </w:rPr>
        <w:t>(3)  Kui välismaalane soovib vaidlustada kinnipidamist, mille kohus vormistas kirjeldava ja põhjendava osata määrusega, esitab kohus välismaalasele kirjeldava ja põhjendava osa esimesel võimalusel.</w:t>
      </w:r>
      <w:commentRangeEnd w:id="350"/>
      <w:r>
        <w:commentReference w:id="350"/>
      </w:r>
    </w:p>
    <w:p w14:paraId="7CBA422B" w14:textId="77777777" w:rsidR="00D97EAA" w:rsidRPr="001E23F0" w:rsidRDefault="00D97EAA" w:rsidP="00D97EAA">
      <w:pPr>
        <w:rPr>
          <w:rFonts w:ascii="Times New Roman" w:hAnsi="Times New Roman" w:cs="Times New Roman"/>
        </w:rPr>
      </w:pPr>
    </w:p>
    <w:p w14:paraId="10896C80" w14:textId="77777777" w:rsidR="00D97EAA" w:rsidRPr="001E23F0" w:rsidRDefault="00D97EAA" w:rsidP="0038625F">
      <w:pPr>
        <w:jc w:val="both"/>
        <w:rPr>
          <w:rFonts w:ascii="Times New Roman" w:hAnsi="Times New Roman" w:cs="Times New Roman"/>
          <w:b/>
          <w:bCs/>
          <w:sz w:val="24"/>
          <w:szCs w:val="24"/>
        </w:rPr>
      </w:pPr>
      <w:commentRangeStart w:id="352"/>
      <w:r w:rsidRPr="3D45D796">
        <w:rPr>
          <w:rFonts w:ascii="Times New Roman" w:hAnsi="Times New Roman" w:cs="Times New Roman"/>
          <w:b/>
          <w:bCs/>
          <w:sz w:val="24"/>
          <w:szCs w:val="24"/>
        </w:rPr>
        <w:t>§ 23</w:t>
      </w:r>
      <w:r w:rsidRPr="3D45D796">
        <w:rPr>
          <w:rFonts w:ascii="Times New Roman" w:hAnsi="Times New Roman" w:cs="Times New Roman"/>
          <w:b/>
          <w:bCs/>
          <w:sz w:val="24"/>
          <w:szCs w:val="24"/>
          <w:vertAlign w:val="superscript"/>
        </w:rPr>
        <w:t>2</w:t>
      </w:r>
      <w:r w:rsidRPr="3D45D796">
        <w:rPr>
          <w:rFonts w:ascii="Times New Roman" w:hAnsi="Times New Roman" w:cs="Times New Roman"/>
          <w:b/>
          <w:bCs/>
          <w:sz w:val="24"/>
          <w:szCs w:val="24"/>
        </w:rPr>
        <w:t>. Eestis viibimisaluseta viibiva välismaalase kinnipidamise tingimused</w:t>
      </w:r>
      <w:commentRangeEnd w:id="352"/>
      <w:r>
        <w:commentReference w:id="352"/>
      </w:r>
    </w:p>
    <w:p w14:paraId="03142E2A" w14:textId="77777777" w:rsidR="00D97EAA" w:rsidRPr="001E23F0" w:rsidRDefault="00D97EAA" w:rsidP="0038625F">
      <w:pPr>
        <w:jc w:val="both"/>
        <w:rPr>
          <w:rFonts w:ascii="Times New Roman" w:hAnsi="Times New Roman" w:cs="Times New Roman"/>
          <w:sz w:val="24"/>
          <w:szCs w:val="24"/>
        </w:rPr>
      </w:pPr>
    </w:p>
    <w:p w14:paraId="383BB58F" w14:textId="52AE441C" w:rsidR="00D97EAA" w:rsidRPr="001E23F0" w:rsidRDefault="00D97EAA" w:rsidP="0038625F">
      <w:pPr>
        <w:jc w:val="both"/>
        <w:rPr>
          <w:rFonts w:ascii="Times New Roman" w:hAnsi="Times New Roman" w:cs="Times New Roman"/>
          <w:sz w:val="24"/>
          <w:szCs w:val="24"/>
        </w:rPr>
      </w:pPr>
      <w:r w:rsidRPr="001E23F0">
        <w:rPr>
          <w:rFonts w:ascii="Times New Roman" w:hAnsi="Times New Roman" w:cs="Times New Roman"/>
          <w:sz w:val="24"/>
          <w:szCs w:val="24"/>
        </w:rPr>
        <w:t>(1) Eestis viibimisaluseta viibiv välismaalane paigutatakse kinnipidamiskeskusesse.</w:t>
      </w:r>
    </w:p>
    <w:p w14:paraId="65B1008C" w14:textId="77777777" w:rsidR="00D97EAA" w:rsidRPr="001E23F0" w:rsidRDefault="00D97EAA" w:rsidP="0038625F">
      <w:pPr>
        <w:jc w:val="both"/>
        <w:rPr>
          <w:rFonts w:ascii="Times New Roman" w:hAnsi="Times New Roman" w:cs="Times New Roman"/>
          <w:sz w:val="24"/>
          <w:szCs w:val="24"/>
        </w:rPr>
      </w:pPr>
    </w:p>
    <w:p w14:paraId="526EE448" w14:textId="4B4479D1" w:rsidR="00D97EAA" w:rsidRPr="001E23F0" w:rsidRDefault="00D97EAA" w:rsidP="0038625F">
      <w:pPr>
        <w:jc w:val="both"/>
        <w:rPr>
          <w:rFonts w:ascii="Times New Roman" w:hAnsi="Times New Roman" w:cs="Times New Roman"/>
          <w:b/>
          <w:bCs/>
          <w:sz w:val="24"/>
          <w:szCs w:val="24"/>
        </w:rPr>
      </w:pPr>
      <w:r w:rsidRPr="001E23F0">
        <w:rPr>
          <w:rFonts w:ascii="Times New Roman" w:hAnsi="Times New Roman" w:cs="Times New Roman"/>
          <w:sz w:val="24"/>
          <w:szCs w:val="24"/>
        </w:rPr>
        <w:t>(2) Politsei- ja Piirivalveamet võib välismaalase paigutada politsei arestimajja või teise kinnipidamiskohta, kui tema kinnipidamine kinnipidamiskeskuses ei ole võimalik kinnipeetavate arvu ettenägematu kasvu tõttu või see on vajalik turvalisuse või tervisekaitse kaalutlustel.</w:t>
      </w:r>
    </w:p>
    <w:p w14:paraId="03388DCE" w14:textId="77777777" w:rsidR="00D97EAA" w:rsidRPr="001E23F0" w:rsidRDefault="00D97EAA" w:rsidP="0038625F">
      <w:pPr>
        <w:jc w:val="both"/>
        <w:rPr>
          <w:rFonts w:ascii="Times New Roman" w:hAnsi="Times New Roman" w:cs="Times New Roman"/>
          <w:sz w:val="24"/>
          <w:szCs w:val="24"/>
        </w:rPr>
      </w:pPr>
    </w:p>
    <w:p w14:paraId="24A16C36" w14:textId="18C98A16" w:rsidR="0038625F" w:rsidRPr="001E23F0" w:rsidRDefault="00D97EAA" w:rsidP="0038625F">
      <w:pPr>
        <w:jc w:val="both"/>
        <w:rPr>
          <w:rFonts w:ascii="Times New Roman" w:hAnsi="Times New Roman" w:cs="Times New Roman"/>
          <w:sz w:val="24"/>
          <w:szCs w:val="24"/>
        </w:rPr>
      </w:pPr>
      <w:r w:rsidRPr="001E23F0">
        <w:rPr>
          <w:rFonts w:ascii="Times New Roman" w:hAnsi="Times New Roman" w:cs="Times New Roman"/>
          <w:sz w:val="24"/>
          <w:szCs w:val="24"/>
        </w:rPr>
        <w:t>(</w:t>
      </w:r>
      <w:r w:rsidR="2F2BC3FA" w:rsidRPr="2F2BC3FA">
        <w:rPr>
          <w:rFonts w:ascii="Times New Roman" w:hAnsi="Times New Roman" w:cs="Times New Roman"/>
          <w:sz w:val="24"/>
          <w:szCs w:val="24"/>
        </w:rPr>
        <w:t>3</w:t>
      </w:r>
      <w:r w:rsidRPr="001E23F0">
        <w:rPr>
          <w:rFonts w:ascii="Times New Roman" w:hAnsi="Times New Roman" w:cs="Times New Roman"/>
          <w:sz w:val="24"/>
          <w:szCs w:val="24"/>
        </w:rPr>
        <w:t xml:space="preserve">) Käesoleva paragrahvi lõikes </w:t>
      </w:r>
      <w:r w:rsidR="7768B1C4" w:rsidRPr="7768B1C4">
        <w:rPr>
          <w:rFonts w:ascii="Times New Roman" w:hAnsi="Times New Roman" w:cs="Times New Roman"/>
          <w:sz w:val="24"/>
          <w:szCs w:val="24"/>
        </w:rPr>
        <w:t xml:space="preserve">2 </w:t>
      </w:r>
      <w:r w:rsidRPr="001E23F0">
        <w:rPr>
          <w:rFonts w:ascii="Times New Roman" w:hAnsi="Times New Roman" w:cs="Times New Roman"/>
          <w:sz w:val="24"/>
          <w:szCs w:val="24"/>
        </w:rPr>
        <w:t>sätestatud juhul peab tagama välismaalasele vähemalt järgmiste teenuste osutamise:</w:t>
      </w:r>
    </w:p>
    <w:p w14:paraId="116280CD" w14:textId="00A16BD0" w:rsidR="0038625F" w:rsidRPr="001E23F0" w:rsidRDefault="00D97EAA" w:rsidP="0038625F">
      <w:pPr>
        <w:jc w:val="both"/>
        <w:rPr>
          <w:rFonts w:ascii="Times New Roman" w:hAnsi="Times New Roman" w:cs="Times New Roman"/>
          <w:sz w:val="24"/>
          <w:szCs w:val="24"/>
        </w:rPr>
      </w:pPr>
      <w:r w:rsidRPr="3D45D796">
        <w:rPr>
          <w:rFonts w:ascii="Times New Roman" w:hAnsi="Times New Roman" w:cs="Times New Roman"/>
          <w:sz w:val="24"/>
          <w:szCs w:val="24"/>
        </w:rPr>
        <w:t>1) tervisekontroll ja vajaliku tervishoiuteenuse kättesaadavus käesoleva seaduse § 26</w:t>
      </w:r>
      <w:r w:rsidRPr="3D45D796">
        <w:rPr>
          <w:rFonts w:ascii="Times New Roman" w:hAnsi="Times New Roman" w:cs="Times New Roman"/>
          <w:sz w:val="24"/>
          <w:szCs w:val="24"/>
          <w:vertAlign w:val="superscript"/>
        </w:rPr>
        <w:t>9</w:t>
      </w:r>
      <w:r w:rsidRPr="3D45D796">
        <w:rPr>
          <w:rFonts w:ascii="Times New Roman" w:hAnsi="Times New Roman" w:cs="Times New Roman"/>
          <w:sz w:val="24"/>
          <w:szCs w:val="24"/>
        </w:rPr>
        <w:t> lõike</w:t>
      </w:r>
      <w:del w:id="353" w:author="Autor">
        <w:r w:rsidRPr="3D45D796" w:rsidDel="00D97EAA">
          <w:rPr>
            <w:rFonts w:ascii="Times New Roman" w:hAnsi="Times New Roman" w:cs="Times New Roman"/>
            <w:sz w:val="24"/>
            <w:szCs w:val="24"/>
          </w:rPr>
          <w:delText>s</w:delText>
        </w:r>
      </w:del>
      <w:r w:rsidRPr="3D45D796">
        <w:rPr>
          <w:rFonts w:ascii="Times New Roman" w:hAnsi="Times New Roman" w:cs="Times New Roman"/>
          <w:sz w:val="24"/>
          <w:szCs w:val="24"/>
        </w:rPr>
        <w:t xml:space="preserve"> 7 </w:t>
      </w:r>
      <w:del w:id="354" w:author="Autor">
        <w:r w:rsidRPr="3D45D796" w:rsidDel="00D97EAA">
          <w:rPr>
            <w:rFonts w:ascii="Times New Roman" w:hAnsi="Times New Roman" w:cs="Times New Roman"/>
            <w:sz w:val="24"/>
            <w:szCs w:val="24"/>
          </w:rPr>
          <w:delText>sätestatud</w:delText>
        </w:r>
      </w:del>
      <w:ins w:id="355" w:author="Autor">
        <w:r w:rsidR="4726B1AA" w:rsidRPr="3D45D796">
          <w:rPr>
            <w:rFonts w:ascii="Times New Roman" w:hAnsi="Times New Roman" w:cs="Times New Roman"/>
            <w:sz w:val="24"/>
            <w:szCs w:val="24"/>
          </w:rPr>
          <w:t>alusel kehtestatud</w:t>
        </w:r>
      </w:ins>
      <w:r w:rsidRPr="3D45D796">
        <w:rPr>
          <w:rFonts w:ascii="Times New Roman" w:hAnsi="Times New Roman" w:cs="Times New Roman"/>
          <w:sz w:val="24"/>
          <w:szCs w:val="24"/>
        </w:rPr>
        <w:t xml:space="preserve"> ulatuses;</w:t>
      </w:r>
    </w:p>
    <w:p w14:paraId="3038D2BF" w14:textId="77777777" w:rsidR="0038625F" w:rsidRPr="001E23F0" w:rsidRDefault="00D97EAA" w:rsidP="0038625F">
      <w:pPr>
        <w:jc w:val="both"/>
        <w:rPr>
          <w:rFonts w:ascii="Times New Roman" w:hAnsi="Times New Roman" w:cs="Times New Roman"/>
          <w:sz w:val="24"/>
          <w:szCs w:val="24"/>
        </w:rPr>
      </w:pPr>
      <w:r w:rsidRPr="001E23F0">
        <w:rPr>
          <w:rFonts w:ascii="Times New Roman" w:hAnsi="Times New Roman" w:cs="Times New Roman"/>
          <w:sz w:val="24"/>
          <w:szCs w:val="24"/>
        </w:rPr>
        <w:t>2) toitlustamine;</w:t>
      </w:r>
    </w:p>
    <w:p w14:paraId="6E979BC2" w14:textId="77777777" w:rsidR="0038625F" w:rsidRPr="001E23F0" w:rsidRDefault="00D97EAA" w:rsidP="0038625F">
      <w:pPr>
        <w:jc w:val="both"/>
        <w:rPr>
          <w:rFonts w:ascii="Times New Roman" w:hAnsi="Times New Roman" w:cs="Times New Roman"/>
          <w:sz w:val="24"/>
          <w:szCs w:val="24"/>
        </w:rPr>
      </w:pPr>
      <w:r w:rsidRPr="001E23F0">
        <w:rPr>
          <w:rFonts w:ascii="Times New Roman" w:hAnsi="Times New Roman" w:cs="Times New Roman"/>
          <w:sz w:val="24"/>
          <w:szCs w:val="24"/>
        </w:rPr>
        <w:t>3) informeerimine tema õigustest ja kohustustest;</w:t>
      </w:r>
    </w:p>
    <w:p w14:paraId="5D5C54E4" w14:textId="77777777" w:rsidR="0038625F" w:rsidRPr="001E23F0" w:rsidRDefault="00D97EAA" w:rsidP="0038625F">
      <w:pPr>
        <w:jc w:val="both"/>
        <w:rPr>
          <w:rFonts w:ascii="Times New Roman" w:hAnsi="Times New Roman" w:cs="Times New Roman"/>
          <w:sz w:val="24"/>
          <w:szCs w:val="24"/>
        </w:rPr>
      </w:pPr>
      <w:r w:rsidRPr="001E23F0">
        <w:rPr>
          <w:rFonts w:ascii="Times New Roman" w:hAnsi="Times New Roman" w:cs="Times New Roman"/>
          <w:sz w:val="24"/>
          <w:szCs w:val="24"/>
        </w:rPr>
        <w:t>4) vajaduse korral käesoleva seaduse alusel tehtavas menetlustoimingus keeleabi andmine;</w:t>
      </w:r>
    </w:p>
    <w:p w14:paraId="31AA007D" w14:textId="77777777" w:rsidR="0038625F" w:rsidRPr="001E23F0" w:rsidRDefault="00D97EAA" w:rsidP="0038625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5) vajaduse korral varustamine esmavajalike riietus- ja muude tarbeesemete ning isikliku hügieeni vahenditega;</w:t>
      </w:r>
    </w:p>
    <w:p w14:paraId="6AE3474B" w14:textId="10160733" w:rsidR="000432CC" w:rsidRPr="001E23F0" w:rsidRDefault="00D97EAA" w:rsidP="0038625F">
      <w:pPr>
        <w:jc w:val="both"/>
        <w:rPr>
          <w:rFonts w:ascii="Times New Roman" w:hAnsi="Times New Roman" w:cs="Times New Roman"/>
          <w:sz w:val="24"/>
          <w:szCs w:val="24"/>
        </w:rPr>
      </w:pPr>
      <w:r w:rsidRPr="3D45D796">
        <w:rPr>
          <w:rFonts w:ascii="Times New Roman" w:hAnsi="Times New Roman" w:cs="Times New Roman"/>
          <w:sz w:val="24"/>
          <w:szCs w:val="24"/>
        </w:rPr>
        <w:t xml:space="preserve">6) välismaalase soovi korral suhtlemise ja kokkusaamise võimaldamine käesoleva seaduse §-s </w:t>
      </w:r>
      <w:commentRangeStart w:id="356"/>
      <w:r w:rsidRPr="3D45D796">
        <w:rPr>
          <w:rFonts w:ascii="Times New Roman" w:hAnsi="Times New Roman" w:cs="Times New Roman"/>
          <w:sz w:val="24"/>
          <w:szCs w:val="24"/>
        </w:rPr>
        <w:t>26</w:t>
      </w:r>
      <w:r w:rsidRPr="3D45D796">
        <w:rPr>
          <w:rFonts w:ascii="Times New Roman" w:hAnsi="Times New Roman" w:cs="Times New Roman"/>
          <w:sz w:val="24"/>
          <w:szCs w:val="24"/>
          <w:vertAlign w:val="superscript"/>
        </w:rPr>
        <w:t>10</w:t>
      </w:r>
      <w:r w:rsidRPr="3D45D796">
        <w:rPr>
          <w:rFonts w:ascii="Times New Roman" w:hAnsi="Times New Roman" w:cs="Times New Roman"/>
          <w:sz w:val="24"/>
          <w:szCs w:val="24"/>
        </w:rPr>
        <w:t> nimetatud isikuga</w:t>
      </w:r>
      <w:commentRangeEnd w:id="356"/>
      <w:r>
        <w:commentReference w:id="356"/>
      </w:r>
      <w:r w:rsidRPr="3D45D796">
        <w:rPr>
          <w:rFonts w:ascii="Times New Roman" w:hAnsi="Times New Roman" w:cs="Times New Roman"/>
          <w:sz w:val="24"/>
          <w:szCs w:val="24"/>
        </w:rPr>
        <w:t xml:space="preserve">, kui ei esine </w:t>
      </w:r>
      <w:del w:id="357" w:author="Autor">
        <w:r w:rsidRPr="3D45D796" w:rsidDel="00D97EAA">
          <w:rPr>
            <w:rFonts w:ascii="Times New Roman" w:hAnsi="Times New Roman" w:cs="Times New Roman"/>
            <w:sz w:val="24"/>
            <w:szCs w:val="24"/>
          </w:rPr>
          <w:delText>nimetatud</w:delText>
        </w:r>
      </w:del>
      <w:ins w:id="358" w:author="Autor">
        <w:r w:rsidR="674B28A0" w:rsidRPr="3D45D796">
          <w:rPr>
            <w:rFonts w:ascii="Times New Roman" w:hAnsi="Times New Roman" w:cs="Times New Roman"/>
            <w:sz w:val="24"/>
            <w:szCs w:val="24"/>
          </w:rPr>
          <w:t>käesolevas</w:t>
        </w:r>
      </w:ins>
      <w:r w:rsidRPr="3D45D796">
        <w:rPr>
          <w:rFonts w:ascii="Times New Roman" w:hAnsi="Times New Roman" w:cs="Times New Roman"/>
          <w:sz w:val="24"/>
          <w:szCs w:val="24"/>
        </w:rPr>
        <w:t xml:space="preserve"> seaduses sätestatud alust kokkusaamine keelata.</w:t>
      </w:r>
    </w:p>
    <w:p w14:paraId="3B8D6452" w14:textId="77777777" w:rsidR="000432CC" w:rsidRPr="001E23F0" w:rsidRDefault="000432CC" w:rsidP="0038625F">
      <w:pPr>
        <w:jc w:val="both"/>
        <w:rPr>
          <w:rFonts w:ascii="Times New Roman" w:hAnsi="Times New Roman" w:cs="Times New Roman"/>
          <w:sz w:val="24"/>
          <w:szCs w:val="24"/>
        </w:rPr>
      </w:pPr>
    </w:p>
    <w:p w14:paraId="1097EF88" w14:textId="1105BA06" w:rsidR="0038625F" w:rsidRPr="001E23F0" w:rsidRDefault="00D97EAA" w:rsidP="0038625F">
      <w:pPr>
        <w:jc w:val="both"/>
        <w:rPr>
          <w:rFonts w:ascii="Times New Roman" w:hAnsi="Times New Roman" w:cs="Times New Roman"/>
          <w:sz w:val="24"/>
          <w:szCs w:val="24"/>
        </w:rPr>
      </w:pPr>
      <w:r w:rsidRPr="001E23F0">
        <w:rPr>
          <w:rFonts w:ascii="Times New Roman" w:hAnsi="Times New Roman" w:cs="Times New Roman"/>
          <w:sz w:val="24"/>
          <w:szCs w:val="24"/>
        </w:rPr>
        <w:t>(</w:t>
      </w:r>
      <w:r w:rsidR="2F2BC3FA" w:rsidRPr="2F2BC3FA">
        <w:rPr>
          <w:rFonts w:ascii="Times New Roman" w:hAnsi="Times New Roman" w:cs="Times New Roman"/>
          <w:sz w:val="24"/>
          <w:szCs w:val="24"/>
        </w:rPr>
        <w:t>4</w:t>
      </w:r>
      <w:r w:rsidRPr="001E23F0">
        <w:rPr>
          <w:rFonts w:ascii="Times New Roman" w:hAnsi="Times New Roman" w:cs="Times New Roman"/>
          <w:sz w:val="24"/>
          <w:szCs w:val="24"/>
        </w:rPr>
        <w:t>) Kui välismaalane paigutatakse vangla nõusolekul vanglasse või arestimajja, eraldatakse ta vanglakaristust kandvast kinnipeetavast, eelvangistust kandvast vahistatust ja aresti kandvast isikust. Vanglasse või arestimajja paigutatud välismaalase kinnipidamisele kohaldatakse vangistusseaduses vanglas või arestimajas kinnipidamise kohta sätestatut, arvestades käesolevas paragrahvis sätestatud erisusi.</w:t>
      </w:r>
    </w:p>
    <w:p w14:paraId="62D19BCE" w14:textId="77777777" w:rsidR="0038625F" w:rsidRPr="001E23F0" w:rsidRDefault="0038625F" w:rsidP="0038625F">
      <w:pPr>
        <w:jc w:val="both"/>
        <w:rPr>
          <w:rFonts w:ascii="Times New Roman" w:hAnsi="Times New Roman" w:cs="Times New Roman"/>
          <w:sz w:val="24"/>
          <w:szCs w:val="24"/>
        </w:rPr>
      </w:pPr>
    </w:p>
    <w:p w14:paraId="29C35A4A" w14:textId="37659A2A" w:rsidR="00D97EAA" w:rsidRPr="001E23F0" w:rsidRDefault="21F1A12B" w:rsidP="21F1A12B">
      <w:pPr>
        <w:jc w:val="both"/>
        <w:rPr>
          <w:rFonts w:ascii="Times New Roman" w:hAnsi="Times New Roman" w:cs="Times New Roman"/>
          <w:sz w:val="24"/>
          <w:szCs w:val="24"/>
        </w:rPr>
      </w:pPr>
      <w:r w:rsidRPr="3D45D796">
        <w:rPr>
          <w:rFonts w:ascii="Times New Roman" w:hAnsi="Times New Roman" w:cs="Times New Roman"/>
          <w:sz w:val="24"/>
          <w:szCs w:val="24"/>
        </w:rPr>
        <w:t xml:space="preserve">(5) Käesoleva paragrahvi lõikes 2 sätestatud juhul majutatakse perekonnaliikmed kokku. Alaealise välismaalase suhtes kohaldatakse käesoleva seaduse </w:t>
      </w:r>
      <w:commentRangeStart w:id="359"/>
      <w:r w:rsidRPr="3D45D796">
        <w:rPr>
          <w:rFonts w:ascii="Times New Roman" w:hAnsi="Times New Roman" w:cs="Times New Roman"/>
          <w:sz w:val="24"/>
          <w:szCs w:val="24"/>
        </w:rPr>
        <w:t>§ 26</w:t>
      </w:r>
      <w:r w:rsidRPr="3D45D796">
        <w:rPr>
          <w:rFonts w:ascii="Times New Roman" w:hAnsi="Times New Roman" w:cs="Times New Roman"/>
          <w:sz w:val="24"/>
          <w:szCs w:val="24"/>
          <w:vertAlign w:val="superscript"/>
        </w:rPr>
        <w:t>5</w:t>
      </w:r>
      <w:r w:rsidRPr="3D45D796">
        <w:rPr>
          <w:rFonts w:ascii="Times New Roman" w:hAnsi="Times New Roman" w:cs="Times New Roman"/>
          <w:sz w:val="24"/>
          <w:szCs w:val="24"/>
        </w:rPr>
        <w:t> lõigetes 7 ja 8 sätestatut.</w:t>
      </w:r>
      <w:commentRangeEnd w:id="359"/>
      <w:r>
        <w:commentReference w:id="359"/>
      </w:r>
      <w:r>
        <w:br/>
      </w:r>
    </w:p>
    <w:p w14:paraId="466B8B58" w14:textId="4775801B" w:rsidR="00D97EAA" w:rsidRPr="001E23F0" w:rsidRDefault="00D97EAA" w:rsidP="00D97EAA">
      <w:pPr>
        <w:rPr>
          <w:rFonts w:ascii="Times New Roman" w:hAnsi="Times New Roman" w:cs="Times New Roman"/>
          <w:b/>
          <w:bCs/>
          <w:sz w:val="24"/>
          <w:szCs w:val="24"/>
        </w:rPr>
      </w:pPr>
      <w:r w:rsidRPr="001E23F0">
        <w:rPr>
          <w:rFonts w:ascii="Times New Roman" w:hAnsi="Times New Roman" w:cs="Times New Roman"/>
          <w:b/>
          <w:bCs/>
          <w:sz w:val="24"/>
          <w:szCs w:val="24"/>
        </w:rPr>
        <w:t>§ 23</w:t>
      </w:r>
      <w:r w:rsidRPr="001E23F0">
        <w:rPr>
          <w:rFonts w:ascii="Times New Roman" w:hAnsi="Times New Roman" w:cs="Times New Roman"/>
          <w:b/>
          <w:bCs/>
          <w:sz w:val="24"/>
          <w:szCs w:val="24"/>
          <w:vertAlign w:val="superscript"/>
        </w:rPr>
        <w:t>3</w:t>
      </w:r>
      <w:r w:rsidRPr="001E23F0">
        <w:rPr>
          <w:rFonts w:ascii="Times New Roman" w:hAnsi="Times New Roman" w:cs="Times New Roman"/>
          <w:b/>
          <w:bCs/>
          <w:sz w:val="24"/>
          <w:szCs w:val="24"/>
        </w:rPr>
        <w:t>. Eestis viibimisaluseta viibiva välismaalase kinnipidamine hädaolukorras</w:t>
      </w:r>
    </w:p>
    <w:p w14:paraId="26CD8D3B" w14:textId="77777777" w:rsidR="00D97EAA" w:rsidRPr="001E23F0" w:rsidRDefault="00D97EAA" w:rsidP="00D97EAA">
      <w:pPr>
        <w:rPr>
          <w:rFonts w:ascii="Times New Roman" w:hAnsi="Times New Roman" w:cs="Times New Roman"/>
        </w:rPr>
      </w:pPr>
    </w:p>
    <w:p w14:paraId="36AFD73E" w14:textId="4FC4AC96" w:rsidR="00D97EAA" w:rsidRPr="001E23F0" w:rsidRDefault="00D97EAA" w:rsidP="007E7B3E">
      <w:pPr>
        <w:jc w:val="both"/>
        <w:rPr>
          <w:rFonts w:ascii="Times New Roman" w:hAnsi="Times New Roman" w:cs="Times New Roman"/>
          <w:sz w:val="24"/>
          <w:szCs w:val="24"/>
        </w:rPr>
      </w:pPr>
      <w:r w:rsidRPr="3D45D796">
        <w:rPr>
          <w:rFonts w:ascii="Times New Roman" w:hAnsi="Times New Roman" w:cs="Times New Roman"/>
          <w:sz w:val="24"/>
          <w:szCs w:val="24"/>
        </w:rPr>
        <w:t xml:space="preserve">(1) </w:t>
      </w:r>
      <w:commentRangeStart w:id="360"/>
      <w:r w:rsidRPr="3D45D796">
        <w:rPr>
          <w:rFonts w:ascii="Times New Roman" w:hAnsi="Times New Roman" w:cs="Times New Roman"/>
          <w:sz w:val="24"/>
          <w:szCs w:val="24"/>
        </w:rPr>
        <w:t xml:space="preserve">Massilisest sisserändest põhjustatud </w:t>
      </w:r>
      <w:commentRangeEnd w:id="360"/>
      <w:r>
        <w:commentReference w:id="360"/>
      </w:r>
      <w:r w:rsidRPr="3D45D796">
        <w:rPr>
          <w:rFonts w:ascii="Times New Roman" w:hAnsi="Times New Roman" w:cs="Times New Roman"/>
          <w:sz w:val="24"/>
          <w:szCs w:val="24"/>
        </w:rPr>
        <w:t>hädaolukorras võib välismaalase kinnipidamisele kohaldada käesolevas paragrahvis sätestatud erisusi.</w:t>
      </w:r>
    </w:p>
    <w:p w14:paraId="12E131F4" w14:textId="77777777" w:rsidR="00D97EAA" w:rsidRPr="001E23F0" w:rsidRDefault="00D97EAA" w:rsidP="00D97EAA">
      <w:pPr>
        <w:rPr>
          <w:rFonts w:ascii="Times New Roman" w:hAnsi="Times New Roman" w:cs="Times New Roman"/>
          <w:strike/>
        </w:rPr>
      </w:pPr>
    </w:p>
    <w:p w14:paraId="64461B9B" w14:textId="682E7735" w:rsidR="00D97EAA" w:rsidRPr="001E23F0" w:rsidRDefault="00D97EAA" w:rsidP="000B1D50">
      <w:pPr>
        <w:jc w:val="both"/>
        <w:rPr>
          <w:rFonts w:ascii="Times New Roman" w:hAnsi="Times New Roman" w:cs="Times New Roman"/>
          <w:sz w:val="24"/>
          <w:szCs w:val="24"/>
        </w:rPr>
      </w:pPr>
      <w:r w:rsidRPr="001E23F0">
        <w:rPr>
          <w:rFonts w:ascii="Times New Roman" w:hAnsi="Times New Roman" w:cs="Times New Roman"/>
          <w:sz w:val="24"/>
          <w:szCs w:val="24"/>
        </w:rPr>
        <w:t xml:space="preserve">(2) Välismaalase Eestisse saabumise ja Eestis viibimise seaduslike aluste kontrollimiseks võib Politsei- ja Piirivalveamet või Kaitsepolitseiamet välismaalast ilma halduskohtu loata kinni pidada kuni </w:t>
      </w:r>
      <w:r w:rsidR="00ED3B09" w:rsidRPr="001E23F0">
        <w:rPr>
          <w:rFonts w:ascii="Times New Roman" w:hAnsi="Times New Roman" w:cs="Times New Roman"/>
          <w:sz w:val="24"/>
          <w:szCs w:val="24"/>
        </w:rPr>
        <w:t>seitse päeva.</w:t>
      </w:r>
    </w:p>
    <w:p w14:paraId="755F0C1E" w14:textId="01ED66DD" w:rsidR="00D97EAA" w:rsidRPr="001E23F0" w:rsidRDefault="00D97EAA" w:rsidP="00D97EAA">
      <w:pPr>
        <w:rPr>
          <w:rFonts w:ascii="Times New Roman" w:hAnsi="Times New Roman" w:cs="Times New Roman"/>
        </w:rPr>
      </w:pPr>
    </w:p>
    <w:p w14:paraId="49E97B50" w14:textId="3FEEBC24" w:rsidR="00832D87" w:rsidRPr="001E23F0" w:rsidRDefault="21F1A12B" w:rsidP="21F1A12B">
      <w:pPr>
        <w:jc w:val="both"/>
        <w:rPr>
          <w:rFonts w:ascii="Times New Roman" w:hAnsi="Times New Roman" w:cs="Times New Roman"/>
        </w:rPr>
      </w:pPr>
      <w:r w:rsidRPr="3D45D796">
        <w:rPr>
          <w:rFonts w:ascii="Times New Roman" w:hAnsi="Times New Roman" w:cs="Times New Roman"/>
          <w:sz w:val="24"/>
          <w:szCs w:val="24"/>
        </w:rPr>
        <w:t xml:space="preserve">(3) Välismaalase kinnipidamisel </w:t>
      </w:r>
      <w:commentRangeStart w:id="361"/>
      <w:r w:rsidRPr="3D45D796">
        <w:rPr>
          <w:rFonts w:ascii="Times New Roman" w:hAnsi="Times New Roman" w:cs="Times New Roman"/>
          <w:sz w:val="24"/>
          <w:szCs w:val="24"/>
        </w:rPr>
        <w:t xml:space="preserve">hädaolukorras </w:t>
      </w:r>
      <w:commentRangeEnd w:id="361"/>
      <w:r>
        <w:commentReference w:id="361"/>
      </w:r>
      <w:r w:rsidRPr="3D45D796">
        <w:rPr>
          <w:rFonts w:ascii="Times New Roman" w:hAnsi="Times New Roman" w:cs="Times New Roman"/>
          <w:sz w:val="24"/>
          <w:szCs w:val="24"/>
        </w:rPr>
        <w:t xml:space="preserve">dokumenteeritakse kinnipidamise protokollis vähemalt iga välismaalase nimi või nimed, kinnipidamise õiguslik ja faktiline alus </w:t>
      </w:r>
      <w:del w:id="362" w:author="Autor">
        <w:r w:rsidRPr="3D45D796" w:rsidDel="21F1A12B">
          <w:rPr>
            <w:rFonts w:ascii="Times New Roman" w:hAnsi="Times New Roman" w:cs="Times New Roman"/>
            <w:sz w:val="24"/>
            <w:szCs w:val="24"/>
          </w:rPr>
          <w:delText>ja</w:delText>
        </w:r>
      </w:del>
      <w:ins w:id="363" w:author="Autor">
        <w:r w:rsidR="5A9377BB" w:rsidRPr="3D45D796">
          <w:rPr>
            <w:rFonts w:ascii="Times New Roman" w:hAnsi="Times New Roman" w:cs="Times New Roman"/>
            <w:sz w:val="24"/>
            <w:szCs w:val="24"/>
          </w:rPr>
          <w:t>ning</w:t>
        </w:r>
      </w:ins>
      <w:r w:rsidRPr="3D45D796">
        <w:rPr>
          <w:rFonts w:ascii="Times New Roman" w:hAnsi="Times New Roman" w:cs="Times New Roman"/>
          <w:sz w:val="24"/>
          <w:szCs w:val="24"/>
        </w:rPr>
        <w:t xml:space="preserve"> põhjendus, kuupäev, kellaaeg ja koht ning protokolli teinud haldusorgani nimetus ja ametniku nimi.</w:t>
      </w:r>
      <w:r>
        <w:br/>
      </w:r>
    </w:p>
    <w:p w14:paraId="701C9F2F" w14:textId="2073C2C5" w:rsidR="00832D87" w:rsidRPr="001E23F0" w:rsidRDefault="21F1A12B" w:rsidP="21F1A12B">
      <w:pPr>
        <w:jc w:val="both"/>
        <w:rPr>
          <w:rFonts w:ascii="Times New Roman" w:hAnsi="Times New Roman" w:cs="Times New Roman"/>
          <w:sz w:val="24"/>
          <w:szCs w:val="24"/>
        </w:rPr>
      </w:pPr>
      <w:r w:rsidRPr="3D45D796">
        <w:rPr>
          <w:rFonts w:ascii="Times New Roman" w:hAnsi="Times New Roman" w:cs="Times New Roman"/>
          <w:sz w:val="24"/>
          <w:szCs w:val="24"/>
        </w:rPr>
        <w:t>(4) Kui välismaalast on vaja käesoleva seaduse § 23 lõikes 2 sätestatud alusel ja l</w:t>
      </w:r>
      <w:commentRangeStart w:id="364"/>
      <w:r w:rsidRPr="3D45D796">
        <w:rPr>
          <w:rFonts w:ascii="Times New Roman" w:hAnsi="Times New Roman" w:cs="Times New Roman"/>
          <w:sz w:val="24"/>
          <w:szCs w:val="24"/>
        </w:rPr>
        <w:t xml:space="preserve">õikes 1 nimetatud põhimõtteid </w:t>
      </w:r>
      <w:commentRangeEnd w:id="364"/>
      <w:r>
        <w:commentReference w:id="364"/>
      </w:r>
      <w:r w:rsidRPr="3D45D796">
        <w:rPr>
          <w:rFonts w:ascii="Times New Roman" w:hAnsi="Times New Roman" w:cs="Times New Roman"/>
          <w:sz w:val="24"/>
          <w:szCs w:val="24"/>
        </w:rPr>
        <w:t xml:space="preserve">arvestades kinni pidada kauem kui seitse päeva, taotleb Politsei- ja Piirivalveamet või Kaitsepolitseiamet halduskohtult loa välismaalase kinnipidamiseks kuni neljaks kuuks. Halduskohtule kinnipidamise taotluse esitamisel tuleb kirjeldada vähemalt massilise sisserände olulisi asjaolusid ning </w:t>
      </w:r>
      <w:commentRangeStart w:id="365"/>
      <w:r w:rsidRPr="3D45D796">
        <w:rPr>
          <w:rFonts w:ascii="Times New Roman" w:hAnsi="Times New Roman" w:cs="Times New Roman"/>
          <w:sz w:val="24"/>
          <w:szCs w:val="24"/>
        </w:rPr>
        <w:t>loetleda välismaalased vastavalt käesolevas seaduses sätestatud kinnipidamise alustele</w:t>
      </w:r>
      <w:commentRangeEnd w:id="365"/>
      <w:r>
        <w:commentReference w:id="365"/>
      </w:r>
      <w:r w:rsidRPr="3D45D796">
        <w:rPr>
          <w:rFonts w:ascii="Times New Roman" w:hAnsi="Times New Roman" w:cs="Times New Roman"/>
          <w:sz w:val="24"/>
          <w:szCs w:val="24"/>
        </w:rPr>
        <w:t>.</w:t>
      </w:r>
    </w:p>
    <w:p w14:paraId="3EEAA140" w14:textId="77777777" w:rsidR="004930BD" w:rsidRPr="001E23F0" w:rsidRDefault="004930BD" w:rsidP="00832D87">
      <w:pPr>
        <w:jc w:val="both"/>
        <w:rPr>
          <w:rFonts w:ascii="Times New Roman" w:hAnsi="Times New Roman" w:cs="Times New Roman"/>
          <w:sz w:val="24"/>
          <w:szCs w:val="24"/>
        </w:rPr>
      </w:pPr>
    </w:p>
    <w:p w14:paraId="641BC4C5" w14:textId="6516BC5A" w:rsidR="004930BD" w:rsidRPr="001E23F0" w:rsidRDefault="004930BD" w:rsidP="004930BD">
      <w:pPr>
        <w:jc w:val="both"/>
        <w:rPr>
          <w:rFonts w:ascii="Times New Roman" w:hAnsi="Times New Roman" w:cs="Times New Roman"/>
          <w:sz w:val="24"/>
          <w:szCs w:val="24"/>
        </w:rPr>
      </w:pPr>
      <w:r w:rsidRPr="3D45D796">
        <w:rPr>
          <w:rFonts w:ascii="Times New Roman" w:hAnsi="Times New Roman" w:cs="Times New Roman"/>
          <w:sz w:val="24"/>
          <w:szCs w:val="24"/>
        </w:rPr>
        <w:t xml:space="preserve">(5) Kui </w:t>
      </w:r>
      <w:commentRangeStart w:id="366"/>
      <w:r w:rsidRPr="3D45D796">
        <w:rPr>
          <w:rFonts w:ascii="Times New Roman" w:hAnsi="Times New Roman" w:cs="Times New Roman"/>
          <w:sz w:val="24"/>
          <w:szCs w:val="24"/>
        </w:rPr>
        <w:t>hädaolukorras</w:t>
      </w:r>
      <w:commentRangeEnd w:id="366"/>
      <w:r>
        <w:commentReference w:id="366"/>
      </w:r>
      <w:r w:rsidRPr="3D45D796">
        <w:rPr>
          <w:rFonts w:ascii="Times New Roman" w:hAnsi="Times New Roman" w:cs="Times New Roman"/>
          <w:sz w:val="24"/>
          <w:szCs w:val="24"/>
        </w:rPr>
        <w:t xml:space="preserve"> pikendatakse välismaalase kinnipidamise tähtaega, kohaldatakse käesoleva seaduses </w:t>
      </w:r>
      <w:commentRangeStart w:id="367"/>
      <w:r w:rsidRPr="3D45D796">
        <w:rPr>
          <w:rFonts w:ascii="Times New Roman" w:hAnsi="Times New Roman" w:cs="Times New Roman"/>
          <w:sz w:val="24"/>
          <w:szCs w:val="24"/>
        </w:rPr>
        <w:t>välismaalase kinnipidamise pikendamise kohta sätestatut</w:t>
      </w:r>
      <w:commentRangeEnd w:id="367"/>
      <w:r>
        <w:commentReference w:id="367"/>
      </w:r>
      <w:r w:rsidRPr="3D45D796">
        <w:rPr>
          <w:rFonts w:ascii="Times New Roman" w:hAnsi="Times New Roman" w:cs="Times New Roman"/>
          <w:sz w:val="24"/>
          <w:szCs w:val="24"/>
        </w:rPr>
        <w:t>.</w:t>
      </w:r>
    </w:p>
    <w:p w14:paraId="4D409FB4" w14:textId="77777777" w:rsidR="00D97EAA" w:rsidRPr="001E23F0" w:rsidRDefault="00D97EAA" w:rsidP="00D97EAA">
      <w:pPr>
        <w:rPr>
          <w:rFonts w:ascii="Times New Roman" w:hAnsi="Times New Roman" w:cs="Times New Roman"/>
        </w:rPr>
      </w:pPr>
    </w:p>
    <w:p w14:paraId="3559D3FE" w14:textId="3FE7A966" w:rsidR="007E7B3E" w:rsidRPr="001E23F0" w:rsidRDefault="21F1A12B" w:rsidP="21F1A12B">
      <w:pPr>
        <w:jc w:val="both"/>
        <w:rPr>
          <w:rFonts w:ascii="Times New Roman" w:hAnsi="Times New Roman" w:cs="Times New Roman"/>
          <w:sz w:val="24"/>
          <w:szCs w:val="24"/>
        </w:rPr>
      </w:pPr>
      <w:r w:rsidRPr="21F1A12B">
        <w:rPr>
          <w:rFonts w:ascii="Times New Roman" w:hAnsi="Times New Roman" w:cs="Times New Roman"/>
          <w:sz w:val="24"/>
          <w:szCs w:val="24"/>
        </w:rPr>
        <w:t>(6) Kinnipeetud välismaalasele tagatakse vähemalt järgmiste teenuste osutamine:</w:t>
      </w:r>
      <w:r w:rsidR="00D97EAA" w:rsidRPr="00BC16BD">
        <w:rPr>
          <w:rFonts w:ascii="Times New Roman" w:hAnsi="Times New Roman" w:cs="Times New Roman"/>
        </w:rPr>
        <w:br/>
      </w:r>
      <w:r w:rsidRPr="21F1A12B">
        <w:rPr>
          <w:rFonts w:ascii="Times New Roman" w:hAnsi="Times New Roman" w:cs="Times New Roman"/>
          <w:sz w:val="24"/>
          <w:szCs w:val="24"/>
        </w:rPr>
        <w:t>1) majutamine;</w:t>
      </w:r>
    </w:p>
    <w:p w14:paraId="2396931E" w14:textId="77777777" w:rsidR="007E7B3E" w:rsidRPr="001E23F0" w:rsidRDefault="00D97EAA" w:rsidP="007E7B3E">
      <w:pPr>
        <w:jc w:val="both"/>
        <w:rPr>
          <w:rFonts w:ascii="Times New Roman" w:hAnsi="Times New Roman" w:cs="Times New Roman"/>
          <w:sz w:val="24"/>
          <w:szCs w:val="24"/>
        </w:rPr>
      </w:pPr>
      <w:r w:rsidRPr="001E23F0">
        <w:rPr>
          <w:rFonts w:ascii="Times New Roman" w:hAnsi="Times New Roman" w:cs="Times New Roman"/>
          <w:sz w:val="24"/>
          <w:szCs w:val="24"/>
        </w:rPr>
        <w:t>2) vajaduse korral tervisekontrolli tegemine ja vältimatu arstiabi andmine;</w:t>
      </w:r>
    </w:p>
    <w:p w14:paraId="24233FA1" w14:textId="77777777" w:rsidR="007E7B3E" w:rsidRPr="001E23F0" w:rsidRDefault="00D97EAA" w:rsidP="007E7B3E">
      <w:pPr>
        <w:jc w:val="both"/>
        <w:rPr>
          <w:rFonts w:ascii="Times New Roman" w:hAnsi="Times New Roman" w:cs="Times New Roman"/>
          <w:sz w:val="24"/>
          <w:szCs w:val="24"/>
        </w:rPr>
      </w:pPr>
      <w:r w:rsidRPr="001E23F0">
        <w:rPr>
          <w:rFonts w:ascii="Times New Roman" w:hAnsi="Times New Roman" w:cs="Times New Roman"/>
          <w:sz w:val="24"/>
          <w:szCs w:val="24"/>
        </w:rPr>
        <w:t>3) toitlustamine;</w:t>
      </w:r>
    </w:p>
    <w:p w14:paraId="3DD172B9" w14:textId="77777777" w:rsidR="007E7B3E" w:rsidRPr="001E23F0" w:rsidRDefault="00D97EAA" w:rsidP="007E7B3E">
      <w:pPr>
        <w:jc w:val="both"/>
        <w:rPr>
          <w:rFonts w:ascii="Times New Roman" w:hAnsi="Times New Roman" w:cs="Times New Roman"/>
          <w:sz w:val="24"/>
          <w:szCs w:val="24"/>
        </w:rPr>
      </w:pPr>
      <w:r w:rsidRPr="001E23F0">
        <w:rPr>
          <w:rFonts w:ascii="Times New Roman" w:hAnsi="Times New Roman" w:cs="Times New Roman"/>
          <w:sz w:val="24"/>
          <w:szCs w:val="24"/>
        </w:rPr>
        <w:t>4) informeerimine tema õigustest ja kohustustest;</w:t>
      </w:r>
    </w:p>
    <w:p w14:paraId="55C58836" w14:textId="77777777" w:rsidR="007E7B3E" w:rsidRPr="001E23F0" w:rsidRDefault="00D97EAA" w:rsidP="007E7B3E">
      <w:pPr>
        <w:jc w:val="both"/>
        <w:rPr>
          <w:rFonts w:ascii="Times New Roman" w:hAnsi="Times New Roman" w:cs="Times New Roman"/>
          <w:sz w:val="24"/>
          <w:szCs w:val="24"/>
        </w:rPr>
      </w:pPr>
      <w:r w:rsidRPr="001E23F0">
        <w:rPr>
          <w:rFonts w:ascii="Times New Roman" w:hAnsi="Times New Roman" w:cs="Times New Roman"/>
          <w:sz w:val="24"/>
          <w:szCs w:val="24"/>
        </w:rPr>
        <w:t>5) vajaduse korral keeleabi andmine käesoleva seaduse alusel tehtavates menetlustoimingutes;</w:t>
      </w:r>
    </w:p>
    <w:p w14:paraId="4F09D24D" w14:textId="77777777" w:rsidR="007E7B3E" w:rsidRPr="001E23F0" w:rsidRDefault="00D97EAA" w:rsidP="007E7B3E">
      <w:pPr>
        <w:jc w:val="both"/>
        <w:rPr>
          <w:rFonts w:ascii="Times New Roman" w:hAnsi="Times New Roman" w:cs="Times New Roman"/>
          <w:sz w:val="24"/>
          <w:szCs w:val="24"/>
        </w:rPr>
      </w:pPr>
      <w:r w:rsidRPr="001E23F0">
        <w:rPr>
          <w:rFonts w:ascii="Times New Roman" w:hAnsi="Times New Roman" w:cs="Times New Roman"/>
          <w:sz w:val="24"/>
          <w:szCs w:val="24"/>
        </w:rPr>
        <w:t>6) vajaduse korral varustamine esmavajalike riietus- ja muude tarbeesemete ning isikliku hügieeni vahenditega;</w:t>
      </w:r>
    </w:p>
    <w:p w14:paraId="4BFABDF2" w14:textId="77777777" w:rsidR="007E7B3E" w:rsidRPr="001E23F0" w:rsidRDefault="00D97EAA" w:rsidP="007E7B3E">
      <w:pPr>
        <w:jc w:val="both"/>
        <w:rPr>
          <w:rFonts w:ascii="Times New Roman" w:hAnsi="Times New Roman" w:cs="Times New Roman"/>
          <w:sz w:val="24"/>
          <w:szCs w:val="24"/>
        </w:rPr>
      </w:pPr>
      <w:r w:rsidRPr="001E23F0">
        <w:rPr>
          <w:rFonts w:ascii="Times New Roman" w:hAnsi="Times New Roman" w:cs="Times New Roman"/>
          <w:sz w:val="24"/>
          <w:szCs w:val="24"/>
        </w:rPr>
        <w:t>7) välismaalase soovi korral suhtlemine ja kokkusaamiste võimaldamine, kohaldades käesoleva seaduse §-s 26</w:t>
      </w:r>
      <w:r w:rsidRPr="001E23F0">
        <w:rPr>
          <w:rFonts w:ascii="Times New Roman" w:hAnsi="Times New Roman" w:cs="Times New Roman"/>
          <w:sz w:val="24"/>
          <w:szCs w:val="24"/>
          <w:vertAlign w:val="superscript"/>
        </w:rPr>
        <w:t>10</w:t>
      </w:r>
      <w:r w:rsidRPr="001E23F0">
        <w:rPr>
          <w:rFonts w:ascii="Times New Roman" w:hAnsi="Times New Roman" w:cs="Times New Roman"/>
          <w:sz w:val="24"/>
          <w:szCs w:val="24"/>
        </w:rPr>
        <w:t> sätestatut ulatuses, mis on hädaolukorras võimalik;</w:t>
      </w:r>
    </w:p>
    <w:p w14:paraId="433B9E2C" w14:textId="0CF5C7B2" w:rsidR="00D97EAA" w:rsidRPr="001E23F0" w:rsidRDefault="00D97EAA" w:rsidP="007E7B3E">
      <w:pPr>
        <w:jc w:val="both"/>
        <w:rPr>
          <w:rFonts w:ascii="Times New Roman" w:hAnsi="Times New Roman" w:cs="Times New Roman"/>
          <w:sz w:val="24"/>
          <w:szCs w:val="24"/>
        </w:rPr>
      </w:pPr>
      <w:r w:rsidRPr="001E23F0">
        <w:rPr>
          <w:rFonts w:ascii="Times New Roman" w:hAnsi="Times New Roman" w:cs="Times New Roman"/>
          <w:sz w:val="24"/>
          <w:szCs w:val="24"/>
        </w:rPr>
        <w:t>8) riigi õigusabi andmine käesoleva seaduse §-s 6</w:t>
      </w:r>
      <w:r w:rsidRPr="001E23F0">
        <w:rPr>
          <w:rFonts w:ascii="Times New Roman" w:hAnsi="Times New Roman" w:cs="Times New Roman"/>
          <w:sz w:val="24"/>
          <w:szCs w:val="24"/>
          <w:vertAlign w:val="superscript"/>
        </w:rPr>
        <w:t>6</w:t>
      </w:r>
      <w:r w:rsidRPr="001E23F0">
        <w:rPr>
          <w:rFonts w:ascii="Times New Roman" w:hAnsi="Times New Roman" w:cs="Times New Roman"/>
          <w:sz w:val="24"/>
          <w:szCs w:val="24"/>
        </w:rPr>
        <w:t> sätestatu kohaselt.</w:t>
      </w:r>
    </w:p>
    <w:p w14:paraId="612FD965" w14:textId="77777777" w:rsidR="00D97EAA" w:rsidRPr="001E23F0" w:rsidRDefault="00D97EAA" w:rsidP="00D97EAA">
      <w:pPr>
        <w:rPr>
          <w:rFonts w:ascii="Times New Roman" w:hAnsi="Times New Roman" w:cs="Times New Roman"/>
        </w:rPr>
      </w:pPr>
    </w:p>
    <w:p w14:paraId="03B3E89D" w14:textId="6C307877" w:rsidR="00D97EAA" w:rsidRPr="001E23F0" w:rsidRDefault="00D97EAA" w:rsidP="007E7B3E">
      <w:pPr>
        <w:jc w:val="both"/>
        <w:rPr>
          <w:rFonts w:ascii="Times New Roman" w:hAnsi="Times New Roman" w:cs="Times New Roman"/>
          <w:sz w:val="24"/>
          <w:szCs w:val="24"/>
        </w:rPr>
      </w:pPr>
      <w:r w:rsidRPr="3D45D796">
        <w:rPr>
          <w:rFonts w:ascii="Times New Roman" w:hAnsi="Times New Roman" w:cs="Times New Roman"/>
          <w:sz w:val="24"/>
          <w:szCs w:val="24"/>
        </w:rPr>
        <w:lastRenderedPageBreak/>
        <w:t>(</w:t>
      </w:r>
      <w:r w:rsidR="004930BD" w:rsidRPr="3D45D796">
        <w:rPr>
          <w:rFonts w:ascii="Times New Roman" w:hAnsi="Times New Roman" w:cs="Times New Roman"/>
          <w:sz w:val="24"/>
          <w:szCs w:val="24"/>
        </w:rPr>
        <w:t>7</w:t>
      </w:r>
      <w:r w:rsidRPr="3D45D796">
        <w:rPr>
          <w:rFonts w:ascii="Times New Roman" w:hAnsi="Times New Roman" w:cs="Times New Roman"/>
          <w:sz w:val="24"/>
          <w:szCs w:val="24"/>
        </w:rPr>
        <w:t xml:space="preserve">) </w:t>
      </w:r>
      <w:commentRangeStart w:id="368"/>
      <w:r w:rsidRPr="3D45D796">
        <w:rPr>
          <w:rFonts w:ascii="Times New Roman" w:hAnsi="Times New Roman" w:cs="Times New Roman"/>
          <w:sz w:val="24"/>
          <w:szCs w:val="24"/>
        </w:rPr>
        <w:t>Hädaolukorras</w:t>
      </w:r>
      <w:commentRangeEnd w:id="368"/>
      <w:r>
        <w:commentReference w:id="368"/>
      </w:r>
      <w:r w:rsidRPr="3D45D796">
        <w:rPr>
          <w:rFonts w:ascii="Times New Roman" w:hAnsi="Times New Roman" w:cs="Times New Roman"/>
          <w:sz w:val="24"/>
          <w:szCs w:val="24"/>
        </w:rPr>
        <w:t xml:space="preserve"> võib välismaalast kinni pidada väljaspool kinnipidamiskeskust. Välismaalane paigutatakse väljaspoole kinnipidamiskeskust halduskohtu lahendi või kinnipidamise protokolli alusel.</w:t>
      </w:r>
    </w:p>
    <w:p w14:paraId="27EF783F" w14:textId="77777777" w:rsidR="00D97EAA" w:rsidRPr="001E23F0" w:rsidRDefault="00D97EAA" w:rsidP="007E7B3E">
      <w:pPr>
        <w:jc w:val="both"/>
        <w:rPr>
          <w:rFonts w:ascii="Times New Roman" w:hAnsi="Times New Roman" w:cs="Times New Roman"/>
          <w:sz w:val="24"/>
          <w:szCs w:val="24"/>
        </w:rPr>
      </w:pPr>
    </w:p>
    <w:p w14:paraId="28E4DEFB" w14:textId="01C06A4D" w:rsidR="00D97EAA" w:rsidRPr="001E23F0" w:rsidRDefault="00D97EAA" w:rsidP="007E7B3E">
      <w:pPr>
        <w:jc w:val="both"/>
        <w:rPr>
          <w:rFonts w:ascii="Times New Roman" w:hAnsi="Times New Roman" w:cs="Times New Roman"/>
          <w:sz w:val="24"/>
          <w:szCs w:val="24"/>
        </w:rPr>
      </w:pPr>
      <w:r w:rsidRPr="3D45D796">
        <w:rPr>
          <w:rFonts w:ascii="Times New Roman" w:hAnsi="Times New Roman" w:cs="Times New Roman"/>
          <w:sz w:val="24"/>
          <w:szCs w:val="24"/>
        </w:rPr>
        <w:t>(</w:t>
      </w:r>
      <w:r w:rsidR="004930BD" w:rsidRPr="3D45D796">
        <w:rPr>
          <w:rFonts w:ascii="Times New Roman" w:hAnsi="Times New Roman" w:cs="Times New Roman"/>
          <w:sz w:val="24"/>
          <w:szCs w:val="24"/>
        </w:rPr>
        <w:t>8</w:t>
      </w:r>
      <w:r w:rsidRPr="3D45D796">
        <w:rPr>
          <w:rFonts w:ascii="Times New Roman" w:hAnsi="Times New Roman" w:cs="Times New Roman"/>
          <w:sz w:val="24"/>
          <w:szCs w:val="24"/>
        </w:rPr>
        <w:t xml:space="preserve">) Kui välismaalane paigutatakse vanglasse või arestimajja, eraldatakse ta </w:t>
      </w:r>
      <w:commentRangeStart w:id="369"/>
      <w:r w:rsidRPr="3D45D796">
        <w:rPr>
          <w:rFonts w:ascii="Times New Roman" w:hAnsi="Times New Roman" w:cs="Times New Roman"/>
          <w:sz w:val="24"/>
          <w:szCs w:val="24"/>
        </w:rPr>
        <w:t xml:space="preserve">vanglakaristust kandvatest kinnipeetavatest, eelvangistust kandvatest vahistatutest ja aresti kandvatest isikutest. </w:t>
      </w:r>
      <w:commentRangeEnd w:id="369"/>
      <w:r>
        <w:commentReference w:id="369"/>
      </w:r>
      <w:r w:rsidRPr="3D45D796">
        <w:rPr>
          <w:rFonts w:ascii="Times New Roman" w:hAnsi="Times New Roman" w:cs="Times New Roman"/>
          <w:sz w:val="24"/>
          <w:szCs w:val="24"/>
        </w:rPr>
        <w:t>Vanglasse või arestimajja paigutatud välismaalase kinnipidamisele kohaldatakse vangistusseaduses vanglas või arestimajas kinnipidamise kohta sätestatut, arvestades käesolevas paragrahvis sätestatud erisusi.</w:t>
      </w:r>
    </w:p>
    <w:p w14:paraId="6F4B11B5" w14:textId="77777777" w:rsidR="00D97EAA" w:rsidRPr="001E23F0" w:rsidRDefault="00D97EAA" w:rsidP="007E7B3E">
      <w:pPr>
        <w:jc w:val="both"/>
        <w:rPr>
          <w:rFonts w:ascii="Times New Roman" w:hAnsi="Times New Roman" w:cs="Times New Roman"/>
          <w:sz w:val="24"/>
          <w:szCs w:val="24"/>
        </w:rPr>
      </w:pPr>
    </w:p>
    <w:p w14:paraId="2DF33462" w14:textId="7E22EB91" w:rsidR="00D97EAA" w:rsidRPr="001E23F0" w:rsidRDefault="00D97EAA" w:rsidP="007E7B3E">
      <w:pPr>
        <w:jc w:val="both"/>
        <w:rPr>
          <w:rFonts w:ascii="Times New Roman" w:hAnsi="Times New Roman" w:cs="Times New Roman"/>
          <w:sz w:val="24"/>
          <w:szCs w:val="24"/>
        </w:rPr>
      </w:pPr>
      <w:r w:rsidRPr="3D45D796">
        <w:rPr>
          <w:rFonts w:ascii="Times New Roman" w:hAnsi="Times New Roman" w:cs="Times New Roman"/>
          <w:sz w:val="24"/>
          <w:szCs w:val="24"/>
        </w:rPr>
        <w:t>(</w:t>
      </w:r>
      <w:r w:rsidR="004930BD" w:rsidRPr="3D45D796">
        <w:rPr>
          <w:rFonts w:ascii="Times New Roman" w:hAnsi="Times New Roman" w:cs="Times New Roman"/>
          <w:sz w:val="24"/>
          <w:szCs w:val="24"/>
        </w:rPr>
        <w:t>9</w:t>
      </w:r>
      <w:r w:rsidRPr="3D45D796">
        <w:rPr>
          <w:rFonts w:ascii="Times New Roman" w:hAnsi="Times New Roman" w:cs="Times New Roman"/>
          <w:sz w:val="24"/>
          <w:szCs w:val="24"/>
        </w:rPr>
        <w:t>)</w:t>
      </w:r>
      <w:commentRangeStart w:id="370"/>
      <w:r w:rsidRPr="3D45D796">
        <w:rPr>
          <w:rFonts w:ascii="Times New Roman" w:hAnsi="Times New Roman" w:cs="Times New Roman"/>
          <w:sz w:val="24"/>
          <w:szCs w:val="24"/>
        </w:rPr>
        <w:t xml:space="preserve"> Hädaolukorras</w:t>
      </w:r>
      <w:commentRangeEnd w:id="370"/>
      <w:r>
        <w:commentReference w:id="370"/>
      </w:r>
      <w:r w:rsidRPr="3D45D796">
        <w:rPr>
          <w:rFonts w:ascii="Times New Roman" w:hAnsi="Times New Roman" w:cs="Times New Roman"/>
          <w:sz w:val="24"/>
          <w:szCs w:val="24"/>
        </w:rPr>
        <w:t xml:space="preserve"> kinnipeetud perekonnaliikmed paigutatakse esimesel võimalusel kokku, välja arvatud juhul, kui perekonnaliikme eraldi kinnipidamine on vajalik teiste isikute, rahvastiku tervise, avaliku korra või riigi julgeoleku kaitseks. Perekonna privaatsus tagatakse võimalikult suurel määral.</w:t>
      </w:r>
    </w:p>
    <w:p w14:paraId="662D4F2B" w14:textId="77777777" w:rsidR="00D97EAA" w:rsidRPr="001E23F0" w:rsidRDefault="00D97EAA" w:rsidP="007E7B3E">
      <w:pPr>
        <w:jc w:val="both"/>
        <w:rPr>
          <w:rFonts w:ascii="Times New Roman" w:hAnsi="Times New Roman" w:cs="Times New Roman"/>
          <w:sz w:val="24"/>
          <w:szCs w:val="24"/>
        </w:rPr>
      </w:pPr>
    </w:p>
    <w:p w14:paraId="73430DF8" w14:textId="52E51AED" w:rsidR="00D97EAA" w:rsidRPr="001E23F0" w:rsidRDefault="00D97EAA" w:rsidP="007E7B3E">
      <w:pPr>
        <w:jc w:val="both"/>
        <w:rPr>
          <w:rFonts w:ascii="Times New Roman" w:hAnsi="Times New Roman" w:cs="Times New Roman"/>
          <w:sz w:val="24"/>
          <w:szCs w:val="24"/>
        </w:rPr>
      </w:pPr>
      <w:r w:rsidRPr="3D45D796">
        <w:rPr>
          <w:rFonts w:ascii="Times New Roman" w:hAnsi="Times New Roman" w:cs="Times New Roman"/>
          <w:sz w:val="24"/>
          <w:szCs w:val="24"/>
        </w:rPr>
        <w:t>(</w:t>
      </w:r>
      <w:r w:rsidR="004930BD" w:rsidRPr="3D45D796">
        <w:rPr>
          <w:rFonts w:ascii="Times New Roman" w:hAnsi="Times New Roman" w:cs="Times New Roman"/>
          <w:sz w:val="24"/>
          <w:szCs w:val="24"/>
        </w:rPr>
        <w:t>10</w:t>
      </w:r>
      <w:r w:rsidRPr="3D45D796">
        <w:rPr>
          <w:rFonts w:ascii="Times New Roman" w:hAnsi="Times New Roman" w:cs="Times New Roman"/>
          <w:sz w:val="24"/>
          <w:szCs w:val="24"/>
        </w:rPr>
        <w:t xml:space="preserve">) </w:t>
      </w:r>
      <w:commentRangeStart w:id="371"/>
      <w:r w:rsidRPr="3D45D796">
        <w:rPr>
          <w:rFonts w:ascii="Times New Roman" w:hAnsi="Times New Roman" w:cs="Times New Roman"/>
          <w:sz w:val="24"/>
          <w:szCs w:val="24"/>
        </w:rPr>
        <w:t>Hädaolukorra</w:t>
      </w:r>
      <w:commentRangeEnd w:id="371"/>
      <w:r>
        <w:commentReference w:id="371"/>
      </w:r>
      <w:r w:rsidRPr="3D45D796">
        <w:rPr>
          <w:rFonts w:ascii="Times New Roman" w:hAnsi="Times New Roman" w:cs="Times New Roman"/>
          <w:sz w:val="24"/>
          <w:szCs w:val="24"/>
        </w:rPr>
        <w:t xml:space="preserve"> lahendamist juhtiv asutus määrab erakorraliste meetmete kohaldamise alguse ja lõpu kuupäeva ning teavitab sellest viivitamata Euroopa Komisjoni.</w:t>
      </w:r>
      <w:r w:rsidR="00D01C23" w:rsidRPr="3D45D796">
        <w:rPr>
          <w:rFonts w:ascii="Times New Roman" w:hAnsi="Times New Roman" w:cs="Times New Roman"/>
          <w:sz w:val="24"/>
          <w:szCs w:val="24"/>
        </w:rPr>
        <w:t>“;</w:t>
      </w:r>
    </w:p>
    <w:p w14:paraId="07AE763F" w14:textId="77777777" w:rsidR="00C9655C" w:rsidRPr="001E23F0" w:rsidRDefault="00C9655C" w:rsidP="007E7B3E">
      <w:pPr>
        <w:jc w:val="both"/>
        <w:rPr>
          <w:rFonts w:ascii="Times New Roman" w:hAnsi="Times New Roman" w:cs="Times New Roman"/>
          <w:sz w:val="24"/>
          <w:szCs w:val="24"/>
        </w:rPr>
      </w:pPr>
    </w:p>
    <w:p w14:paraId="3B76DB88" w14:textId="77777777" w:rsidR="004223A0" w:rsidRDefault="00B95610" w:rsidP="21F1A12B">
      <w:pPr>
        <w:jc w:val="both"/>
        <w:rPr>
          <w:rFonts w:ascii="Times New Roman" w:hAnsi="Times New Roman" w:cs="Times New Roman"/>
          <w:sz w:val="24"/>
          <w:szCs w:val="24"/>
        </w:rPr>
      </w:pPr>
      <w:r w:rsidRPr="3D45D796">
        <w:rPr>
          <w:rFonts w:ascii="Times New Roman" w:hAnsi="Times New Roman" w:cs="Times New Roman"/>
          <w:b/>
          <w:bCs/>
          <w:sz w:val="24"/>
          <w:szCs w:val="24"/>
        </w:rPr>
        <w:t>41</w:t>
      </w:r>
      <w:r w:rsidR="00C9655C" w:rsidRPr="3D45D796">
        <w:rPr>
          <w:rFonts w:ascii="Times New Roman" w:hAnsi="Times New Roman" w:cs="Times New Roman"/>
          <w:b/>
          <w:bCs/>
          <w:sz w:val="24"/>
          <w:szCs w:val="24"/>
        </w:rPr>
        <w:t xml:space="preserve">) </w:t>
      </w:r>
      <w:r w:rsidR="00C9655C" w:rsidRPr="3D45D796">
        <w:rPr>
          <w:rFonts w:ascii="Times New Roman" w:hAnsi="Times New Roman" w:cs="Times New Roman"/>
          <w:sz w:val="24"/>
          <w:szCs w:val="24"/>
        </w:rPr>
        <w:t xml:space="preserve">paragrahvi 24 lõigetes 3 ja 4 asendatakse sõna „Ettekirjutuse“ sõnadega „Väljasõidukohustuse pannud haldusakti või </w:t>
      </w:r>
      <w:commentRangeStart w:id="372"/>
      <w:r w:rsidR="00C9655C" w:rsidRPr="3D45D796">
        <w:rPr>
          <w:rFonts w:ascii="Times New Roman" w:hAnsi="Times New Roman" w:cs="Times New Roman"/>
          <w:sz w:val="24"/>
          <w:szCs w:val="24"/>
        </w:rPr>
        <w:t>kohtulahendi</w:t>
      </w:r>
      <w:commentRangeEnd w:id="372"/>
      <w:r>
        <w:commentReference w:id="372"/>
      </w:r>
      <w:r w:rsidR="00C9655C" w:rsidRPr="3D45D796">
        <w:rPr>
          <w:rFonts w:ascii="Times New Roman" w:hAnsi="Times New Roman" w:cs="Times New Roman"/>
          <w:sz w:val="24"/>
          <w:szCs w:val="24"/>
        </w:rPr>
        <w:t>“;</w:t>
      </w:r>
    </w:p>
    <w:p w14:paraId="36BE4029" w14:textId="77777777" w:rsidR="004223A0" w:rsidRDefault="004223A0" w:rsidP="21F1A12B">
      <w:pPr>
        <w:jc w:val="both"/>
        <w:rPr>
          <w:rFonts w:ascii="Times New Roman" w:hAnsi="Times New Roman" w:cs="Times New Roman"/>
          <w:sz w:val="24"/>
          <w:szCs w:val="24"/>
        </w:rPr>
      </w:pPr>
    </w:p>
    <w:p w14:paraId="118CE5E9" w14:textId="59D0B50B" w:rsidR="00D01C23" w:rsidRPr="001E23F0" w:rsidRDefault="00B95610" w:rsidP="21F1A12B">
      <w:pPr>
        <w:jc w:val="both"/>
        <w:rPr>
          <w:rFonts w:ascii="Times New Roman" w:hAnsi="Times New Roman" w:cs="Times New Roman"/>
          <w:sz w:val="24"/>
          <w:szCs w:val="24"/>
        </w:rPr>
      </w:pPr>
      <w:r w:rsidRPr="3D45D796">
        <w:rPr>
          <w:rFonts w:ascii="Times New Roman" w:hAnsi="Times New Roman" w:cs="Times New Roman"/>
          <w:b/>
          <w:bCs/>
          <w:sz w:val="24"/>
          <w:szCs w:val="24"/>
        </w:rPr>
        <w:t>42</w:t>
      </w:r>
      <w:r w:rsidR="00D01C23" w:rsidRPr="3D45D796">
        <w:rPr>
          <w:rFonts w:ascii="Times New Roman" w:hAnsi="Times New Roman" w:cs="Times New Roman"/>
          <w:b/>
          <w:bCs/>
          <w:sz w:val="24"/>
          <w:szCs w:val="24"/>
        </w:rPr>
        <w:t xml:space="preserve">) </w:t>
      </w:r>
      <w:r w:rsidR="00D01C23" w:rsidRPr="3D45D796">
        <w:rPr>
          <w:rFonts w:ascii="Times New Roman" w:hAnsi="Times New Roman" w:cs="Times New Roman"/>
          <w:sz w:val="24"/>
          <w:szCs w:val="24"/>
        </w:rPr>
        <w:t>paragrahv</w:t>
      </w:r>
      <w:del w:id="373" w:author="Autor">
        <w:r w:rsidRPr="3D45D796" w:rsidDel="00D01C23">
          <w:rPr>
            <w:rFonts w:ascii="Times New Roman" w:hAnsi="Times New Roman" w:cs="Times New Roman"/>
            <w:sz w:val="24"/>
            <w:szCs w:val="24"/>
          </w:rPr>
          <w:delText xml:space="preserve">i </w:delText>
        </w:r>
      </w:del>
      <w:r w:rsidR="00D01C23" w:rsidRPr="3D45D796">
        <w:rPr>
          <w:rFonts w:ascii="Times New Roman" w:hAnsi="Times New Roman" w:cs="Times New Roman"/>
          <w:sz w:val="24"/>
          <w:szCs w:val="24"/>
        </w:rPr>
        <w:t>25 muudetakse ja sõnastatakse järgmiselt:</w:t>
      </w:r>
    </w:p>
    <w:p w14:paraId="19215B0C" w14:textId="77777777" w:rsidR="00D01C23" w:rsidRPr="001E23F0" w:rsidRDefault="00D01C23" w:rsidP="007E7B3E">
      <w:pPr>
        <w:jc w:val="both"/>
        <w:rPr>
          <w:rFonts w:ascii="Times New Roman" w:hAnsi="Times New Roman" w:cs="Times New Roman"/>
          <w:sz w:val="24"/>
          <w:szCs w:val="24"/>
        </w:rPr>
      </w:pPr>
    </w:p>
    <w:p w14:paraId="5603C0EA" w14:textId="0360F397" w:rsidR="00D01C23" w:rsidRPr="001E23F0" w:rsidRDefault="00D01C23" w:rsidP="3D45D796">
      <w:pPr>
        <w:jc w:val="both"/>
        <w:rPr>
          <w:rFonts w:ascii="Times New Roman" w:hAnsi="Times New Roman" w:cs="Times New Roman"/>
          <w:b/>
          <w:bCs/>
          <w:sz w:val="24"/>
          <w:szCs w:val="24"/>
        </w:rPr>
      </w:pPr>
      <w:r w:rsidRPr="3D45D796">
        <w:rPr>
          <w:rFonts w:ascii="Times New Roman" w:hAnsi="Times New Roman" w:cs="Times New Roman"/>
          <w:sz w:val="24"/>
          <w:szCs w:val="24"/>
        </w:rPr>
        <w:t>„</w:t>
      </w:r>
      <w:r w:rsidRPr="3D45D796">
        <w:rPr>
          <w:rFonts w:ascii="Times New Roman" w:hAnsi="Times New Roman" w:cs="Times New Roman"/>
          <w:b/>
          <w:bCs/>
          <w:sz w:val="24"/>
          <w:szCs w:val="24"/>
        </w:rPr>
        <w:t>§ 25. Eestis viibimisaluseta viibiva välismaalase kinnipidamise</w:t>
      </w:r>
      <w:ins w:id="374" w:author="Autor">
        <w:r w:rsidR="042180A2" w:rsidRPr="3D45D796">
          <w:rPr>
            <w:rFonts w:ascii="Times New Roman" w:hAnsi="Times New Roman" w:cs="Times New Roman"/>
            <w:b/>
            <w:bCs/>
            <w:sz w:val="24"/>
            <w:szCs w:val="24"/>
          </w:rPr>
          <w:t xml:space="preserve"> tähtaja</w:t>
        </w:r>
      </w:ins>
      <w:r w:rsidRPr="3D45D796">
        <w:rPr>
          <w:rFonts w:ascii="Times New Roman" w:hAnsi="Times New Roman" w:cs="Times New Roman"/>
          <w:b/>
          <w:bCs/>
          <w:sz w:val="24"/>
          <w:szCs w:val="24"/>
        </w:rPr>
        <w:t xml:space="preserve"> pikendamine</w:t>
      </w:r>
    </w:p>
    <w:p w14:paraId="75BF7688" w14:textId="6E7BCBC4" w:rsidR="00D97EAA" w:rsidRPr="001E23F0" w:rsidRDefault="00D97EAA" w:rsidP="00D97EAA">
      <w:pPr>
        <w:jc w:val="both"/>
        <w:rPr>
          <w:rFonts w:ascii="Times New Roman" w:hAnsi="Times New Roman" w:cs="Times New Roman"/>
          <w:sz w:val="24"/>
          <w:szCs w:val="24"/>
        </w:rPr>
      </w:pPr>
    </w:p>
    <w:p w14:paraId="16E6FB1E" w14:textId="5B8312B7" w:rsidR="00D01C23" w:rsidRPr="001E23F0" w:rsidRDefault="21F1A12B" w:rsidP="21F1A12B">
      <w:pPr>
        <w:jc w:val="both"/>
        <w:rPr>
          <w:rFonts w:ascii="Times New Roman" w:hAnsi="Times New Roman" w:cs="Times New Roman"/>
          <w:sz w:val="24"/>
          <w:szCs w:val="24"/>
        </w:rPr>
      </w:pPr>
      <w:r w:rsidRPr="3D45D796">
        <w:rPr>
          <w:rFonts w:ascii="Times New Roman" w:hAnsi="Times New Roman" w:cs="Times New Roman"/>
          <w:sz w:val="24"/>
          <w:szCs w:val="24"/>
        </w:rPr>
        <w:t>(1) Politsei- ja Piirivalveameti või Kaitsepolitseiameti taotlusel võib halduskohus pikendada välismaalase kinnipidamise tähtaega kuni nelja kuu kaupa, kuid kõige kauem kuueks kuuks tema kinnipidamise päevast arvates, kui esinevad käesoleva seaduse § 23 lõikes 2 sätestatud alus ja lõikes 1</w:t>
      </w:r>
      <w:r w:rsidRPr="3D45D796">
        <w:rPr>
          <w:rFonts w:ascii="Times New Roman" w:hAnsi="Times New Roman" w:cs="Times New Roman"/>
          <w:b/>
          <w:bCs/>
          <w:sz w:val="24"/>
          <w:szCs w:val="24"/>
        </w:rPr>
        <w:t xml:space="preserve"> </w:t>
      </w:r>
      <w:commentRangeStart w:id="375"/>
      <w:r w:rsidRPr="3D45D796">
        <w:rPr>
          <w:rFonts w:ascii="Times New Roman" w:hAnsi="Times New Roman" w:cs="Times New Roman"/>
          <w:sz w:val="24"/>
          <w:szCs w:val="24"/>
        </w:rPr>
        <w:t>nimetatud põhimõtted</w:t>
      </w:r>
      <w:commentRangeEnd w:id="375"/>
      <w:r>
        <w:commentReference w:id="375"/>
      </w:r>
      <w:r w:rsidRPr="3D45D796">
        <w:rPr>
          <w:rFonts w:ascii="Times New Roman" w:hAnsi="Times New Roman" w:cs="Times New Roman"/>
          <w:sz w:val="24"/>
          <w:szCs w:val="24"/>
        </w:rPr>
        <w:t>.</w:t>
      </w:r>
    </w:p>
    <w:p w14:paraId="363C6C51" w14:textId="77777777" w:rsidR="00D01C23" w:rsidRPr="001E23F0" w:rsidRDefault="00D01C23" w:rsidP="00D01C23">
      <w:pPr>
        <w:jc w:val="both"/>
        <w:rPr>
          <w:rFonts w:ascii="Times New Roman" w:hAnsi="Times New Roman" w:cs="Times New Roman"/>
          <w:sz w:val="24"/>
          <w:szCs w:val="24"/>
        </w:rPr>
      </w:pPr>
    </w:p>
    <w:p w14:paraId="47141EAA" w14:textId="2F906C41" w:rsidR="00D01C23" w:rsidRPr="001E23F0" w:rsidRDefault="21F1A12B" w:rsidP="21F1A12B">
      <w:pPr>
        <w:jc w:val="both"/>
        <w:rPr>
          <w:rFonts w:ascii="Times New Roman" w:hAnsi="Times New Roman" w:cs="Times New Roman"/>
          <w:sz w:val="24"/>
          <w:szCs w:val="24"/>
        </w:rPr>
      </w:pPr>
      <w:r w:rsidRPr="3D45D796">
        <w:rPr>
          <w:rFonts w:ascii="Times New Roman" w:hAnsi="Times New Roman" w:cs="Times New Roman"/>
          <w:sz w:val="24"/>
          <w:szCs w:val="24"/>
        </w:rPr>
        <w:t xml:space="preserve">(2) Pärast käesoleva paragrahvi lõikes 1 sätestatud tähtaja möödumist võib halduskohus pikendada Politsei- ja Piirivalveameti või Kaitsepolitseiameti taotlusel välismaalase kinnipidamise tähtaega nelja kuu kaupa, kuid kõige kauem 18 kuuks tema kinnipidamise päevast arvates, kui esineb käesoleva seaduse § 23 lõike 2 punktis 5 või 6 sätestatud alus ja lõikes 1 </w:t>
      </w:r>
      <w:commentRangeStart w:id="376"/>
      <w:r w:rsidRPr="3D45D796">
        <w:rPr>
          <w:rFonts w:ascii="Times New Roman" w:hAnsi="Times New Roman" w:cs="Times New Roman"/>
          <w:sz w:val="24"/>
          <w:szCs w:val="24"/>
        </w:rPr>
        <w:t>nimetatud põhimõtted</w:t>
      </w:r>
      <w:commentRangeEnd w:id="376"/>
      <w:r>
        <w:commentReference w:id="376"/>
      </w:r>
      <w:r w:rsidRPr="3D45D796">
        <w:rPr>
          <w:rFonts w:ascii="Times New Roman" w:hAnsi="Times New Roman" w:cs="Times New Roman"/>
          <w:sz w:val="24"/>
          <w:szCs w:val="24"/>
        </w:rPr>
        <w:t>.</w:t>
      </w:r>
    </w:p>
    <w:p w14:paraId="2CB91923" w14:textId="1D7A2351" w:rsidR="00D01C23" w:rsidRPr="001E23F0" w:rsidRDefault="00D01C23" w:rsidP="21F1A12B">
      <w:pPr>
        <w:jc w:val="both"/>
        <w:rPr>
          <w:rFonts w:ascii="Times New Roman" w:hAnsi="Times New Roman" w:cs="Times New Roman"/>
          <w:b/>
          <w:bCs/>
          <w:sz w:val="28"/>
          <w:szCs w:val="28"/>
        </w:rPr>
      </w:pPr>
      <w:r w:rsidRPr="00BC16BD">
        <w:rPr>
          <w:rFonts w:ascii="Times New Roman" w:hAnsi="Times New Roman" w:cs="Times New Roman"/>
        </w:rPr>
        <w:br/>
      </w:r>
      <w:r w:rsidR="21F1A12B" w:rsidRPr="21F1A12B">
        <w:rPr>
          <w:rFonts w:ascii="Times New Roman" w:hAnsi="Times New Roman" w:cs="Times New Roman"/>
          <w:sz w:val="24"/>
          <w:szCs w:val="24"/>
        </w:rPr>
        <w:t>(3) Käesoleva paragrahvi lõigetes 1 ja 2 sätestatud kinnipidamise tähtaja hulka ei arvata tema esitatud rahvusvahelise kaitse saamise taotluse menetlemise aega.“;</w:t>
      </w:r>
    </w:p>
    <w:p w14:paraId="0B4FA43F" w14:textId="77777777" w:rsidR="00E86DFE" w:rsidRPr="001E23F0" w:rsidRDefault="00E86DFE" w:rsidP="00016C52">
      <w:pPr>
        <w:jc w:val="both"/>
        <w:rPr>
          <w:rFonts w:ascii="Times New Roman" w:hAnsi="Times New Roman" w:cs="Times New Roman"/>
          <w:sz w:val="24"/>
          <w:szCs w:val="24"/>
        </w:rPr>
      </w:pPr>
    </w:p>
    <w:p w14:paraId="3BC8EC8C" w14:textId="4747291B" w:rsidR="000E0640" w:rsidRPr="001E23F0" w:rsidRDefault="00D31F76" w:rsidP="21F1A12B">
      <w:pPr>
        <w:rPr>
          <w:rFonts w:ascii="Times New Roman" w:hAnsi="Times New Roman" w:cs="Times New Roman"/>
          <w:sz w:val="24"/>
          <w:szCs w:val="24"/>
        </w:rPr>
      </w:pPr>
      <w:r w:rsidRPr="3D45D796">
        <w:rPr>
          <w:rFonts w:ascii="Times New Roman" w:hAnsi="Times New Roman" w:cs="Times New Roman"/>
          <w:b/>
          <w:bCs/>
          <w:sz w:val="24"/>
          <w:szCs w:val="24"/>
        </w:rPr>
        <w:t>43</w:t>
      </w:r>
      <w:r w:rsidR="00D01C23" w:rsidRPr="3D45D796">
        <w:rPr>
          <w:rFonts w:ascii="Times New Roman" w:hAnsi="Times New Roman" w:cs="Times New Roman"/>
          <w:b/>
          <w:bCs/>
          <w:sz w:val="24"/>
          <w:szCs w:val="24"/>
        </w:rPr>
        <w:t xml:space="preserve">) </w:t>
      </w:r>
      <w:r w:rsidR="00D01C23" w:rsidRPr="3D45D796">
        <w:rPr>
          <w:rFonts w:ascii="Times New Roman" w:hAnsi="Times New Roman" w:cs="Times New Roman"/>
          <w:sz w:val="24"/>
          <w:szCs w:val="24"/>
        </w:rPr>
        <w:t>paragrahv 26</w:t>
      </w:r>
      <w:r w:rsidR="00D01C23" w:rsidRPr="3D45D796">
        <w:rPr>
          <w:rFonts w:ascii="Times New Roman" w:hAnsi="Times New Roman" w:cs="Times New Roman"/>
          <w:sz w:val="24"/>
          <w:szCs w:val="24"/>
          <w:vertAlign w:val="superscript"/>
        </w:rPr>
        <w:t xml:space="preserve">4 </w:t>
      </w:r>
      <w:r w:rsidR="00D01C23" w:rsidRPr="3D45D796">
        <w:rPr>
          <w:rFonts w:ascii="Times New Roman" w:hAnsi="Times New Roman" w:cs="Times New Roman"/>
          <w:sz w:val="24"/>
          <w:szCs w:val="24"/>
        </w:rPr>
        <w:t>tunnistatakse kehtetuks;</w:t>
      </w:r>
    </w:p>
    <w:p w14:paraId="4CC0E3FA" w14:textId="77777777" w:rsidR="00D01C23" w:rsidRPr="001E23F0" w:rsidRDefault="00D01C23" w:rsidP="3D45D796">
      <w:pPr>
        <w:rPr>
          <w:rFonts w:ascii="Times New Roman" w:hAnsi="Times New Roman" w:cs="Times New Roman"/>
          <w:sz w:val="24"/>
          <w:szCs w:val="24"/>
          <w:highlight w:val="yellow"/>
          <w:rPrChange w:id="377" w:author="Autor">
            <w:rPr>
              <w:rFonts w:ascii="Times New Roman" w:hAnsi="Times New Roman" w:cs="Times New Roman"/>
              <w:sz w:val="24"/>
              <w:szCs w:val="24"/>
            </w:rPr>
          </w:rPrChange>
        </w:rPr>
      </w:pPr>
    </w:p>
    <w:p w14:paraId="3B540642" w14:textId="07546C09" w:rsidR="00D01C23" w:rsidRPr="001E23F0" w:rsidRDefault="00D31F76" w:rsidP="21F1A12B">
      <w:pPr>
        <w:rPr>
          <w:rFonts w:ascii="Times New Roman" w:hAnsi="Times New Roman" w:cs="Times New Roman"/>
          <w:sz w:val="24"/>
          <w:szCs w:val="24"/>
        </w:rPr>
      </w:pPr>
      <w:r w:rsidRPr="21F1A12B">
        <w:rPr>
          <w:rFonts w:ascii="Times New Roman" w:hAnsi="Times New Roman" w:cs="Times New Roman"/>
          <w:b/>
          <w:bCs/>
          <w:sz w:val="24"/>
          <w:szCs w:val="24"/>
        </w:rPr>
        <w:t>44</w:t>
      </w:r>
      <w:r w:rsidR="00D01C23" w:rsidRPr="21F1A12B">
        <w:rPr>
          <w:rFonts w:ascii="Times New Roman" w:hAnsi="Times New Roman" w:cs="Times New Roman"/>
          <w:b/>
          <w:bCs/>
          <w:sz w:val="24"/>
          <w:szCs w:val="24"/>
        </w:rPr>
        <w:t>)</w:t>
      </w:r>
      <w:r w:rsidR="00D01C23" w:rsidRPr="001E23F0">
        <w:rPr>
          <w:rFonts w:ascii="Times New Roman" w:hAnsi="Times New Roman" w:cs="Times New Roman"/>
          <w:b/>
          <w:bCs/>
          <w:sz w:val="24"/>
          <w:szCs w:val="24"/>
        </w:rPr>
        <w:t xml:space="preserve"> </w:t>
      </w:r>
      <w:r w:rsidR="00D01C23" w:rsidRPr="001E23F0">
        <w:rPr>
          <w:rFonts w:ascii="Times New Roman" w:hAnsi="Times New Roman" w:cs="Times New Roman"/>
          <w:sz w:val="24"/>
          <w:szCs w:val="24"/>
        </w:rPr>
        <w:t>paragrahvi 26</w:t>
      </w:r>
      <w:r w:rsidR="00D01C23" w:rsidRPr="001E23F0">
        <w:rPr>
          <w:rFonts w:ascii="Times New Roman" w:hAnsi="Times New Roman" w:cs="Times New Roman"/>
          <w:sz w:val="24"/>
          <w:szCs w:val="24"/>
          <w:vertAlign w:val="superscript"/>
        </w:rPr>
        <w:t xml:space="preserve">9 </w:t>
      </w:r>
      <w:r w:rsidR="00D01C23" w:rsidRPr="001E23F0">
        <w:rPr>
          <w:rFonts w:ascii="Times New Roman" w:hAnsi="Times New Roman" w:cs="Times New Roman"/>
          <w:sz w:val="24"/>
          <w:szCs w:val="24"/>
        </w:rPr>
        <w:t>täiendatakse lõikega 1</w:t>
      </w:r>
      <w:r w:rsidR="00D01C23" w:rsidRPr="001E23F0">
        <w:rPr>
          <w:rFonts w:ascii="Times New Roman" w:hAnsi="Times New Roman" w:cs="Times New Roman"/>
          <w:sz w:val="24"/>
          <w:szCs w:val="24"/>
          <w:vertAlign w:val="superscript"/>
        </w:rPr>
        <w:t xml:space="preserve">1 </w:t>
      </w:r>
      <w:r w:rsidR="00D01C23" w:rsidRPr="001E23F0">
        <w:rPr>
          <w:rFonts w:ascii="Times New Roman" w:hAnsi="Times New Roman" w:cs="Times New Roman"/>
          <w:sz w:val="24"/>
          <w:szCs w:val="24"/>
        </w:rPr>
        <w:t>järgmises sõnastuses:</w:t>
      </w:r>
    </w:p>
    <w:p w14:paraId="3E395D3E" w14:textId="77777777" w:rsidR="00D01C23" w:rsidRPr="001E23F0" w:rsidRDefault="00D01C23" w:rsidP="000E0640">
      <w:pPr>
        <w:rPr>
          <w:rFonts w:ascii="Times New Roman" w:hAnsi="Times New Roman" w:cs="Times New Roman"/>
          <w:sz w:val="24"/>
          <w:szCs w:val="24"/>
        </w:rPr>
      </w:pPr>
    </w:p>
    <w:p w14:paraId="50FD73CE" w14:textId="40A5E47D" w:rsidR="00D01C23" w:rsidRPr="001E23F0" w:rsidRDefault="00D01C23" w:rsidP="00E21EC1">
      <w:pPr>
        <w:jc w:val="both"/>
        <w:rPr>
          <w:rFonts w:ascii="Times New Roman" w:hAnsi="Times New Roman" w:cs="Times New Roman"/>
          <w:sz w:val="24"/>
          <w:szCs w:val="24"/>
        </w:rPr>
      </w:pPr>
      <w:r w:rsidRPr="3D45D796">
        <w:rPr>
          <w:rFonts w:ascii="Times New Roman" w:hAnsi="Times New Roman" w:cs="Times New Roman"/>
          <w:sz w:val="24"/>
          <w:szCs w:val="24"/>
        </w:rPr>
        <w:t>„(1</w:t>
      </w:r>
      <w:r w:rsidRPr="3D45D796">
        <w:rPr>
          <w:rFonts w:ascii="Times New Roman" w:hAnsi="Times New Roman" w:cs="Times New Roman"/>
          <w:sz w:val="24"/>
          <w:szCs w:val="24"/>
          <w:vertAlign w:val="superscript"/>
        </w:rPr>
        <w:t>1</w:t>
      </w:r>
      <w:r w:rsidRPr="3D45D796">
        <w:rPr>
          <w:rFonts w:ascii="Times New Roman" w:hAnsi="Times New Roman" w:cs="Times New Roman"/>
          <w:sz w:val="24"/>
          <w:szCs w:val="24"/>
        </w:rPr>
        <w:t>) Tervisekontrolli võib teha videosilla vahendusel</w:t>
      </w:r>
      <w:r w:rsidR="00E21EC1" w:rsidRPr="3D45D796">
        <w:rPr>
          <w:rFonts w:ascii="Times New Roman" w:hAnsi="Times New Roman" w:cs="Times New Roman"/>
          <w:sz w:val="24"/>
          <w:szCs w:val="24"/>
        </w:rPr>
        <w:t>, kui selleks kasutatav</w:t>
      </w:r>
      <w:r w:rsidR="00AC5637" w:rsidRPr="3D45D796">
        <w:rPr>
          <w:rFonts w:ascii="Times New Roman" w:hAnsi="Times New Roman" w:cs="Times New Roman"/>
          <w:sz w:val="24"/>
          <w:szCs w:val="24"/>
        </w:rPr>
        <w:t>a</w:t>
      </w:r>
      <w:r w:rsidR="00E21EC1" w:rsidRPr="3D45D796">
        <w:rPr>
          <w:rFonts w:ascii="Times New Roman" w:hAnsi="Times New Roman" w:cs="Times New Roman"/>
          <w:sz w:val="24"/>
          <w:szCs w:val="24"/>
        </w:rPr>
        <w:t xml:space="preserve"> võrgu- ja infosüsteem</w:t>
      </w:r>
      <w:r w:rsidR="00AC5637" w:rsidRPr="3D45D796">
        <w:rPr>
          <w:rFonts w:ascii="Times New Roman" w:hAnsi="Times New Roman" w:cs="Times New Roman"/>
          <w:sz w:val="24"/>
          <w:szCs w:val="24"/>
        </w:rPr>
        <w:t>i turvalisuse tagamiseks on täidetud</w:t>
      </w:r>
      <w:r w:rsidR="00E21EC1" w:rsidRPr="3D45D796">
        <w:rPr>
          <w:rFonts w:ascii="Times New Roman" w:hAnsi="Times New Roman" w:cs="Times New Roman"/>
          <w:sz w:val="24"/>
          <w:szCs w:val="24"/>
        </w:rPr>
        <w:t xml:space="preserve"> küberturvalisuse seaduse §-dega 7 ja 8 ning nende alusel kehtestatud nõu</w:t>
      </w:r>
      <w:r w:rsidR="00AC5637" w:rsidRPr="3D45D796">
        <w:rPr>
          <w:rFonts w:ascii="Times New Roman" w:hAnsi="Times New Roman" w:cs="Times New Roman"/>
          <w:sz w:val="24"/>
          <w:szCs w:val="24"/>
        </w:rPr>
        <w:t>ded.</w:t>
      </w:r>
      <w:r w:rsidR="00E21EC1" w:rsidRPr="3D45D796">
        <w:rPr>
          <w:rFonts w:ascii="Times New Roman" w:hAnsi="Times New Roman" w:cs="Times New Roman"/>
          <w:sz w:val="24"/>
          <w:szCs w:val="24"/>
        </w:rPr>
        <w:t>“;</w:t>
      </w:r>
    </w:p>
    <w:p w14:paraId="4C69B242" w14:textId="77777777" w:rsidR="00BD19FF" w:rsidRDefault="00BD19FF" w:rsidP="00E21EC1">
      <w:pPr>
        <w:jc w:val="both"/>
        <w:rPr>
          <w:rFonts w:ascii="Times New Roman" w:hAnsi="Times New Roman" w:cs="Times New Roman"/>
          <w:sz w:val="24"/>
          <w:szCs w:val="24"/>
        </w:rPr>
      </w:pPr>
    </w:p>
    <w:p w14:paraId="0530F442" w14:textId="4CC1478C" w:rsidR="00BD19FF" w:rsidRDefault="00D31F76" w:rsidP="21F1A12B">
      <w:pPr>
        <w:jc w:val="both"/>
        <w:rPr>
          <w:rFonts w:ascii="Times New Roman" w:hAnsi="Times New Roman" w:cs="Times New Roman"/>
          <w:sz w:val="24"/>
          <w:szCs w:val="24"/>
        </w:rPr>
      </w:pPr>
      <w:r w:rsidRPr="3D45D796">
        <w:rPr>
          <w:rFonts w:ascii="Times New Roman" w:hAnsi="Times New Roman" w:cs="Times New Roman"/>
          <w:b/>
          <w:bCs/>
          <w:sz w:val="24"/>
          <w:szCs w:val="24"/>
        </w:rPr>
        <w:t>45</w:t>
      </w:r>
      <w:r w:rsidR="00BD19FF" w:rsidRPr="3D45D796">
        <w:rPr>
          <w:rFonts w:ascii="Times New Roman" w:hAnsi="Times New Roman" w:cs="Times New Roman"/>
          <w:b/>
          <w:bCs/>
          <w:sz w:val="24"/>
          <w:szCs w:val="24"/>
        </w:rPr>
        <w:t xml:space="preserve">) </w:t>
      </w:r>
      <w:r w:rsidR="00BD19FF" w:rsidRPr="3D45D796">
        <w:rPr>
          <w:rFonts w:ascii="Times New Roman" w:hAnsi="Times New Roman" w:cs="Times New Roman"/>
          <w:sz w:val="24"/>
          <w:szCs w:val="24"/>
        </w:rPr>
        <w:t>paragrahvi 26</w:t>
      </w:r>
      <w:r w:rsidR="00BD19FF" w:rsidRPr="3D45D796">
        <w:rPr>
          <w:rFonts w:ascii="Times New Roman" w:hAnsi="Times New Roman" w:cs="Times New Roman"/>
          <w:sz w:val="24"/>
          <w:szCs w:val="24"/>
          <w:vertAlign w:val="superscript"/>
        </w:rPr>
        <w:t xml:space="preserve">10 </w:t>
      </w:r>
      <w:r w:rsidR="00BD19FF" w:rsidRPr="3D45D796">
        <w:rPr>
          <w:rFonts w:ascii="Times New Roman" w:hAnsi="Times New Roman" w:cs="Times New Roman"/>
          <w:sz w:val="24"/>
          <w:szCs w:val="24"/>
        </w:rPr>
        <w:t>lõige</w:t>
      </w:r>
      <w:del w:id="378" w:author="Autor">
        <w:r w:rsidRPr="3D45D796" w:rsidDel="00BD19FF">
          <w:rPr>
            <w:rFonts w:ascii="Times New Roman" w:hAnsi="Times New Roman" w:cs="Times New Roman"/>
            <w:sz w:val="24"/>
            <w:szCs w:val="24"/>
          </w:rPr>
          <w:delText>t</w:delText>
        </w:r>
      </w:del>
      <w:r w:rsidR="00BD19FF" w:rsidRPr="3D45D796">
        <w:rPr>
          <w:rFonts w:ascii="Times New Roman" w:hAnsi="Times New Roman" w:cs="Times New Roman"/>
          <w:sz w:val="24"/>
          <w:szCs w:val="24"/>
        </w:rPr>
        <w:t xml:space="preserve"> 5 muudetakse ja sõnastatakse järgmiselt:</w:t>
      </w:r>
    </w:p>
    <w:p w14:paraId="18BC9E3D" w14:textId="77777777" w:rsidR="00BD19FF" w:rsidRDefault="00BD19FF" w:rsidP="00E21EC1">
      <w:pPr>
        <w:jc w:val="both"/>
        <w:rPr>
          <w:rFonts w:ascii="Times New Roman" w:hAnsi="Times New Roman" w:cs="Times New Roman"/>
          <w:sz w:val="24"/>
          <w:szCs w:val="24"/>
        </w:rPr>
      </w:pPr>
    </w:p>
    <w:p w14:paraId="2EAF7D89" w14:textId="533555E8" w:rsidR="00BD19FF" w:rsidRPr="00BD19FF" w:rsidRDefault="00BD19FF" w:rsidP="00E21EC1">
      <w:pPr>
        <w:jc w:val="both"/>
        <w:rPr>
          <w:rFonts w:ascii="Times New Roman" w:hAnsi="Times New Roman" w:cs="Times New Roman"/>
          <w:sz w:val="24"/>
          <w:szCs w:val="24"/>
        </w:rPr>
      </w:pPr>
      <w:r>
        <w:rPr>
          <w:rFonts w:ascii="Times New Roman" w:hAnsi="Times New Roman" w:cs="Times New Roman"/>
          <w:sz w:val="24"/>
          <w:szCs w:val="24"/>
        </w:rPr>
        <w:t xml:space="preserve">„(5) </w:t>
      </w:r>
      <w:r w:rsidRPr="00BD19FF">
        <w:rPr>
          <w:rFonts w:ascii="Times New Roman" w:hAnsi="Times New Roman" w:cs="Times New Roman"/>
          <w:sz w:val="24"/>
          <w:szCs w:val="24"/>
        </w:rPr>
        <w:t>Kokkusaamisi on Politsei- ja Piirivalveametil lubatud jälgida, kuid mitte pealt kuulata.</w:t>
      </w:r>
      <w:r>
        <w:rPr>
          <w:rFonts w:ascii="Times New Roman" w:hAnsi="Times New Roman" w:cs="Times New Roman"/>
          <w:sz w:val="24"/>
          <w:szCs w:val="24"/>
        </w:rPr>
        <w:t>“;</w:t>
      </w:r>
    </w:p>
    <w:p w14:paraId="71942B3F" w14:textId="77777777" w:rsidR="00E21EC1" w:rsidRPr="001E23F0" w:rsidRDefault="00E21EC1" w:rsidP="00E21EC1">
      <w:pPr>
        <w:jc w:val="both"/>
        <w:rPr>
          <w:rFonts w:ascii="Times New Roman" w:hAnsi="Times New Roman" w:cs="Times New Roman"/>
          <w:sz w:val="24"/>
          <w:szCs w:val="24"/>
        </w:rPr>
      </w:pPr>
    </w:p>
    <w:p w14:paraId="6C5CFC2C" w14:textId="69660F96" w:rsidR="00E21EC1" w:rsidRPr="001E23F0" w:rsidRDefault="00D31F76" w:rsidP="21F1A12B">
      <w:pPr>
        <w:jc w:val="both"/>
        <w:rPr>
          <w:rFonts w:ascii="Times New Roman" w:hAnsi="Times New Roman" w:cs="Times New Roman"/>
          <w:sz w:val="24"/>
          <w:szCs w:val="24"/>
        </w:rPr>
      </w:pPr>
      <w:r w:rsidRPr="21F1A12B">
        <w:rPr>
          <w:rFonts w:ascii="Times New Roman" w:hAnsi="Times New Roman" w:cs="Times New Roman"/>
          <w:b/>
          <w:bCs/>
          <w:sz w:val="24"/>
          <w:szCs w:val="24"/>
        </w:rPr>
        <w:t>46</w:t>
      </w:r>
      <w:r w:rsidR="00E21EC1" w:rsidRPr="21F1A12B">
        <w:rPr>
          <w:rFonts w:ascii="Times New Roman" w:hAnsi="Times New Roman" w:cs="Times New Roman"/>
          <w:b/>
          <w:bCs/>
          <w:sz w:val="24"/>
          <w:szCs w:val="24"/>
        </w:rPr>
        <w:t>)</w:t>
      </w:r>
      <w:r w:rsidR="00E21EC1" w:rsidRPr="001E23F0">
        <w:rPr>
          <w:rFonts w:ascii="Times New Roman" w:hAnsi="Times New Roman" w:cs="Times New Roman"/>
          <w:b/>
          <w:bCs/>
          <w:sz w:val="24"/>
          <w:szCs w:val="24"/>
        </w:rPr>
        <w:t xml:space="preserve"> </w:t>
      </w:r>
      <w:r w:rsidR="00E21EC1" w:rsidRPr="001E23F0">
        <w:rPr>
          <w:rFonts w:ascii="Times New Roman" w:hAnsi="Times New Roman" w:cs="Times New Roman"/>
          <w:sz w:val="24"/>
          <w:szCs w:val="24"/>
        </w:rPr>
        <w:t>paragrahv 28</w:t>
      </w:r>
      <w:r w:rsidR="00E21EC1" w:rsidRPr="001E23F0">
        <w:rPr>
          <w:rFonts w:ascii="Times New Roman" w:hAnsi="Times New Roman" w:cs="Times New Roman"/>
          <w:sz w:val="24"/>
          <w:szCs w:val="24"/>
          <w:vertAlign w:val="superscript"/>
        </w:rPr>
        <w:t xml:space="preserve">2 </w:t>
      </w:r>
      <w:r w:rsidR="00E21EC1" w:rsidRPr="001E23F0">
        <w:rPr>
          <w:rFonts w:ascii="Times New Roman" w:hAnsi="Times New Roman" w:cs="Times New Roman"/>
          <w:sz w:val="24"/>
          <w:szCs w:val="24"/>
        </w:rPr>
        <w:t>tunnistatakse kehtetuks;</w:t>
      </w:r>
    </w:p>
    <w:p w14:paraId="64A0E21B" w14:textId="77777777" w:rsidR="00ED5D3F" w:rsidRPr="001E23F0" w:rsidRDefault="00ED5D3F" w:rsidP="00E21EC1">
      <w:pPr>
        <w:jc w:val="both"/>
        <w:rPr>
          <w:rFonts w:ascii="Times New Roman" w:hAnsi="Times New Roman" w:cs="Times New Roman"/>
          <w:sz w:val="24"/>
          <w:szCs w:val="24"/>
        </w:rPr>
      </w:pPr>
    </w:p>
    <w:p w14:paraId="5969B55D" w14:textId="03B815BB" w:rsidR="00ED5D3F" w:rsidRPr="001E23F0" w:rsidRDefault="00D31F76" w:rsidP="21F1A12B">
      <w:pPr>
        <w:jc w:val="both"/>
        <w:rPr>
          <w:rFonts w:ascii="Times New Roman" w:hAnsi="Times New Roman" w:cs="Times New Roman"/>
          <w:sz w:val="24"/>
          <w:szCs w:val="24"/>
        </w:rPr>
      </w:pPr>
      <w:commentRangeStart w:id="379"/>
      <w:r w:rsidRPr="3D45D796">
        <w:rPr>
          <w:rFonts w:ascii="Times New Roman" w:hAnsi="Times New Roman" w:cs="Times New Roman"/>
          <w:b/>
          <w:bCs/>
          <w:sz w:val="24"/>
          <w:szCs w:val="24"/>
        </w:rPr>
        <w:t>47</w:t>
      </w:r>
      <w:r w:rsidR="3A742FE6" w:rsidRPr="3D45D796">
        <w:rPr>
          <w:rFonts w:ascii="Times New Roman" w:hAnsi="Times New Roman" w:cs="Times New Roman"/>
          <w:b/>
          <w:bCs/>
          <w:sz w:val="24"/>
          <w:szCs w:val="24"/>
        </w:rPr>
        <w:t>)</w:t>
      </w:r>
      <w:r w:rsidR="00ED5D3F" w:rsidRPr="3D45D796">
        <w:rPr>
          <w:rFonts w:ascii="Times New Roman" w:hAnsi="Times New Roman" w:cs="Times New Roman"/>
          <w:b/>
          <w:bCs/>
          <w:sz w:val="24"/>
          <w:szCs w:val="24"/>
        </w:rPr>
        <w:t xml:space="preserve"> </w:t>
      </w:r>
      <w:r w:rsidR="00ED5D3F" w:rsidRPr="3D45D796">
        <w:rPr>
          <w:rFonts w:ascii="Times New Roman" w:hAnsi="Times New Roman" w:cs="Times New Roman"/>
          <w:sz w:val="24"/>
          <w:szCs w:val="24"/>
        </w:rPr>
        <w:t>paragrahvi 33</w:t>
      </w:r>
      <w:r w:rsidR="00ED5D3F" w:rsidRPr="3D45D796">
        <w:rPr>
          <w:rFonts w:ascii="Times New Roman" w:hAnsi="Times New Roman" w:cs="Times New Roman"/>
          <w:sz w:val="24"/>
          <w:szCs w:val="24"/>
          <w:vertAlign w:val="superscript"/>
        </w:rPr>
        <w:t xml:space="preserve">11 </w:t>
      </w:r>
      <w:r w:rsidR="00ED5D3F" w:rsidRPr="3D45D796">
        <w:rPr>
          <w:rFonts w:ascii="Times New Roman" w:hAnsi="Times New Roman" w:cs="Times New Roman"/>
          <w:sz w:val="24"/>
          <w:szCs w:val="24"/>
        </w:rPr>
        <w:t>pealkirja muudetakse ja sõnastatakse järgmiselt:</w:t>
      </w:r>
    </w:p>
    <w:p w14:paraId="3E9383A5" w14:textId="77777777" w:rsidR="00ED5D3F" w:rsidRPr="001E23F0" w:rsidRDefault="00ED5D3F" w:rsidP="00E21EC1">
      <w:pPr>
        <w:jc w:val="both"/>
        <w:rPr>
          <w:rFonts w:ascii="Times New Roman" w:hAnsi="Times New Roman" w:cs="Times New Roman"/>
          <w:sz w:val="24"/>
          <w:szCs w:val="24"/>
        </w:rPr>
      </w:pPr>
    </w:p>
    <w:p w14:paraId="5403771E" w14:textId="3C1643F2" w:rsidR="00ED5D3F" w:rsidRPr="001E23F0" w:rsidRDefault="00ED5D3F" w:rsidP="00E21EC1">
      <w:pPr>
        <w:jc w:val="both"/>
        <w:rPr>
          <w:rFonts w:ascii="Times New Roman" w:hAnsi="Times New Roman" w:cs="Times New Roman"/>
          <w:sz w:val="24"/>
          <w:szCs w:val="24"/>
        </w:rPr>
      </w:pPr>
      <w:r w:rsidRPr="3D45D796">
        <w:rPr>
          <w:rFonts w:ascii="Times New Roman" w:hAnsi="Times New Roman" w:cs="Times New Roman"/>
          <w:sz w:val="24"/>
          <w:szCs w:val="24"/>
        </w:rPr>
        <w:t>„</w:t>
      </w:r>
      <w:ins w:id="380" w:author="Autor">
        <w:r w:rsidR="70008216" w:rsidRPr="3D45D796">
          <w:rPr>
            <w:rFonts w:ascii="Times New Roman" w:hAnsi="Times New Roman" w:cs="Times New Roman"/>
            <w:b/>
            <w:bCs/>
            <w:sz w:val="24"/>
            <w:szCs w:val="24"/>
            <w:rPrChange w:id="381" w:author="Autor">
              <w:rPr>
                <w:rFonts w:ascii="Times New Roman" w:hAnsi="Times New Roman" w:cs="Times New Roman"/>
                <w:sz w:val="24"/>
                <w:szCs w:val="24"/>
              </w:rPr>
            </w:rPrChange>
          </w:rPr>
          <w:t>§ 33</w:t>
        </w:r>
        <w:r w:rsidR="70008216" w:rsidRPr="3D45D796">
          <w:rPr>
            <w:rFonts w:ascii="Times New Roman" w:hAnsi="Times New Roman" w:cs="Times New Roman"/>
            <w:b/>
            <w:bCs/>
            <w:sz w:val="24"/>
            <w:szCs w:val="24"/>
            <w:vertAlign w:val="superscript"/>
            <w:rPrChange w:id="382" w:author="Autor">
              <w:rPr>
                <w:rFonts w:ascii="Times New Roman" w:hAnsi="Times New Roman" w:cs="Times New Roman"/>
                <w:sz w:val="24"/>
                <w:szCs w:val="24"/>
              </w:rPr>
            </w:rPrChange>
          </w:rPr>
          <w:t>11</w:t>
        </w:r>
        <w:r w:rsidR="70008216" w:rsidRPr="3D45D796">
          <w:rPr>
            <w:rFonts w:ascii="Times New Roman" w:hAnsi="Times New Roman" w:cs="Times New Roman"/>
            <w:b/>
            <w:bCs/>
            <w:sz w:val="24"/>
            <w:szCs w:val="24"/>
            <w:rPrChange w:id="383" w:author="Autor">
              <w:rPr>
                <w:rFonts w:ascii="Times New Roman" w:hAnsi="Times New Roman" w:cs="Times New Roman"/>
                <w:sz w:val="24"/>
                <w:szCs w:val="24"/>
              </w:rPr>
            </w:rPrChange>
          </w:rPr>
          <w:t xml:space="preserve">. </w:t>
        </w:r>
      </w:ins>
      <w:r w:rsidRPr="3D45D796">
        <w:rPr>
          <w:rFonts w:ascii="Times New Roman" w:hAnsi="Times New Roman" w:cs="Times New Roman"/>
          <w:b/>
          <w:bCs/>
          <w:sz w:val="24"/>
          <w:szCs w:val="24"/>
        </w:rPr>
        <w:t>Viibimisaluseta Eestis viibiva välismaalase biomeetriliste andmete töötlemine</w:t>
      </w:r>
      <w:r w:rsidRPr="3D45D796">
        <w:rPr>
          <w:rFonts w:ascii="Times New Roman" w:hAnsi="Times New Roman" w:cs="Times New Roman"/>
          <w:sz w:val="24"/>
          <w:szCs w:val="24"/>
        </w:rPr>
        <w:t>“;</w:t>
      </w:r>
    </w:p>
    <w:p w14:paraId="1B98C23A" w14:textId="77777777" w:rsidR="00E21EC1" w:rsidRPr="001E23F0" w:rsidRDefault="00E21EC1" w:rsidP="00E21EC1">
      <w:pPr>
        <w:jc w:val="both"/>
        <w:rPr>
          <w:rFonts w:ascii="Times New Roman" w:hAnsi="Times New Roman" w:cs="Times New Roman"/>
          <w:sz w:val="24"/>
          <w:szCs w:val="24"/>
        </w:rPr>
      </w:pPr>
    </w:p>
    <w:p w14:paraId="4E14BC1A" w14:textId="48266353" w:rsidR="00E21EC1" w:rsidRPr="001E23F0" w:rsidRDefault="00ED5D3F" w:rsidP="21F1A12B">
      <w:pPr>
        <w:jc w:val="both"/>
        <w:rPr>
          <w:rFonts w:ascii="Times New Roman" w:hAnsi="Times New Roman" w:cs="Times New Roman"/>
          <w:sz w:val="24"/>
          <w:szCs w:val="24"/>
        </w:rPr>
      </w:pPr>
      <w:r w:rsidRPr="21F1A12B">
        <w:rPr>
          <w:rFonts w:ascii="Times New Roman" w:hAnsi="Times New Roman" w:cs="Times New Roman"/>
          <w:b/>
          <w:bCs/>
          <w:sz w:val="24"/>
          <w:szCs w:val="24"/>
        </w:rPr>
        <w:t>4</w:t>
      </w:r>
      <w:r w:rsidR="00A238F7" w:rsidRPr="21F1A12B">
        <w:rPr>
          <w:rFonts w:ascii="Times New Roman" w:hAnsi="Times New Roman" w:cs="Times New Roman"/>
          <w:b/>
          <w:bCs/>
          <w:sz w:val="24"/>
          <w:szCs w:val="24"/>
        </w:rPr>
        <w:t>8</w:t>
      </w:r>
      <w:r w:rsidR="00E21EC1" w:rsidRPr="21F1A12B">
        <w:rPr>
          <w:rFonts w:ascii="Times New Roman" w:hAnsi="Times New Roman" w:cs="Times New Roman"/>
          <w:b/>
          <w:bCs/>
          <w:sz w:val="24"/>
          <w:szCs w:val="24"/>
        </w:rPr>
        <w:t>)</w:t>
      </w:r>
      <w:r w:rsidR="00E21EC1" w:rsidRPr="001E23F0">
        <w:rPr>
          <w:rFonts w:ascii="Times New Roman" w:hAnsi="Times New Roman" w:cs="Times New Roman"/>
          <w:b/>
          <w:bCs/>
          <w:sz w:val="24"/>
          <w:szCs w:val="24"/>
        </w:rPr>
        <w:t xml:space="preserve"> </w:t>
      </w:r>
      <w:r w:rsidR="00E21EC1" w:rsidRPr="001E23F0">
        <w:rPr>
          <w:rFonts w:ascii="Times New Roman" w:hAnsi="Times New Roman" w:cs="Times New Roman"/>
          <w:sz w:val="24"/>
          <w:szCs w:val="24"/>
        </w:rPr>
        <w:t>paragrahvi 33</w:t>
      </w:r>
      <w:r w:rsidR="00E21EC1" w:rsidRPr="001E23F0">
        <w:rPr>
          <w:rFonts w:ascii="Times New Roman" w:hAnsi="Times New Roman" w:cs="Times New Roman"/>
          <w:sz w:val="24"/>
          <w:szCs w:val="24"/>
          <w:vertAlign w:val="superscript"/>
        </w:rPr>
        <w:t xml:space="preserve">11 </w:t>
      </w:r>
      <w:r w:rsidR="00E21EC1" w:rsidRPr="001E23F0">
        <w:rPr>
          <w:rFonts w:ascii="Times New Roman" w:hAnsi="Times New Roman" w:cs="Times New Roman"/>
          <w:sz w:val="24"/>
          <w:szCs w:val="24"/>
        </w:rPr>
        <w:t>lõige</w:t>
      </w:r>
      <w:del w:id="384" w:author="Kärt Voor - JUSTDIGI" w:date="2025-09-16T11:33:00Z" w16du:dateUtc="2025-09-16T08:33:00Z">
        <w:r w:rsidR="00E21EC1" w:rsidRPr="001E23F0" w:rsidDel="00EA3BEA">
          <w:rPr>
            <w:rFonts w:ascii="Times New Roman" w:hAnsi="Times New Roman" w:cs="Times New Roman"/>
            <w:sz w:val="24"/>
            <w:szCs w:val="24"/>
          </w:rPr>
          <w:delText>t</w:delText>
        </w:r>
      </w:del>
      <w:r w:rsidR="00E21EC1" w:rsidRPr="001E23F0">
        <w:rPr>
          <w:rFonts w:ascii="Times New Roman" w:hAnsi="Times New Roman" w:cs="Times New Roman"/>
          <w:sz w:val="24"/>
          <w:szCs w:val="24"/>
        </w:rPr>
        <w:t xml:space="preserve"> 1 muudetakse ja sõnastatakse järgmiselt:</w:t>
      </w:r>
    </w:p>
    <w:p w14:paraId="324DB7C9" w14:textId="77777777" w:rsidR="00E21EC1" w:rsidRPr="001E23F0" w:rsidRDefault="00E21EC1" w:rsidP="00E21EC1">
      <w:pPr>
        <w:jc w:val="both"/>
        <w:rPr>
          <w:rFonts w:ascii="Times New Roman" w:hAnsi="Times New Roman" w:cs="Times New Roman"/>
          <w:sz w:val="24"/>
          <w:szCs w:val="24"/>
        </w:rPr>
      </w:pPr>
    </w:p>
    <w:p w14:paraId="42B6B0B9" w14:textId="248988BF" w:rsidR="00E21EC1" w:rsidRPr="001E23F0" w:rsidRDefault="00E21EC1" w:rsidP="00E21EC1">
      <w:pPr>
        <w:jc w:val="both"/>
        <w:rPr>
          <w:rFonts w:ascii="Times New Roman" w:hAnsi="Times New Roman" w:cs="Times New Roman"/>
          <w:sz w:val="24"/>
          <w:szCs w:val="24"/>
        </w:rPr>
      </w:pPr>
      <w:r w:rsidRPr="3D45D796">
        <w:rPr>
          <w:rFonts w:ascii="Times New Roman" w:hAnsi="Times New Roman" w:cs="Times New Roman"/>
          <w:sz w:val="24"/>
          <w:szCs w:val="24"/>
        </w:rPr>
        <w:t xml:space="preserve">„(1) </w:t>
      </w:r>
      <w:r w:rsidR="00FC73D7" w:rsidRPr="3D45D796">
        <w:rPr>
          <w:rFonts w:ascii="Times New Roman" w:hAnsi="Times New Roman" w:cs="Times New Roman"/>
          <w:sz w:val="24"/>
          <w:szCs w:val="24"/>
        </w:rPr>
        <w:t xml:space="preserve">Politsei- ja Piirivalveamet või Kaitsepolitseiamet võtab Eesti välispiiri ebaseaduslikult ületanud või viibimisaluseta Eestis viibivalt vähemalt kuueaastaselt välismaalaselt biomeerilised andmed ja edastab need Eurodac-süsteemi vastavalt Euroopa Parlamendi ja nõukogu </w:t>
      </w:r>
      <w:commentRangeStart w:id="385"/>
      <w:r w:rsidR="00FC73D7" w:rsidRPr="3D45D796">
        <w:rPr>
          <w:rFonts w:ascii="Times New Roman" w:hAnsi="Times New Roman" w:cs="Times New Roman"/>
          <w:sz w:val="24"/>
          <w:szCs w:val="24"/>
        </w:rPr>
        <w:t>määrusele</w:t>
      </w:r>
      <w:commentRangeEnd w:id="385"/>
      <w:r>
        <w:commentReference w:id="385"/>
      </w:r>
      <w:r w:rsidR="00FC73D7" w:rsidRPr="3D45D796">
        <w:rPr>
          <w:rFonts w:ascii="Times New Roman" w:hAnsi="Times New Roman" w:cs="Times New Roman"/>
          <w:sz w:val="24"/>
          <w:szCs w:val="24"/>
        </w:rPr>
        <w:t xml:space="preserve"> </w:t>
      </w:r>
      <w:bookmarkStart w:id="386" w:name="_Hlk193632599"/>
      <w:r w:rsidR="00FC73D7" w:rsidRPr="3D45D796">
        <w:rPr>
          <w:rFonts w:ascii="Times New Roman" w:hAnsi="Times New Roman" w:cs="Times New Roman"/>
          <w:sz w:val="24"/>
          <w:szCs w:val="24"/>
        </w:rPr>
        <w:t>(EL) 2024/1358</w:t>
      </w:r>
      <w:bookmarkEnd w:id="386"/>
      <w:r w:rsidR="00FC73D7" w:rsidRPr="3D45D796">
        <w:rPr>
          <w:rFonts w:ascii="Times New Roman" w:hAnsi="Times New Roman" w:cs="Times New Roman"/>
          <w:sz w:val="24"/>
          <w:szCs w:val="24"/>
        </w:rPr>
        <w:t>, millega luuakse biomeetriliste andmete võrdlemise Eurodac-süsteem, et kohaldada tulemuslikult Euroopa Parlamendi ja nõukogu määruseid (EL) 2024/1351 ja (EL) 2024/1350 ja nõukogu direktiivi 2001/55/EÜ ning tuvastada ebaseaduslikult riigis viibivad kolmandate riikide kodanikud ja kodakondsuseta isikud, ning mis käsitleb liikmesriikide õiguskaitseasutuste ja Europoli päringuid andmete võrdlemiseks Eurodac-süsteemi andmetega õiguskaitse eesmärgil ning millega muudetakse Euroopa Parlamendi ja nõukogu määruseid (EL) 2018/1240 ja (EL) 2019/818 ja tunnistatakse kehtetuks Euroopa Parlamendi ja nõukogu määrus (EL) nr 603/2013 (ELT L, 2024/1358, 22.05.2024).</w:t>
      </w:r>
      <w:r w:rsidR="00ED5D3F" w:rsidRPr="3D45D796">
        <w:rPr>
          <w:rFonts w:ascii="Times New Roman" w:hAnsi="Times New Roman" w:cs="Times New Roman"/>
          <w:sz w:val="24"/>
          <w:szCs w:val="24"/>
        </w:rPr>
        <w:t>“;</w:t>
      </w:r>
    </w:p>
    <w:p w14:paraId="5243E275" w14:textId="77777777" w:rsidR="00ED5D3F" w:rsidRPr="001E23F0" w:rsidRDefault="00ED5D3F" w:rsidP="00E21EC1">
      <w:pPr>
        <w:jc w:val="both"/>
        <w:rPr>
          <w:rFonts w:ascii="Times New Roman" w:hAnsi="Times New Roman" w:cs="Times New Roman"/>
          <w:sz w:val="24"/>
          <w:szCs w:val="24"/>
        </w:rPr>
      </w:pPr>
    </w:p>
    <w:p w14:paraId="4C3D5D79" w14:textId="03BD506E" w:rsidR="00ED5D3F" w:rsidRDefault="00A238F7" w:rsidP="21F1A12B">
      <w:pPr>
        <w:jc w:val="both"/>
        <w:rPr>
          <w:rFonts w:ascii="Times New Roman" w:hAnsi="Times New Roman" w:cs="Times New Roman"/>
          <w:sz w:val="24"/>
          <w:szCs w:val="24"/>
        </w:rPr>
      </w:pPr>
      <w:r w:rsidRPr="3D45D796">
        <w:rPr>
          <w:rFonts w:ascii="Times New Roman" w:hAnsi="Times New Roman" w:cs="Times New Roman"/>
          <w:b/>
          <w:bCs/>
          <w:sz w:val="24"/>
          <w:szCs w:val="24"/>
        </w:rPr>
        <w:t>49</w:t>
      </w:r>
      <w:r w:rsidR="00ED5D3F" w:rsidRPr="3D45D796">
        <w:rPr>
          <w:rFonts w:ascii="Times New Roman" w:hAnsi="Times New Roman" w:cs="Times New Roman"/>
          <w:b/>
          <w:bCs/>
          <w:sz w:val="24"/>
          <w:szCs w:val="24"/>
        </w:rPr>
        <w:t xml:space="preserve">) </w:t>
      </w:r>
      <w:r w:rsidR="00ED5D3F" w:rsidRPr="3D45D796">
        <w:rPr>
          <w:rFonts w:ascii="Times New Roman" w:hAnsi="Times New Roman" w:cs="Times New Roman"/>
          <w:sz w:val="24"/>
          <w:szCs w:val="24"/>
        </w:rPr>
        <w:t>paragrahvi 33</w:t>
      </w:r>
      <w:r w:rsidR="00ED5D3F" w:rsidRPr="3D45D796">
        <w:rPr>
          <w:rFonts w:ascii="Times New Roman" w:hAnsi="Times New Roman" w:cs="Times New Roman"/>
          <w:sz w:val="24"/>
          <w:szCs w:val="24"/>
          <w:vertAlign w:val="superscript"/>
        </w:rPr>
        <w:t xml:space="preserve">11 </w:t>
      </w:r>
      <w:r w:rsidR="00ED5D3F" w:rsidRPr="3D45D796">
        <w:rPr>
          <w:rFonts w:ascii="Times New Roman" w:hAnsi="Times New Roman" w:cs="Times New Roman"/>
          <w:sz w:val="24"/>
          <w:szCs w:val="24"/>
        </w:rPr>
        <w:t>lõikes 1</w:t>
      </w:r>
      <w:r w:rsidR="00ED5D3F" w:rsidRPr="3D45D796">
        <w:rPr>
          <w:rFonts w:ascii="Times New Roman" w:hAnsi="Times New Roman" w:cs="Times New Roman"/>
          <w:sz w:val="24"/>
          <w:szCs w:val="24"/>
          <w:vertAlign w:val="superscript"/>
        </w:rPr>
        <w:t xml:space="preserve">1 </w:t>
      </w:r>
      <w:r w:rsidR="00ED5D3F" w:rsidRPr="3D45D796">
        <w:rPr>
          <w:rFonts w:ascii="Times New Roman" w:hAnsi="Times New Roman" w:cs="Times New Roman"/>
          <w:sz w:val="24"/>
          <w:szCs w:val="24"/>
        </w:rPr>
        <w:t>asendatakse sõnad „seadusliku aluseta“ sõnaga „viibimisaluseta“;</w:t>
      </w:r>
    </w:p>
    <w:p w14:paraId="02B84208" w14:textId="77777777" w:rsidR="00A238F7" w:rsidRDefault="00A238F7" w:rsidP="00E21EC1">
      <w:pPr>
        <w:jc w:val="both"/>
        <w:rPr>
          <w:rFonts w:ascii="Times New Roman" w:hAnsi="Times New Roman" w:cs="Times New Roman"/>
          <w:sz w:val="24"/>
          <w:szCs w:val="24"/>
        </w:rPr>
      </w:pPr>
    </w:p>
    <w:p w14:paraId="5F06E207" w14:textId="7D827A8C" w:rsidR="00A238F7" w:rsidRPr="00A238F7" w:rsidRDefault="00A238F7" w:rsidP="21F1A12B">
      <w:pPr>
        <w:jc w:val="both"/>
        <w:rPr>
          <w:rFonts w:ascii="Times New Roman" w:hAnsi="Times New Roman" w:cs="Times New Roman"/>
          <w:sz w:val="24"/>
          <w:szCs w:val="24"/>
        </w:rPr>
      </w:pPr>
      <w:r>
        <w:rPr>
          <w:rFonts w:ascii="Times New Roman" w:hAnsi="Times New Roman" w:cs="Times New Roman"/>
          <w:b/>
          <w:bCs/>
          <w:sz w:val="24"/>
          <w:szCs w:val="24"/>
        </w:rPr>
        <w:t xml:space="preserve">50) </w:t>
      </w:r>
      <w:r w:rsidRPr="001E23F0">
        <w:rPr>
          <w:rFonts w:ascii="Times New Roman" w:hAnsi="Times New Roman" w:cs="Times New Roman"/>
          <w:sz w:val="24"/>
          <w:szCs w:val="24"/>
        </w:rPr>
        <w:t>paragrahvi 33</w:t>
      </w:r>
      <w:r w:rsidRPr="001E23F0">
        <w:rPr>
          <w:rFonts w:ascii="Times New Roman" w:hAnsi="Times New Roman" w:cs="Times New Roman"/>
          <w:sz w:val="24"/>
          <w:szCs w:val="24"/>
          <w:vertAlign w:val="superscript"/>
        </w:rPr>
        <w:t xml:space="preserve">11 </w:t>
      </w:r>
      <w:r w:rsidRPr="001E23F0">
        <w:rPr>
          <w:rFonts w:ascii="Times New Roman" w:hAnsi="Times New Roman" w:cs="Times New Roman"/>
          <w:sz w:val="24"/>
          <w:szCs w:val="24"/>
        </w:rPr>
        <w:t>lõi</w:t>
      </w:r>
      <w:r w:rsidR="00AB7BA8">
        <w:rPr>
          <w:rFonts w:ascii="Times New Roman" w:hAnsi="Times New Roman" w:cs="Times New Roman"/>
          <w:sz w:val="24"/>
          <w:szCs w:val="24"/>
        </w:rPr>
        <w:t>ked 2 ja 3</w:t>
      </w:r>
      <w:r>
        <w:rPr>
          <w:rFonts w:ascii="Times New Roman" w:hAnsi="Times New Roman" w:cs="Times New Roman"/>
          <w:sz w:val="24"/>
          <w:szCs w:val="24"/>
        </w:rPr>
        <w:t xml:space="preserve"> tunnistatakse kehtetuks;</w:t>
      </w:r>
    </w:p>
    <w:p w14:paraId="5A5847E3" w14:textId="77777777" w:rsidR="00ED5D3F" w:rsidRPr="001E23F0" w:rsidRDefault="00ED5D3F" w:rsidP="00E21EC1">
      <w:pPr>
        <w:jc w:val="both"/>
        <w:rPr>
          <w:rFonts w:ascii="Times New Roman" w:hAnsi="Times New Roman" w:cs="Times New Roman"/>
          <w:sz w:val="24"/>
          <w:szCs w:val="24"/>
        </w:rPr>
      </w:pPr>
    </w:p>
    <w:p w14:paraId="1C276D25" w14:textId="2682C123" w:rsidR="00ED5D3F" w:rsidRPr="001E23F0" w:rsidRDefault="62922F2C" w:rsidP="21F1A12B">
      <w:pPr>
        <w:jc w:val="both"/>
        <w:rPr>
          <w:rFonts w:ascii="Times New Roman" w:hAnsi="Times New Roman" w:cs="Times New Roman"/>
          <w:sz w:val="24"/>
          <w:szCs w:val="24"/>
        </w:rPr>
      </w:pPr>
      <w:r w:rsidRPr="21F1A12B">
        <w:rPr>
          <w:rFonts w:ascii="Times New Roman" w:hAnsi="Times New Roman" w:cs="Times New Roman"/>
          <w:b/>
          <w:bCs/>
          <w:sz w:val="24"/>
          <w:szCs w:val="24"/>
        </w:rPr>
        <w:t>5</w:t>
      </w:r>
      <w:r w:rsidR="00973F59" w:rsidRPr="21F1A12B">
        <w:rPr>
          <w:rFonts w:ascii="Times New Roman" w:hAnsi="Times New Roman" w:cs="Times New Roman"/>
          <w:b/>
          <w:bCs/>
          <w:sz w:val="24"/>
          <w:szCs w:val="24"/>
        </w:rPr>
        <w:t>1</w:t>
      </w:r>
      <w:r w:rsidR="00ED5D3F" w:rsidRPr="21F1A12B">
        <w:rPr>
          <w:rFonts w:ascii="Times New Roman" w:hAnsi="Times New Roman" w:cs="Times New Roman"/>
          <w:b/>
          <w:bCs/>
          <w:sz w:val="24"/>
          <w:szCs w:val="24"/>
        </w:rPr>
        <w:t>)</w:t>
      </w:r>
      <w:r w:rsidR="00ED5D3F" w:rsidRPr="001E23F0">
        <w:rPr>
          <w:rFonts w:ascii="Times New Roman" w:hAnsi="Times New Roman" w:cs="Times New Roman"/>
          <w:b/>
          <w:bCs/>
          <w:sz w:val="24"/>
          <w:szCs w:val="24"/>
        </w:rPr>
        <w:t xml:space="preserve"> </w:t>
      </w:r>
      <w:r w:rsidR="00ED5D3F" w:rsidRPr="001E23F0">
        <w:rPr>
          <w:rFonts w:ascii="Times New Roman" w:hAnsi="Times New Roman" w:cs="Times New Roman"/>
          <w:sz w:val="24"/>
          <w:szCs w:val="24"/>
        </w:rPr>
        <w:t>paragrahvi 33</w:t>
      </w:r>
      <w:r w:rsidR="00ED5D3F" w:rsidRPr="001E23F0">
        <w:rPr>
          <w:rFonts w:ascii="Times New Roman" w:hAnsi="Times New Roman" w:cs="Times New Roman"/>
          <w:sz w:val="24"/>
          <w:szCs w:val="24"/>
          <w:vertAlign w:val="superscript"/>
        </w:rPr>
        <w:t xml:space="preserve">11 </w:t>
      </w:r>
      <w:r w:rsidR="00ED5D3F" w:rsidRPr="001E23F0">
        <w:rPr>
          <w:rFonts w:ascii="Times New Roman" w:hAnsi="Times New Roman" w:cs="Times New Roman"/>
          <w:sz w:val="24"/>
          <w:szCs w:val="24"/>
        </w:rPr>
        <w:t>lõikes 4 asendatakse sõna „daktüloskopeerimisest“ sõnadega „biomeetriliste andmete esitamisest“</w:t>
      </w:r>
      <w:r w:rsidR="41809FEF" w:rsidRPr="00E83FB6">
        <w:rPr>
          <w:rFonts w:ascii="Times New Roman" w:hAnsi="Times New Roman" w:cs="Times New Roman"/>
          <w:sz w:val="24"/>
          <w:szCs w:val="24"/>
        </w:rPr>
        <w:t>;</w:t>
      </w:r>
    </w:p>
    <w:p w14:paraId="0048EE1C" w14:textId="432C6A6A" w:rsidR="00ED5D3F" w:rsidRPr="001E23F0" w:rsidRDefault="00ED5D3F" w:rsidP="00ED5D3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p>
    <w:p w14:paraId="76E636E7" w14:textId="55CD56ED" w:rsidR="008531BF" w:rsidRPr="001E23F0" w:rsidRDefault="006A518D" w:rsidP="00ED5D3F">
      <w:pPr>
        <w:jc w:val="both"/>
        <w:rPr>
          <w:rFonts w:ascii="Times New Roman" w:hAnsi="Times New Roman" w:cs="Times New Roman"/>
          <w:sz w:val="24"/>
          <w:szCs w:val="24"/>
        </w:rPr>
      </w:pPr>
      <w:r w:rsidRPr="3D45D796">
        <w:rPr>
          <w:rFonts w:ascii="Times New Roman" w:hAnsi="Times New Roman" w:cs="Times New Roman"/>
          <w:b/>
          <w:bCs/>
          <w:sz w:val="24"/>
          <w:szCs w:val="24"/>
        </w:rPr>
        <w:t>5</w:t>
      </w:r>
      <w:r w:rsidR="00973F59" w:rsidRPr="3D45D796">
        <w:rPr>
          <w:rFonts w:ascii="Times New Roman" w:hAnsi="Times New Roman" w:cs="Times New Roman"/>
          <w:b/>
          <w:bCs/>
          <w:sz w:val="24"/>
          <w:szCs w:val="24"/>
        </w:rPr>
        <w:t>2</w:t>
      </w:r>
      <w:r w:rsidR="008531BF" w:rsidRPr="3D45D796">
        <w:rPr>
          <w:rFonts w:ascii="Times New Roman" w:hAnsi="Times New Roman" w:cs="Times New Roman"/>
          <w:sz w:val="24"/>
          <w:szCs w:val="24"/>
        </w:rPr>
        <w:t>) paragrahvi 33</w:t>
      </w:r>
      <w:r w:rsidR="008531BF" w:rsidRPr="3D45D796">
        <w:rPr>
          <w:rFonts w:ascii="Times New Roman" w:hAnsi="Times New Roman" w:cs="Times New Roman"/>
          <w:sz w:val="24"/>
          <w:szCs w:val="24"/>
          <w:vertAlign w:val="superscript"/>
        </w:rPr>
        <w:t xml:space="preserve">11 </w:t>
      </w:r>
      <w:r w:rsidR="008531BF" w:rsidRPr="3D45D796">
        <w:rPr>
          <w:rFonts w:ascii="Times New Roman" w:hAnsi="Times New Roman" w:cs="Times New Roman"/>
          <w:sz w:val="24"/>
          <w:szCs w:val="24"/>
        </w:rPr>
        <w:t>lõikest 5 jäetakse välja sõnad „Daktüloskopeerimisel kogutud“;</w:t>
      </w:r>
      <w:commentRangeEnd w:id="379"/>
      <w:r>
        <w:commentReference w:id="379"/>
      </w:r>
    </w:p>
    <w:p w14:paraId="743A8ED3" w14:textId="77777777" w:rsidR="008531BF" w:rsidRPr="001E23F0" w:rsidRDefault="008531BF" w:rsidP="00ED5D3F">
      <w:pPr>
        <w:jc w:val="both"/>
        <w:rPr>
          <w:rFonts w:ascii="Times New Roman" w:hAnsi="Times New Roman" w:cs="Times New Roman"/>
          <w:sz w:val="24"/>
          <w:szCs w:val="24"/>
        </w:rPr>
      </w:pPr>
    </w:p>
    <w:p w14:paraId="05D507B2" w14:textId="1D856EC7" w:rsidR="008531BF" w:rsidRPr="001E23F0" w:rsidRDefault="7F86A428" w:rsidP="00ED5D3F">
      <w:pPr>
        <w:jc w:val="both"/>
        <w:rPr>
          <w:rFonts w:ascii="Times New Roman" w:hAnsi="Times New Roman" w:cs="Times New Roman"/>
          <w:sz w:val="24"/>
          <w:szCs w:val="24"/>
        </w:rPr>
      </w:pPr>
      <w:commentRangeStart w:id="387"/>
      <w:r w:rsidRPr="3D45D796">
        <w:rPr>
          <w:rFonts w:ascii="Times New Roman" w:hAnsi="Times New Roman" w:cs="Times New Roman"/>
          <w:b/>
          <w:bCs/>
          <w:sz w:val="24"/>
          <w:szCs w:val="24"/>
        </w:rPr>
        <w:t>5</w:t>
      </w:r>
      <w:r w:rsidR="00973F59" w:rsidRPr="3D45D796">
        <w:rPr>
          <w:rFonts w:ascii="Times New Roman" w:hAnsi="Times New Roman" w:cs="Times New Roman"/>
          <w:b/>
          <w:bCs/>
          <w:sz w:val="24"/>
          <w:szCs w:val="24"/>
        </w:rPr>
        <w:t>3</w:t>
      </w:r>
      <w:r w:rsidRPr="3D45D796">
        <w:rPr>
          <w:rFonts w:ascii="Times New Roman" w:hAnsi="Times New Roman" w:cs="Times New Roman"/>
          <w:b/>
          <w:bCs/>
          <w:sz w:val="24"/>
          <w:szCs w:val="24"/>
        </w:rPr>
        <w:t>)</w:t>
      </w:r>
      <w:r w:rsidR="008531BF" w:rsidRPr="3D45D796">
        <w:rPr>
          <w:rFonts w:ascii="Times New Roman" w:hAnsi="Times New Roman" w:cs="Times New Roman"/>
          <w:b/>
          <w:bCs/>
          <w:sz w:val="24"/>
          <w:szCs w:val="24"/>
        </w:rPr>
        <w:t xml:space="preserve"> </w:t>
      </w:r>
      <w:r w:rsidR="008531BF" w:rsidRPr="3D45D796">
        <w:rPr>
          <w:rFonts w:ascii="Times New Roman" w:hAnsi="Times New Roman" w:cs="Times New Roman"/>
          <w:sz w:val="24"/>
          <w:szCs w:val="24"/>
        </w:rPr>
        <w:t>paragrahv 33</w:t>
      </w:r>
      <w:r w:rsidR="008531BF" w:rsidRPr="3D45D796">
        <w:rPr>
          <w:rFonts w:ascii="Times New Roman" w:hAnsi="Times New Roman" w:cs="Times New Roman"/>
          <w:sz w:val="24"/>
          <w:szCs w:val="24"/>
          <w:vertAlign w:val="superscript"/>
        </w:rPr>
        <w:t xml:space="preserve">12 </w:t>
      </w:r>
      <w:r w:rsidR="008531BF" w:rsidRPr="3D45D796">
        <w:rPr>
          <w:rFonts w:ascii="Times New Roman" w:hAnsi="Times New Roman" w:cs="Times New Roman"/>
          <w:sz w:val="24"/>
          <w:szCs w:val="24"/>
        </w:rPr>
        <w:t>tunnistatakse kehtetuks;</w:t>
      </w:r>
      <w:commentRangeEnd w:id="387"/>
      <w:r>
        <w:commentReference w:id="387"/>
      </w:r>
    </w:p>
    <w:p w14:paraId="7B4FC16F" w14:textId="77777777" w:rsidR="0084353B" w:rsidRPr="001E23F0" w:rsidRDefault="0084353B" w:rsidP="00ED5D3F">
      <w:pPr>
        <w:jc w:val="both"/>
        <w:rPr>
          <w:rFonts w:ascii="Times New Roman" w:hAnsi="Times New Roman" w:cs="Times New Roman"/>
          <w:sz w:val="24"/>
          <w:szCs w:val="24"/>
        </w:rPr>
      </w:pPr>
    </w:p>
    <w:p w14:paraId="1AAC392B" w14:textId="408F901B" w:rsidR="0084353B" w:rsidRPr="001E23F0" w:rsidRDefault="7F86A428" w:rsidP="00ED5D3F">
      <w:pPr>
        <w:jc w:val="both"/>
        <w:rPr>
          <w:rFonts w:ascii="Times New Roman" w:hAnsi="Times New Roman" w:cs="Times New Roman"/>
          <w:sz w:val="24"/>
          <w:szCs w:val="24"/>
        </w:rPr>
      </w:pPr>
      <w:r w:rsidRPr="00246CCA">
        <w:rPr>
          <w:rFonts w:ascii="Times New Roman" w:hAnsi="Times New Roman" w:cs="Times New Roman"/>
          <w:b/>
          <w:sz w:val="24"/>
          <w:szCs w:val="24"/>
        </w:rPr>
        <w:t>5</w:t>
      </w:r>
      <w:r w:rsidR="00973F59" w:rsidRPr="00246CCA">
        <w:rPr>
          <w:rFonts w:ascii="Times New Roman" w:hAnsi="Times New Roman" w:cs="Times New Roman"/>
          <w:b/>
          <w:sz w:val="24"/>
          <w:szCs w:val="24"/>
        </w:rPr>
        <w:t>4</w:t>
      </w:r>
      <w:r w:rsidR="0084353B" w:rsidRPr="00246CCA">
        <w:rPr>
          <w:rFonts w:ascii="Times New Roman" w:hAnsi="Times New Roman" w:cs="Times New Roman"/>
          <w:b/>
          <w:sz w:val="24"/>
          <w:szCs w:val="24"/>
        </w:rPr>
        <w:t>)</w:t>
      </w:r>
      <w:r w:rsidR="0084353B" w:rsidRPr="001E23F0">
        <w:rPr>
          <w:rFonts w:ascii="Times New Roman" w:hAnsi="Times New Roman" w:cs="Times New Roman"/>
          <w:sz w:val="24"/>
          <w:szCs w:val="24"/>
        </w:rPr>
        <w:t xml:space="preserve"> paragrahvi 33</w:t>
      </w:r>
      <w:r w:rsidR="0084353B" w:rsidRPr="001E23F0">
        <w:rPr>
          <w:rFonts w:ascii="Times New Roman" w:hAnsi="Times New Roman" w:cs="Times New Roman"/>
          <w:sz w:val="24"/>
          <w:szCs w:val="24"/>
          <w:vertAlign w:val="superscript"/>
        </w:rPr>
        <w:t xml:space="preserve">14 </w:t>
      </w:r>
      <w:r w:rsidR="0084353B" w:rsidRPr="001E23F0">
        <w:rPr>
          <w:rFonts w:ascii="Times New Roman" w:hAnsi="Times New Roman" w:cs="Times New Roman"/>
          <w:sz w:val="24"/>
          <w:szCs w:val="24"/>
        </w:rPr>
        <w:t xml:space="preserve">lõiget 3 täiendatakse punktiga 29 </w:t>
      </w:r>
      <w:r w:rsidR="7768B1C4" w:rsidRPr="7768B1C4">
        <w:rPr>
          <w:rFonts w:ascii="Times New Roman" w:hAnsi="Times New Roman" w:cs="Times New Roman"/>
          <w:sz w:val="24"/>
          <w:szCs w:val="24"/>
        </w:rPr>
        <w:t>järgmises</w:t>
      </w:r>
      <w:r w:rsidR="0084353B" w:rsidRPr="001E23F0">
        <w:rPr>
          <w:rFonts w:ascii="Times New Roman" w:hAnsi="Times New Roman" w:cs="Times New Roman"/>
          <w:sz w:val="24"/>
          <w:szCs w:val="24"/>
        </w:rPr>
        <w:t xml:space="preserve"> sõnastuses:</w:t>
      </w:r>
    </w:p>
    <w:p w14:paraId="6B775581" w14:textId="5E9844C8" w:rsidR="0084353B" w:rsidRPr="001E23F0" w:rsidRDefault="0084353B" w:rsidP="00ED5D3F">
      <w:pPr>
        <w:jc w:val="both"/>
        <w:rPr>
          <w:rFonts w:ascii="Times New Roman" w:hAnsi="Times New Roman" w:cs="Times New Roman"/>
          <w:sz w:val="24"/>
          <w:szCs w:val="24"/>
        </w:rPr>
      </w:pPr>
      <w:r w:rsidRPr="3D45D796">
        <w:rPr>
          <w:rFonts w:ascii="Times New Roman" w:hAnsi="Times New Roman" w:cs="Times New Roman"/>
          <w:sz w:val="24"/>
          <w:szCs w:val="24"/>
        </w:rPr>
        <w:t xml:space="preserve">„29) Euroopa Parlamendi ja nõukogu määruse (EL) 2024/1356 </w:t>
      </w:r>
      <w:del w:id="388" w:author="Autor">
        <w:r w:rsidRPr="3D45D796" w:rsidDel="0084353B">
          <w:rPr>
            <w:rFonts w:ascii="Times New Roman" w:hAnsi="Times New Roman" w:cs="Times New Roman"/>
            <w:sz w:val="24"/>
            <w:szCs w:val="24"/>
          </w:rPr>
          <w:delText>(</w:delText>
        </w:r>
        <w:r w:rsidRPr="3D45D796" w:rsidDel="00C2551C">
          <w:rPr>
            <w:rFonts w:ascii="Times New Roman" w:hAnsi="Times New Roman" w:cs="Times New Roman"/>
            <w:sz w:val="24"/>
            <w:szCs w:val="24"/>
          </w:rPr>
          <w:delText>taustakontrolli kohta</w:delText>
        </w:r>
        <w:r w:rsidRPr="3D45D796" w:rsidDel="0084353B">
          <w:rPr>
            <w:rFonts w:ascii="Times New Roman" w:hAnsi="Times New Roman" w:cs="Times New Roman"/>
            <w:sz w:val="24"/>
            <w:szCs w:val="24"/>
          </w:rPr>
          <w:delText>)</w:delText>
        </w:r>
      </w:del>
      <w:r w:rsidRPr="3D45D796">
        <w:rPr>
          <w:rFonts w:ascii="Times New Roman" w:hAnsi="Times New Roman" w:cs="Times New Roman"/>
          <w:sz w:val="24"/>
          <w:szCs w:val="24"/>
        </w:rPr>
        <w:t xml:space="preserve"> artiklites 12 ja 14–18 nimetatud andmed taustakontrolli läbiviimise, selle kokkuvõtte ja lõpetamise kohta.“.</w:t>
      </w:r>
    </w:p>
    <w:p w14:paraId="1095DC93" w14:textId="77777777" w:rsidR="00A770E4" w:rsidRPr="001E23F0" w:rsidRDefault="00A770E4" w:rsidP="00E51686">
      <w:pPr>
        <w:rPr>
          <w:rFonts w:ascii="Times New Roman" w:hAnsi="Times New Roman" w:cs="Times New Roman"/>
          <w:sz w:val="24"/>
          <w:szCs w:val="24"/>
        </w:rPr>
      </w:pPr>
    </w:p>
    <w:p w14:paraId="2166F5FC" w14:textId="3E29C9FF" w:rsidR="00D72A7A" w:rsidRPr="001E23F0" w:rsidRDefault="00D72A7A" w:rsidP="007E2C87">
      <w:pPr>
        <w:rPr>
          <w:rFonts w:ascii="Times New Roman" w:hAnsi="Times New Roman" w:cs="Times New Roman"/>
          <w:b/>
          <w:bCs/>
          <w:sz w:val="24"/>
          <w:szCs w:val="24"/>
        </w:rPr>
      </w:pPr>
      <w:bookmarkStart w:id="389" w:name="_Hlk188874285"/>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A588C">
        <w:rPr>
          <w:rFonts w:ascii="Times New Roman" w:hAnsi="Times New Roman" w:cs="Times New Roman"/>
          <w:b/>
          <w:bCs/>
          <w:sz w:val="24"/>
          <w:szCs w:val="24"/>
        </w:rPr>
        <w:t>100</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Riigi</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õigusabi</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muutmine</w:t>
      </w:r>
    </w:p>
    <w:p w14:paraId="5F35423B" w14:textId="77777777" w:rsidR="00D72A7A" w:rsidRPr="001E23F0" w:rsidRDefault="00D72A7A" w:rsidP="007E2C87">
      <w:pPr>
        <w:rPr>
          <w:rFonts w:ascii="Times New Roman" w:hAnsi="Times New Roman" w:cs="Times New Roman"/>
          <w:b/>
          <w:bCs/>
          <w:sz w:val="24"/>
          <w:szCs w:val="24"/>
        </w:rPr>
      </w:pPr>
    </w:p>
    <w:p w14:paraId="14B0F8D6" w14:textId="0862B48E" w:rsidR="00D72A7A" w:rsidRPr="003A588C" w:rsidRDefault="00D72A7A" w:rsidP="003A588C">
      <w:pPr>
        <w:rPr>
          <w:rFonts w:ascii="Times New Roman" w:hAnsi="Times New Roman" w:cs="Times New Roman"/>
          <w:sz w:val="24"/>
          <w:szCs w:val="24"/>
        </w:rPr>
      </w:pPr>
      <w:r w:rsidRPr="3D45D796">
        <w:rPr>
          <w:rFonts w:ascii="Times New Roman" w:hAnsi="Times New Roman" w:cs="Times New Roman"/>
          <w:sz w:val="24"/>
          <w:szCs w:val="24"/>
        </w:rPr>
        <w:t>Riigi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õigusabi</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seaduse</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1</w:t>
      </w:r>
      <w:r w:rsidR="002E2C10" w:rsidRPr="3D45D796">
        <w:rPr>
          <w:rFonts w:ascii="Times New Roman" w:hAnsi="Times New Roman" w:cs="Times New Roman"/>
          <w:sz w:val="24"/>
          <w:szCs w:val="24"/>
        </w:rPr>
        <w:t xml:space="preserve"> </w:t>
      </w:r>
      <w:r w:rsidRPr="3D45D796">
        <w:rPr>
          <w:rFonts w:ascii="Times New Roman" w:hAnsi="Times New Roman" w:cs="Times New Roman"/>
          <w:sz w:val="24"/>
          <w:szCs w:val="24"/>
        </w:rPr>
        <w:t>lõi</w:t>
      </w:r>
      <w:r w:rsidR="003A588C" w:rsidRPr="3D45D796">
        <w:rPr>
          <w:rFonts w:ascii="Times New Roman" w:hAnsi="Times New Roman" w:cs="Times New Roman"/>
          <w:sz w:val="24"/>
          <w:szCs w:val="24"/>
        </w:rPr>
        <w:t>kes 2 asendatakse tekstiosa „§-s 25</w:t>
      </w:r>
      <w:r w:rsidR="003A588C" w:rsidRPr="3D45D796">
        <w:rPr>
          <w:rFonts w:ascii="Times New Roman" w:hAnsi="Times New Roman" w:cs="Times New Roman"/>
          <w:sz w:val="24"/>
          <w:szCs w:val="24"/>
          <w:vertAlign w:val="superscript"/>
        </w:rPr>
        <w:t>2</w:t>
      </w:r>
      <w:r w:rsidR="003A588C" w:rsidRPr="3D45D796">
        <w:rPr>
          <w:rFonts w:ascii="Times New Roman" w:hAnsi="Times New Roman" w:cs="Times New Roman"/>
          <w:sz w:val="24"/>
          <w:szCs w:val="24"/>
        </w:rPr>
        <w:t>“ tekstiosaga „§-s 15“</w:t>
      </w:r>
      <w:commentRangeStart w:id="390"/>
      <w:ins w:id="391" w:author="Autor">
        <w:r w:rsidR="3D75CA8C" w:rsidRPr="3D45D796">
          <w:rPr>
            <w:rFonts w:ascii="Times New Roman" w:hAnsi="Times New Roman" w:cs="Times New Roman"/>
            <w:sz w:val="24"/>
            <w:szCs w:val="24"/>
          </w:rPr>
          <w:t>.</w:t>
        </w:r>
      </w:ins>
      <w:commentRangeEnd w:id="390"/>
      <w:r>
        <w:commentReference w:id="390"/>
      </w:r>
      <w:del w:id="392" w:author="Autor">
        <w:r w:rsidRPr="3D45D796" w:rsidDel="003A588C">
          <w:rPr>
            <w:rFonts w:ascii="Times New Roman" w:hAnsi="Times New Roman" w:cs="Times New Roman"/>
            <w:sz w:val="24"/>
            <w:szCs w:val="24"/>
          </w:rPr>
          <w:delText>;</w:delText>
        </w:r>
      </w:del>
    </w:p>
    <w:p w14:paraId="235CC304" w14:textId="77777777" w:rsidR="003323FE" w:rsidRPr="001E23F0" w:rsidRDefault="003323FE" w:rsidP="003323FE">
      <w:pPr>
        <w:jc w:val="both"/>
        <w:rPr>
          <w:rFonts w:ascii="Times New Roman" w:hAnsi="Times New Roman" w:cs="Times New Roman"/>
          <w:b/>
          <w:sz w:val="24"/>
          <w:szCs w:val="24"/>
        </w:rPr>
      </w:pPr>
    </w:p>
    <w:p w14:paraId="7B70CFDC" w14:textId="2D3BBC65" w:rsidR="003323FE" w:rsidRPr="001E23F0" w:rsidRDefault="003323FE" w:rsidP="003323FE">
      <w:pPr>
        <w:jc w:val="both"/>
        <w:rPr>
          <w:rFonts w:ascii="Times New Roman" w:hAnsi="Times New Roman" w:cs="Times New Roman"/>
          <w:b/>
          <w:sz w:val="24"/>
          <w:szCs w:val="24"/>
        </w:rPr>
      </w:pPr>
      <w:r w:rsidRPr="001E23F0">
        <w:rPr>
          <w:rFonts w:ascii="Times New Roman" w:hAnsi="Times New Roman" w:cs="Times New Roman"/>
          <w:b/>
          <w:sz w:val="24"/>
          <w:szCs w:val="24"/>
        </w:rPr>
        <w:t>§ 10</w:t>
      </w:r>
      <w:r w:rsidR="003A588C">
        <w:rPr>
          <w:rFonts w:ascii="Times New Roman" w:hAnsi="Times New Roman" w:cs="Times New Roman"/>
          <w:b/>
          <w:sz w:val="24"/>
          <w:szCs w:val="24"/>
        </w:rPr>
        <w:t>1</w:t>
      </w:r>
      <w:r w:rsidRPr="001E23F0">
        <w:rPr>
          <w:rFonts w:ascii="Times New Roman" w:hAnsi="Times New Roman" w:cs="Times New Roman"/>
          <w:b/>
          <w:sz w:val="24"/>
          <w:szCs w:val="24"/>
        </w:rPr>
        <w:t>. Õiguskantsleri seaduse täiendamine</w:t>
      </w:r>
    </w:p>
    <w:p w14:paraId="6C22E79E" w14:textId="77777777" w:rsidR="003323FE" w:rsidRPr="001E23F0" w:rsidRDefault="003323FE" w:rsidP="003323FE">
      <w:pPr>
        <w:jc w:val="both"/>
        <w:rPr>
          <w:rFonts w:ascii="Times New Roman" w:hAnsi="Times New Roman" w:cs="Times New Roman"/>
          <w:b/>
          <w:sz w:val="24"/>
          <w:szCs w:val="24"/>
        </w:rPr>
      </w:pPr>
    </w:p>
    <w:p w14:paraId="31E335EA" w14:textId="3512F978" w:rsidR="003323FE" w:rsidRPr="001E23F0" w:rsidRDefault="003323FE" w:rsidP="003323FE">
      <w:pPr>
        <w:jc w:val="both"/>
        <w:rPr>
          <w:rFonts w:ascii="Times New Roman" w:hAnsi="Times New Roman" w:cs="Times New Roman"/>
          <w:sz w:val="24"/>
          <w:szCs w:val="24"/>
        </w:rPr>
      </w:pPr>
      <w:r w:rsidRPr="3D45D796">
        <w:rPr>
          <w:rFonts w:ascii="Times New Roman" w:hAnsi="Times New Roman" w:cs="Times New Roman"/>
          <w:sz w:val="24"/>
          <w:szCs w:val="24"/>
        </w:rPr>
        <w:t>Õiguskantsleri seaduse §</w:t>
      </w:r>
      <w:del w:id="393" w:author="Autor">
        <w:r w:rsidRPr="3D45D796" w:rsidDel="00423EDA">
          <w:rPr>
            <w:rFonts w:ascii="Times New Roman" w:hAnsi="Times New Roman" w:cs="Times New Roman"/>
            <w:sz w:val="24"/>
            <w:szCs w:val="24"/>
          </w:rPr>
          <w:delText>-i</w:delText>
        </w:r>
        <w:r w:rsidRPr="3D45D796" w:rsidDel="003323FE">
          <w:rPr>
            <w:rFonts w:ascii="Times New Roman" w:hAnsi="Times New Roman" w:cs="Times New Roman"/>
            <w:sz w:val="24"/>
            <w:szCs w:val="24"/>
          </w:rPr>
          <w:delText xml:space="preserve"> </w:delText>
        </w:r>
      </w:del>
      <w:r w:rsidRPr="3D45D796">
        <w:rPr>
          <w:rFonts w:ascii="Times New Roman" w:hAnsi="Times New Roman" w:cs="Times New Roman"/>
          <w:sz w:val="24"/>
          <w:szCs w:val="24"/>
        </w:rPr>
        <w:t>1 täiendatakse lõikega 12 järgmises sõnastuses:</w:t>
      </w:r>
    </w:p>
    <w:p w14:paraId="25193322" w14:textId="77777777" w:rsidR="003323FE" w:rsidRPr="001E23F0" w:rsidRDefault="003323FE" w:rsidP="003323FE">
      <w:pPr>
        <w:jc w:val="both"/>
        <w:rPr>
          <w:rFonts w:ascii="Times New Roman" w:hAnsi="Times New Roman" w:cs="Times New Roman"/>
          <w:sz w:val="24"/>
          <w:szCs w:val="24"/>
        </w:rPr>
      </w:pPr>
    </w:p>
    <w:p w14:paraId="749829BF" w14:textId="2BD274CB" w:rsidR="003323FE" w:rsidRPr="001E23F0" w:rsidRDefault="003323FE" w:rsidP="003323FE">
      <w:pPr>
        <w:jc w:val="both"/>
        <w:rPr>
          <w:rFonts w:ascii="Times New Roman" w:hAnsi="Times New Roman" w:cs="Times New Roman"/>
          <w:sz w:val="24"/>
          <w:szCs w:val="24"/>
        </w:rPr>
      </w:pPr>
      <w:bookmarkStart w:id="394" w:name="_Hlk191547673"/>
      <w:r w:rsidRPr="001E23F0">
        <w:rPr>
          <w:rFonts w:ascii="Times New Roman" w:hAnsi="Times New Roman" w:cs="Times New Roman"/>
          <w:sz w:val="24"/>
          <w:szCs w:val="24"/>
        </w:rPr>
        <w:t>”(12) Õiguskantsler täidab sõltumatu järelevalveasutuse ülesandeid, mis on ette nähtud Euroopa Parlamendi ja nõukogu määruse (EL) 2024/1356, millega kehtestatakse kolmanda riigi kodanike taustakontroll välispiiridel ning muudetakse määrusi (EÜ) nr 767/2008, (EL) 2017/2226, (EL) 2018/1240 ja (EL) 2019/817 (ELT L, 2024/1356, 22.05.2024) artiklis 10 ja Euroopa Parlamendi ja nõukogu määruse (EL) 2024/1348, millega luuakse rahvusvahelise kaitse ühine menetlus liidus ja tunnistatakse kehtetuks direktiiv 2013/32/EL (ELT L, 2024/1348, 22.05.2024) artikli 43 lõikes 4.“.</w:t>
      </w:r>
    </w:p>
    <w:bookmarkEnd w:id="389"/>
    <w:bookmarkEnd w:id="394"/>
    <w:p w14:paraId="1432D4D6" w14:textId="77777777" w:rsidR="00D72A7A" w:rsidRPr="001E23F0" w:rsidRDefault="00D72A7A" w:rsidP="007E2C87">
      <w:pPr>
        <w:rPr>
          <w:rFonts w:ascii="Times New Roman" w:hAnsi="Times New Roman" w:cs="Times New Roman"/>
          <w:b/>
          <w:bCs/>
          <w:sz w:val="24"/>
          <w:szCs w:val="24"/>
        </w:rPr>
      </w:pPr>
    </w:p>
    <w:p w14:paraId="59001CF4" w14:textId="7B131F65" w:rsidR="007E2C87" w:rsidRPr="001E23F0" w:rsidRDefault="007E2C87" w:rsidP="007E2C87">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E10EE" w:rsidRPr="001E23F0">
        <w:rPr>
          <w:rFonts w:ascii="Times New Roman" w:hAnsi="Times New Roman" w:cs="Times New Roman"/>
          <w:b/>
          <w:bCs/>
          <w:sz w:val="24"/>
          <w:szCs w:val="24"/>
        </w:rPr>
        <w:t>10</w:t>
      </w:r>
      <w:r w:rsidR="003A588C">
        <w:rPr>
          <w:rFonts w:ascii="Times New Roman" w:hAnsi="Times New Roman" w:cs="Times New Roman"/>
          <w:b/>
          <w:bCs/>
          <w:sz w:val="24"/>
          <w:szCs w:val="24"/>
        </w:rPr>
        <w:t>2</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Välismaalasele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kehtetuks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tunnistamine</w:t>
      </w:r>
    </w:p>
    <w:p w14:paraId="746393BE" w14:textId="77777777" w:rsidR="007E2C87" w:rsidRPr="001E23F0" w:rsidRDefault="007E2C87" w:rsidP="007E2C87">
      <w:pPr>
        <w:rPr>
          <w:rFonts w:ascii="Times New Roman" w:hAnsi="Times New Roman" w:cs="Times New Roman"/>
          <w:b/>
          <w:bCs/>
          <w:sz w:val="24"/>
          <w:szCs w:val="24"/>
        </w:rPr>
      </w:pPr>
    </w:p>
    <w:p w14:paraId="2B27D31D" w14:textId="6F89E584" w:rsidR="007E2C87" w:rsidRDefault="007E2C87" w:rsidP="007E2C87">
      <w:pPr>
        <w:rPr>
          <w:rFonts w:ascii="Times New Roman" w:hAnsi="Times New Roman" w:cs="Times New Roman"/>
          <w:sz w:val="24"/>
          <w:szCs w:val="24"/>
        </w:rPr>
      </w:pP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w:t>
      </w:r>
      <w:r w:rsidR="001C3B8E" w:rsidRPr="001E23F0">
        <w:rPr>
          <w:rFonts w:ascii="Times New Roman" w:hAnsi="Times New Roman" w:cs="Times New Roman"/>
          <w:sz w:val="24"/>
          <w:szCs w:val="24"/>
        </w:rPr>
        <w:t>RT I, 02.01.2025, 81</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p>
    <w:p w14:paraId="790B2A11" w14:textId="77777777" w:rsidR="00751155" w:rsidRDefault="00751155" w:rsidP="007E2C87">
      <w:pPr>
        <w:rPr>
          <w:rFonts w:ascii="Times New Roman" w:hAnsi="Times New Roman" w:cs="Times New Roman"/>
          <w:sz w:val="24"/>
          <w:szCs w:val="24"/>
        </w:rPr>
      </w:pPr>
    </w:p>
    <w:p w14:paraId="5AFC003F" w14:textId="57C7D08F" w:rsidR="00751155" w:rsidRPr="00751155" w:rsidRDefault="00751155" w:rsidP="007E2C87">
      <w:pPr>
        <w:rPr>
          <w:rFonts w:ascii="Times New Roman" w:hAnsi="Times New Roman" w:cs="Times New Roman"/>
          <w:b/>
          <w:bCs/>
          <w:sz w:val="24"/>
          <w:szCs w:val="24"/>
        </w:rPr>
      </w:pPr>
      <w:r w:rsidRPr="00751155">
        <w:rPr>
          <w:rFonts w:ascii="Times New Roman" w:hAnsi="Times New Roman" w:cs="Times New Roman"/>
          <w:b/>
          <w:bCs/>
          <w:sz w:val="24"/>
          <w:szCs w:val="24"/>
        </w:rPr>
        <w:t>§ 10</w:t>
      </w:r>
      <w:r w:rsidR="003A588C">
        <w:rPr>
          <w:rFonts w:ascii="Times New Roman" w:hAnsi="Times New Roman" w:cs="Times New Roman"/>
          <w:b/>
          <w:bCs/>
          <w:sz w:val="24"/>
          <w:szCs w:val="24"/>
        </w:rPr>
        <w:t>3</w:t>
      </w:r>
      <w:r w:rsidRPr="00751155">
        <w:rPr>
          <w:rFonts w:ascii="Times New Roman" w:hAnsi="Times New Roman" w:cs="Times New Roman"/>
          <w:b/>
          <w:bCs/>
          <w:sz w:val="24"/>
          <w:szCs w:val="24"/>
        </w:rPr>
        <w:t>. Seaduse jõustumine</w:t>
      </w:r>
    </w:p>
    <w:p w14:paraId="780CB0DD" w14:textId="77777777" w:rsidR="00751155" w:rsidRDefault="00751155" w:rsidP="00E51686">
      <w:pPr>
        <w:rPr>
          <w:rFonts w:ascii="Times New Roman" w:hAnsi="Times New Roman" w:cs="Times New Roman"/>
          <w:sz w:val="24"/>
          <w:szCs w:val="24"/>
        </w:rPr>
      </w:pPr>
    </w:p>
    <w:p w14:paraId="5EC447C3" w14:textId="08448E6B" w:rsidR="00E51686" w:rsidRPr="001E23F0" w:rsidRDefault="21F1A12B" w:rsidP="21F1A12B">
      <w:pPr>
        <w:rPr>
          <w:rFonts w:ascii="Times New Roman" w:hAnsi="Times New Roman" w:cs="Times New Roman"/>
          <w:sz w:val="24"/>
          <w:szCs w:val="24"/>
        </w:rPr>
      </w:pPr>
      <w:r w:rsidRPr="21F1A12B">
        <w:rPr>
          <w:rFonts w:ascii="Times New Roman" w:hAnsi="Times New Roman" w:cs="Times New Roman"/>
          <w:sz w:val="24"/>
          <w:szCs w:val="24"/>
        </w:rPr>
        <w:t>Käesolev seadus jõustub 2026. aasta 12. juunil.</w:t>
      </w:r>
      <w:r w:rsidR="00751155" w:rsidRPr="00BC16BD">
        <w:rPr>
          <w:rFonts w:ascii="Times New Roman" w:hAnsi="Times New Roman" w:cs="Times New Roman"/>
        </w:rPr>
        <w:br/>
      </w:r>
    </w:p>
    <w:p w14:paraId="1A9818BE" w14:textId="292DC471" w:rsidR="00A055A9" w:rsidRPr="001E23F0" w:rsidRDefault="21F1A12B" w:rsidP="21F1A12B">
      <w:pPr>
        <w:rPr>
          <w:rFonts w:ascii="Times New Roman" w:hAnsi="Times New Roman" w:cs="Times New Roman"/>
          <w:sz w:val="24"/>
          <w:szCs w:val="24"/>
        </w:rPr>
      </w:pPr>
      <w:r w:rsidRPr="21F1A12B">
        <w:rPr>
          <w:rFonts w:ascii="Times New Roman" w:hAnsi="Times New Roman" w:cs="Times New Roman"/>
          <w:sz w:val="24"/>
          <w:szCs w:val="24"/>
          <w:vertAlign w:val="superscript"/>
        </w:rPr>
        <w:t>1</w:t>
      </w:r>
      <w:r w:rsidRPr="21F1A12B">
        <w:rPr>
          <w:rFonts w:ascii="Times New Roman" w:hAnsi="Times New Roman" w:cs="Times New Roman"/>
          <w:sz w:val="24"/>
          <w:szCs w:val="24"/>
        </w:rPr>
        <w:t xml:space="preserve"> Nõukogu direktiiv 2001/55/EÜ miinimumnõuete kohta ajutise kaitse andmiseks ümberasustatud isikute massilise sissevoolu korral ning meetmete kohta liikmesriikide jõupingutuste tasakaalustamiseks nende isikute vastuvõtmisel ning selle tagajärgede kandmisel (EÜT L 212, 07.08.2001, lk 12–23);</w:t>
      </w:r>
      <w:r w:rsidR="00E51686" w:rsidRPr="00BC16BD">
        <w:rPr>
          <w:rFonts w:ascii="Times New Roman" w:hAnsi="Times New Roman" w:cs="Times New Roman"/>
        </w:rPr>
        <w:br/>
      </w:r>
      <w:r w:rsidR="00E51686" w:rsidRPr="00BC16BD">
        <w:rPr>
          <w:rFonts w:ascii="Times New Roman" w:hAnsi="Times New Roman" w:cs="Times New Roman"/>
        </w:rPr>
        <w:br/>
      </w:r>
      <w:r w:rsidRPr="21F1A12B">
        <w:rPr>
          <w:rFonts w:ascii="Times New Roman" w:hAnsi="Times New Roman" w:cs="Times New Roman"/>
          <w:sz w:val="24"/>
          <w:szCs w:val="24"/>
        </w:rPr>
        <w:t>Nõukogu direktiiv 2003/86/EÜ perekonna taasühinemise õiguse kohta (ELT L 251, 03.10.2003, lk 12–18);</w:t>
      </w:r>
      <w:r w:rsidR="00E51686" w:rsidRPr="00BC16BD">
        <w:rPr>
          <w:rFonts w:ascii="Times New Roman" w:hAnsi="Times New Roman" w:cs="Times New Roman"/>
        </w:rPr>
        <w:br/>
      </w:r>
      <w:r w:rsidR="00E51686" w:rsidRPr="00BC16BD">
        <w:rPr>
          <w:rFonts w:ascii="Times New Roman" w:hAnsi="Times New Roman" w:cs="Times New Roman"/>
        </w:rPr>
        <w:br/>
      </w:r>
      <w:r w:rsidRPr="21F1A12B">
        <w:rPr>
          <w:rFonts w:ascii="Times New Roman" w:hAnsi="Times New Roman" w:cs="Times New Roman"/>
          <w:sz w:val="24"/>
          <w:szCs w:val="24"/>
        </w:rPr>
        <w:t xml:space="preserve">Euroopa Parlamendi ja nõukogu direktiiv (EL) 2024/1346, millega sätestatakse rahvusvahelise kaitse taotlejate vastuvõtu nõuded (ELT L, 2024/1346, 22.05.2024). </w:t>
      </w:r>
      <w:bookmarkStart w:id="395" w:name="_Hlk189567410"/>
    </w:p>
    <w:bookmarkEnd w:id="395"/>
    <w:p w14:paraId="3B0072D0" w14:textId="77777777" w:rsidR="00A055A9" w:rsidRPr="001E23F0" w:rsidRDefault="00A055A9" w:rsidP="00E51686">
      <w:pPr>
        <w:rPr>
          <w:rFonts w:ascii="Times New Roman" w:hAnsi="Times New Roman" w:cs="Times New Roman"/>
          <w:sz w:val="24"/>
          <w:szCs w:val="24"/>
        </w:rPr>
      </w:pPr>
    </w:p>
    <w:p w14:paraId="13F004CA" w14:textId="77777777" w:rsidR="00B67EF0" w:rsidRPr="001E23F0" w:rsidRDefault="00B67EF0" w:rsidP="00E51686">
      <w:pPr>
        <w:rPr>
          <w:rFonts w:ascii="Times New Roman" w:hAnsi="Times New Roman" w:cs="Times New Roman"/>
          <w:sz w:val="24"/>
          <w:szCs w:val="24"/>
        </w:rPr>
      </w:pPr>
    </w:p>
    <w:p w14:paraId="218F69E6" w14:textId="77777777" w:rsidR="00B67EF0" w:rsidRPr="001E23F0" w:rsidRDefault="00B67EF0" w:rsidP="00E51686">
      <w:pPr>
        <w:rPr>
          <w:rFonts w:ascii="Times New Roman" w:hAnsi="Times New Roman" w:cs="Times New Roman"/>
          <w:sz w:val="24"/>
          <w:szCs w:val="24"/>
        </w:rPr>
      </w:pPr>
    </w:p>
    <w:p w14:paraId="1A5352BD" w14:textId="07177F1B" w:rsidR="00811F13" w:rsidRPr="00BC16BD" w:rsidRDefault="00811F13" w:rsidP="00811F13">
      <w:pPr>
        <w:jc w:val="both"/>
        <w:rPr>
          <w:rFonts w:ascii="Times New Roman" w:hAnsi="Times New Roman" w:cs="Times New Roman"/>
          <w:sz w:val="24"/>
          <w:szCs w:val="24"/>
        </w:rPr>
      </w:pPr>
      <w:r w:rsidRPr="00BC16BD">
        <w:rPr>
          <w:rFonts w:ascii="Times New Roman" w:hAnsi="Times New Roman" w:cs="Times New Roman"/>
          <w:sz w:val="24"/>
          <w:szCs w:val="24"/>
        </w:rPr>
        <w:t>Lauri</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Hussar</w:t>
      </w:r>
    </w:p>
    <w:p w14:paraId="0999E1F9" w14:textId="163BAD86" w:rsidR="00811F13" w:rsidRPr="00BC16BD" w:rsidRDefault="00811F13" w:rsidP="00811F13">
      <w:pPr>
        <w:jc w:val="both"/>
        <w:rPr>
          <w:rFonts w:ascii="Times New Roman" w:hAnsi="Times New Roman" w:cs="Times New Roman"/>
          <w:sz w:val="24"/>
          <w:szCs w:val="24"/>
        </w:rPr>
      </w:pPr>
      <w:r w:rsidRPr="00BC16BD">
        <w:rPr>
          <w:rFonts w:ascii="Times New Roman" w:hAnsi="Times New Roman" w:cs="Times New Roman"/>
          <w:sz w:val="24"/>
          <w:szCs w:val="24"/>
        </w:rPr>
        <w:t>Riigikogu</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esimees</w:t>
      </w:r>
    </w:p>
    <w:p w14:paraId="6F7EC19B" w14:textId="77777777" w:rsidR="00811F13" w:rsidRPr="00BC16BD" w:rsidRDefault="00811F13" w:rsidP="00811F13">
      <w:pPr>
        <w:jc w:val="both"/>
        <w:rPr>
          <w:rFonts w:ascii="Times New Roman" w:hAnsi="Times New Roman" w:cs="Times New Roman"/>
          <w:sz w:val="24"/>
          <w:szCs w:val="24"/>
        </w:rPr>
      </w:pPr>
    </w:p>
    <w:p w14:paraId="6CD64154" w14:textId="6C72B3DA" w:rsidR="00811F13" w:rsidRPr="00BC16BD" w:rsidRDefault="00811F13" w:rsidP="00811F13">
      <w:pPr>
        <w:jc w:val="both"/>
        <w:rPr>
          <w:rFonts w:ascii="Times New Roman" w:hAnsi="Times New Roman" w:cs="Times New Roman"/>
          <w:sz w:val="24"/>
          <w:szCs w:val="24"/>
        </w:rPr>
      </w:pPr>
      <w:r w:rsidRPr="00BC16BD">
        <w:rPr>
          <w:rFonts w:ascii="Times New Roman" w:hAnsi="Times New Roman" w:cs="Times New Roman"/>
          <w:sz w:val="24"/>
          <w:szCs w:val="24"/>
        </w:rPr>
        <w:t>Tallinn,</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2025</w:t>
      </w:r>
    </w:p>
    <w:p w14:paraId="7295349D" w14:textId="77777777" w:rsidR="00811F13" w:rsidRPr="00BC16BD" w:rsidRDefault="00811F13" w:rsidP="00811F13">
      <w:pPr>
        <w:jc w:val="both"/>
        <w:rPr>
          <w:rFonts w:ascii="Times New Roman" w:hAnsi="Times New Roman" w:cs="Times New Roman"/>
          <w:sz w:val="24"/>
          <w:szCs w:val="24"/>
        </w:rPr>
      </w:pPr>
      <w:r w:rsidRPr="00BC16BD">
        <w:rPr>
          <w:rFonts w:ascii="Times New Roman" w:hAnsi="Times New Roman" w:cs="Times New Roman"/>
          <w:sz w:val="24"/>
          <w:szCs w:val="24"/>
        </w:rPr>
        <w:t>__________________________________________________________________________</w:t>
      </w:r>
    </w:p>
    <w:p w14:paraId="61106A09" w14:textId="26D82A97" w:rsidR="00811F13" w:rsidRPr="00BC16BD" w:rsidRDefault="00811F13" w:rsidP="00811F13">
      <w:pPr>
        <w:jc w:val="both"/>
        <w:rPr>
          <w:rFonts w:ascii="Times New Roman" w:hAnsi="Times New Roman" w:cs="Times New Roman"/>
          <w:sz w:val="24"/>
          <w:szCs w:val="24"/>
        </w:rPr>
      </w:pPr>
      <w:r w:rsidRPr="00BC16BD">
        <w:rPr>
          <w:rFonts w:ascii="Times New Roman" w:hAnsi="Times New Roman" w:cs="Times New Roman"/>
          <w:sz w:val="24"/>
          <w:szCs w:val="24"/>
        </w:rPr>
        <w:t>Algatab</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Vabariigi</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Valitsus</w:t>
      </w:r>
    </w:p>
    <w:p w14:paraId="1586D6F2" w14:textId="77777777" w:rsidR="007E5620" w:rsidRPr="00E51686" w:rsidRDefault="007E5620">
      <w:pPr>
        <w:rPr>
          <w:rFonts w:ascii="Times New Roman" w:hAnsi="Times New Roman" w:cs="Times New Roman"/>
          <w:sz w:val="24"/>
          <w:szCs w:val="24"/>
        </w:rPr>
      </w:pPr>
    </w:p>
    <w:sectPr w:rsidR="007E5620" w:rsidRPr="00E51686" w:rsidSect="006F2A83">
      <w:headerReference w:type="default" r:id="rId15"/>
      <w:footerReference w:type="default" r:id="rId16"/>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date="1900-01-01T00:00:00Z" w:initials="Au">
    <w:p w14:paraId="1F2EA54C" w14:textId="01FB0D94" w:rsidR="00205ACA" w:rsidRDefault="00205ACA">
      <w:r>
        <w:annotationRef/>
      </w:r>
      <w:r w:rsidRPr="4E50A7D6">
        <w:t>Palume peatükkide pealkirjad läbivalt esitada Suure algustähe ja edaspidi väiketähtedega.</w:t>
      </w:r>
    </w:p>
  </w:comment>
  <w:comment w:id="7" w:author="Autor" w:date="1900-01-01T00:00:00Z" w:initials="Au">
    <w:p w14:paraId="594833F6" w14:textId="65700898" w:rsidR="00205ACA" w:rsidRDefault="00205ACA">
      <w:r>
        <w:annotationRef/>
      </w:r>
      <w:r w:rsidRPr="10ABF115">
        <w:t xml:space="preserve">Siin jj punktides - EL </w:t>
      </w:r>
      <w:r w:rsidRPr="10ABF115">
        <w:t>õigusaktile viitamisel lähtutakse HÕNTE § 29 lg-st 3 ja 4 ning konstruktsiooni "edaspidi ....." ei kasutata. Palume läbivalt parandada.</w:t>
      </w:r>
    </w:p>
    <w:p w14:paraId="2A69FC12" w14:textId="4D09DC00" w:rsidR="00205ACA" w:rsidRDefault="00205ACA">
      <w:r w:rsidRPr="09AF1280">
        <w:t>Praktikas kasutusel olevaid määruste lühinimetusi võib kasutada SK-s.</w:t>
      </w:r>
    </w:p>
  </w:comment>
  <w:comment w:id="9" w:author="Autor" w:date="1900-01-01T00:00:00Z" w:initials="Au">
    <w:p w14:paraId="0BB319D9" w14:textId="4059E9CA" w:rsidR="00205ACA" w:rsidRDefault="00205ACA">
      <w:r>
        <w:annotationRef/>
      </w:r>
      <w:r w:rsidRPr="70531FFF">
        <w:t>Peab olema "Terminid". Vt HÕNTE § 18.</w:t>
      </w:r>
    </w:p>
  </w:comment>
  <w:comment w:id="10" w:author="Autor" w:date="1900-01-01T00:00:00Z" w:initials="Au">
    <w:p w14:paraId="0D9AFCB7" w14:textId="478F84F9" w:rsidR="00205ACA" w:rsidRDefault="00205ACA">
      <w:r>
        <w:annotationRef/>
      </w:r>
      <w:r w:rsidRPr="463EA6E9">
        <w:t>Palume defineerida ka teised põhimõisted nagu pagulane, taotleja, menetlev ametiasutus ja materiaalsed vastuvõtutingimused. Lisa 3 kohaselt on menetlev ametiasutus PPA, PPA peab olema seaduse tekstis nimetatud (pärast esimest nimetamist saab märkida "(edaspidi menetlev ametiasutus".</w:t>
      </w:r>
    </w:p>
    <w:p w14:paraId="5B2548F7" w14:textId="13DA6A14" w:rsidR="00205ACA" w:rsidRDefault="00205ACA"/>
    <w:p w14:paraId="11556CD6" w14:textId="48E79AA0" w:rsidR="00205ACA" w:rsidRDefault="00205ACA">
      <w:r w:rsidRPr="02A12F7C">
        <w:t xml:space="preserve">Solidaarsusega seotud terminid (toetav/toetatav liikmesriik, ümberasustamine, solidaarsuspanus on omavahel seotud, kuid need tuleks määratleda süsteemselt seotult. </w:t>
      </w:r>
    </w:p>
    <w:p w14:paraId="37CED962" w14:textId="0BFF5A17" w:rsidR="00205ACA" w:rsidRDefault="00205ACA"/>
    <w:p w14:paraId="47A9BAFC" w14:textId="25B38EFF" w:rsidR="00205ACA" w:rsidRDefault="00205ACA">
      <w:r w:rsidRPr="786E488A">
        <w:t>Palume EN terminid üle vaadata, põhiterminid määratleda ja terminid ka võimalusel omavahel seostada.</w:t>
      </w:r>
    </w:p>
  </w:comment>
  <w:comment w:id="12" w:author="Autor" w:date="1900-01-01T00:00:00Z" w:initials="Au">
    <w:p w14:paraId="27FADBCB" w14:textId="72E14649" w:rsidR="00205ACA" w:rsidRDefault="00205ACA">
      <w:r>
        <w:annotationRef/>
      </w:r>
      <w:r w:rsidRPr="6646C3A1">
        <w:t>Mõistete definitsioonid pärinevad vähemalt 10 erinevast EL õigusaktist (sh otsekohalduvatest määrustest), kuid seaduse § 2 viitab üldiselt „Euroopa ühise varjupaigasüsteemi õigusaktidele“. § 1 loetleb välistavalt p 1-7, mis ei ole reguleeritud EL õigusaktidega.</w:t>
      </w:r>
    </w:p>
    <w:p w14:paraId="407AC387" w14:textId="2D0E78DD" w:rsidR="00205ACA" w:rsidRDefault="00205ACA">
      <w:r w:rsidRPr="6E755841">
        <w:t>Määratlused aga tulevad ju tulevad määrustest (EL) 2024/1347, 2024/1348, 2024/1350, 2024/1351, direktiiv (EL) 2024/1346 jt, § 2 ei täpsusta, millistest õigusaktidest täpselt mõisted pärinevad.</w:t>
      </w:r>
    </w:p>
    <w:p w14:paraId="6E0C2E43" w14:textId="57057262" w:rsidR="00205ACA" w:rsidRDefault="00205ACA">
      <w:r w:rsidRPr="6C123430">
        <w:rPr>
          <w:b/>
          <w:bCs/>
        </w:rPr>
        <w:t>HÕNTE:</w:t>
      </w:r>
      <w:r w:rsidRPr="13F79779">
        <w:t xml:space="preserve">  § 18 lõige 2: EL õigusega seotud seaduseelnõus kasutatavad terminid peavad olema kooskõlas ELi õiguses kasutusel olevate terminitega ning eelnõus neid üldjuhul enam ei määratleta.</w:t>
      </w:r>
    </w:p>
    <w:p w14:paraId="7A9BA785" w14:textId="5BE68EE1" w:rsidR="00205ACA" w:rsidRDefault="00205ACA"/>
    <w:p w14:paraId="4EB2F09E" w14:textId="5BD869C8" w:rsidR="00205ACA" w:rsidRDefault="00205ACA">
      <w:r w:rsidRPr="2E62C25E">
        <w:t xml:space="preserve">Palume esitada ka viited asjakohastele EL õigusaktidele ja kui termin on EL õigusaktis määratletud, siis EN-s mitte neid uuesti määratleda. Siin ja edaspidi: EL õigusaktidele viitamisel palume lähtuda HÕNTE § 29 lg-test 3 ja 4. </w:t>
      </w:r>
    </w:p>
  </w:comment>
  <w:comment w:id="11" w:author="Autor" w:date="1900-01-01T00:00:00Z" w:initials="Au">
    <w:p w14:paraId="2FE50064" w14:textId="596F9A2A" w:rsidR="00205ACA" w:rsidRDefault="00205ACA">
      <w:r>
        <w:annotationRef/>
      </w:r>
      <w:r w:rsidRPr="2A13DB52">
        <w:t>Juhime tähelepanu, et SK lisa 3 nimetab "kriisiolukord", EN-s kasutakse "hädaolukord". Palume kasutada sama asja tähistamiseks sama terminit nii EN-s, SK-s kui ka lisades.</w:t>
      </w:r>
    </w:p>
  </w:comment>
  <w:comment w:id="15" w:author="Autor" w:date="1900-01-01T00:00:00Z" w:initials="Au">
    <w:p w14:paraId="2D84BD02" w14:textId="0367151D" w:rsidR="00205ACA" w:rsidRDefault="00205ACA">
      <w:r>
        <w:annotationRef/>
      </w:r>
      <w:r w:rsidRPr="6760E347">
        <w:t>Lg-s 2 sätestatu kohaselt ei ole tegemist mitte termini määratlemisega, vaid lõpliku otsuse tagajärjega. Palume viia lg-s 2 sätestatu asjakohaste normide juurde.</w:t>
      </w:r>
    </w:p>
  </w:comment>
  <w:comment w:id="16" w:author="Autor" w:date="1900-01-01T00:00:00Z" w:initials="Au">
    <w:p w14:paraId="1DCB672B" w14:textId="11103163" w:rsidR="00205ACA" w:rsidRDefault="00205ACA">
      <w:r>
        <w:annotationRef/>
      </w:r>
      <w:r w:rsidRPr="2DB66CF5">
        <w:t>Palume viia lg-s 3 defineeritud massiline sisseränne eraldi paragrahviks.</w:t>
      </w:r>
    </w:p>
  </w:comment>
  <w:comment w:id="17" w:author="Autor" w:date="1900-01-01T00:00:00Z" w:initials="Au">
    <w:p w14:paraId="052F3EFB" w14:textId="587AF4E3" w:rsidR="00205ACA" w:rsidRDefault="00205ACA">
      <w:r>
        <w:annotationRef/>
      </w:r>
      <w:r w:rsidRPr="054DED94">
        <w:t>Palume lähtuda HÕNTE §-s 29 sätestatud viitamine normidest ja EN parandada.</w:t>
      </w:r>
    </w:p>
  </w:comment>
  <w:comment w:id="19" w:author="Autor" w:date="1900-01-01T00:00:00Z" w:initials="Au">
    <w:p w14:paraId="7041121B" w14:textId="26EC0A72" w:rsidR="00205ACA" w:rsidRDefault="00205ACA">
      <w:r>
        <w:annotationRef/>
      </w:r>
      <w:r w:rsidRPr="76832806">
        <w:t>Kuivõrd viide peab olema võimalikult täpne, siis palume EN täiendada ka asjakohase konkreetse normiga.</w:t>
      </w:r>
    </w:p>
  </w:comment>
  <w:comment w:id="29" w:author="Autor" w:date="1900-01-01T00:00:00Z" w:initials="Au">
    <w:p w14:paraId="249BB9D8" w14:textId="321A6B73" w:rsidR="00205ACA" w:rsidRDefault="00205ACA">
      <w:r>
        <w:annotationRef/>
      </w:r>
      <w:r w:rsidRPr="3716774A">
        <w:t>Välismaalast selles lg-s ei nimetata. Parem: Taotleja andmeid sisaldava.....</w:t>
      </w:r>
    </w:p>
  </w:comment>
  <w:comment w:id="35" w:author="Autor" w:date="1900-01-01T00:00:00Z" w:initials="Au">
    <w:p w14:paraId="04AA4927" w14:textId="19C834A9" w:rsidR="00205ACA" w:rsidRDefault="00205ACA">
      <w:r>
        <w:annotationRef/>
      </w:r>
      <w:r w:rsidRPr="1EC64FE5">
        <w:t xml:space="preserve">Eespool "pädev asutus". Kui ei ole sisulist põhjust kasutada siin </w:t>
      </w:r>
      <w:r w:rsidRPr="1EC64FE5">
        <w:t>"haldusorgan", siis tuleb EN ühtluse huvides kasutada läbivalt "pädev asutus".</w:t>
      </w:r>
    </w:p>
  </w:comment>
  <w:comment w:id="36" w:author="Autor" w:date="1900-01-01T00:00:00Z" w:initials="Au">
    <w:p w14:paraId="1AAE1573" w14:textId="2A59CCF4" w:rsidR="00205ACA" w:rsidRDefault="00205ACA">
      <w:r>
        <w:annotationRef/>
      </w:r>
      <w:r w:rsidRPr="39256AB0">
        <w:t>Kui töödeldakse taotleja andmeid, siis peab olema siin "välismaalane" asemel "taotleja"</w:t>
      </w:r>
    </w:p>
  </w:comment>
  <w:comment w:id="40" w:author="Autor" w:date="1900-01-01T00:00:00Z" w:initials="Au">
    <w:p w14:paraId="2EA319CD" w14:textId="14B22DD9" w:rsidR="00205ACA" w:rsidRDefault="00205ACA">
      <w:r>
        <w:annotationRef/>
      </w:r>
      <w:r w:rsidRPr="139F9F31">
        <w:t>Andmeid nimetatakse. Seetõttu palume kasutada "nimetatud andmete".</w:t>
      </w:r>
    </w:p>
  </w:comment>
  <w:comment w:id="41" w:author="Autor" w:date="1900-01-01T00:00:00Z" w:initials="Au">
    <w:p w14:paraId="18946A58" w14:textId="515F64D6" w:rsidR="00205ACA" w:rsidRDefault="00205ACA">
      <w:r>
        <w:annotationRef/>
      </w:r>
      <w:r w:rsidRPr="1FC68172">
        <w:t>Vale kääne, peab oleme "kantud andmetele".</w:t>
      </w:r>
    </w:p>
  </w:comment>
  <w:comment w:id="42" w:author="Autor" w:date="1900-01-01T00:00:00Z" w:initials="Au">
    <w:p w14:paraId="72102D10" w14:textId="7F3A4B5F" w:rsidR="00205ACA" w:rsidRDefault="00205ACA">
      <w:r>
        <w:annotationRef/>
      </w:r>
      <w:r w:rsidRPr="0BF8C5D9">
        <w:t xml:space="preserve">Normi </w:t>
      </w:r>
      <w:r w:rsidRPr="0BF8C5D9">
        <w:t>pealkiri ei ava paragrahvi sisu - §-s on terminid, VV otsus ja otsuse sisu. Terminid tuleb viia õigesse kohta, normi pealkirja tuleb muuta, et pealkiri vastaks sisule.</w:t>
      </w:r>
    </w:p>
  </w:comment>
  <w:comment w:id="43" w:author="Autor" w:date="1900-01-01T00:00:00Z" w:initials="Au">
    <w:p w14:paraId="67254B6B" w14:textId="216F7EDB" w:rsidR="00205ACA" w:rsidRDefault="00205ACA">
      <w:r>
        <w:annotationRef/>
      </w:r>
      <w:r w:rsidRPr="4CDE6CC2">
        <w:t>HÕNTE § 18:</w:t>
      </w:r>
    </w:p>
    <w:p w14:paraId="0AD93986" w14:textId="74067701" w:rsidR="00205ACA" w:rsidRDefault="00205ACA"/>
    <w:p w14:paraId="073DD6C3" w14:textId="6C7BCE27" w:rsidR="00205ACA" w:rsidRDefault="00205ACA">
      <w:r w:rsidRPr="74A95E53">
        <w:t>(5) Termini sisu määratletakse kas pärast termini esmakordset kasutamist eelnõu struktuuriosas, kuhu on koondatud terminiga seotud sätted, või eelnõu üldsätetes selle termini jaoks kavandatavas paragrahvis. Sisult seotud terminite korral määratletakse termini sisu paragrahvi ühes lõikes. </w:t>
      </w:r>
    </w:p>
    <w:p w14:paraId="2F7A3708" w14:textId="0E057A39" w:rsidR="00205ACA" w:rsidRDefault="00205ACA"/>
    <w:p w14:paraId="38671948" w14:textId="1BD48975" w:rsidR="00205ACA" w:rsidRDefault="00205ACA">
      <w:r w:rsidRPr="5342F37A">
        <w:t>Terminid ei ole õiges kohas määratletud. Palume lähtuda HÕNTE-st ja määratleda terminid õiges kohas (üldsätetes või pärast esmakordset kasutamist järgmises lõikes).</w:t>
      </w:r>
    </w:p>
  </w:comment>
  <w:comment w:id="46" w:author="Autor" w:date="1900-01-01T00:00:00Z" w:initials="Au">
    <w:p w14:paraId="02054ED2" w14:textId="6C8FC5F2" w:rsidR="00205ACA" w:rsidRDefault="00205ACA">
      <w:r>
        <w:annotationRef/>
      </w:r>
      <w:r w:rsidRPr="6DE500CD">
        <w:t>Palume defineerida "vastutav Euroopa Liidu liikmesriik". Kui tegemist on terminiga, mis on defineeritud valdkondlikus EL määruses, siis palume SK-s sellele viidata ja definitsioon esitada.</w:t>
      </w:r>
    </w:p>
  </w:comment>
  <w:comment w:id="48" w:author="Autor" w:date="1900-01-01T00:00:00Z" w:initials="Au">
    <w:p w14:paraId="3A0966F4" w14:textId="335B391E" w:rsidR="00205ACA" w:rsidRDefault="00205ACA">
      <w:r>
        <w:annotationRef/>
      </w:r>
      <w:r w:rsidRPr="0BA6D211">
        <w:t>Normi sisu ei ole selge. Palume normi muuta ja SK selgitusega täiendada.</w:t>
      </w:r>
    </w:p>
  </w:comment>
  <w:comment w:id="49" w:author="Autor" w:date="1900-01-01T00:00:00Z" w:initials="Au">
    <w:p w14:paraId="41BA67D5" w14:textId="18B5882A" w:rsidR="00205ACA" w:rsidRDefault="00205ACA">
      <w:r>
        <w:annotationRef/>
      </w:r>
      <w:r w:rsidRPr="63361999">
        <w:t>Palume esitada ka viide asjakohastele välismaalase kinni pidamist reguleerivatele normidele.</w:t>
      </w:r>
    </w:p>
  </w:comment>
  <w:comment w:id="50" w:author="Autor" w:date="1900-01-01T00:00:00Z" w:initials="Au">
    <w:p w14:paraId="02A629A2" w14:textId="266839C7" w:rsidR="00205ACA" w:rsidRDefault="00205ACA">
      <w:r>
        <w:annotationRef/>
      </w:r>
      <w:r w:rsidRPr="3AFB4430">
        <w:t>Normi sisu ei ole arusaadav ja SK ei ava. Palume normi muuta ja SK täiendada.</w:t>
      </w:r>
    </w:p>
  </w:comment>
  <w:comment w:id="52" w:author="Autor" w:date="1900-01-01T00:00:00Z" w:initials="Au">
    <w:p w14:paraId="673842AB" w14:textId="5EF37F90" w:rsidR="00205ACA" w:rsidRDefault="00205ACA">
      <w:r>
        <w:annotationRef/>
      </w:r>
      <w:r w:rsidRPr="6E3F9D10">
        <w:t>Kui selline nimekiri tuleb igal juhul kehtestada, siis peab sõna "võib" ära jätma. Sõna "võib" annab kaalutlusõiguse, mitte ei kohusta.</w:t>
      </w:r>
    </w:p>
    <w:p w14:paraId="206CD11A" w14:textId="56031281" w:rsidR="00205ACA" w:rsidRDefault="00205ACA">
      <w:r w:rsidRPr="3A785DE4">
        <w:t>Palume SK-s avada, millise haldusaktiga PPA seda teeb ja kas see nimekiri on avalik.</w:t>
      </w:r>
    </w:p>
  </w:comment>
  <w:comment w:id="56" w:author="Kärt Voor - JUSTDIGI" w:date="2025-09-16T13:48:00Z" w:initials="KV">
    <w:p w14:paraId="11C7F5F1" w14:textId="77777777" w:rsidR="00D3173F" w:rsidRDefault="00D3173F" w:rsidP="00D3173F">
      <w:pPr>
        <w:pStyle w:val="Kommentaaritekst"/>
      </w:pPr>
      <w:r>
        <w:rPr>
          <w:rStyle w:val="Kommentaariviide"/>
        </w:rPr>
        <w:annotationRef/>
      </w:r>
      <w:r>
        <w:t xml:space="preserve">Palume SK-s selgitada, keda mõeldakse muu täiskasvanud vastutava isiku all. Seletuskirjast ei tulene, keda täpsemalt on mõeldud. Näiteks kas 19 aastase vanema õe või 70-aastase vanaema puhul võib eeldada, et tegu on isikuhooldusõigust omava isikuga? </w:t>
      </w:r>
    </w:p>
  </w:comment>
  <w:comment w:id="66" w:author="Autor" w:date="1900-01-01T00:00:00Z" w:initials="Au">
    <w:p w14:paraId="0DA81723" w14:textId="249CCE25" w:rsidR="00205ACA" w:rsidRDefault="00205ACA">
      <w:r>
        <w:annotationRef/>
      </w:r>
      <w:r w:rsidRPr="720DED2A">
        <w:t>Normist ei nähtu, kes ja mis õigusakti alusel  eestkostja ülesannete täitmise määrab. Palume normi täiendada. Kui muus seaduses (perekonnaseadus, lastekaitseseadus) on samasugune regulatsioon, siis tuleb see osa normist välja jätta või asjakohasele teise seaduse normile viidata, sest ei korrata muus õigusaktis esitatut.</w:t>
      </w:r>
    </w:p>
  </w:comment>
  <w:comment w:id="68" w:author="Autor" w:date="1900-01-01T00:00:00Z" w:initials="Au">
    <w:p w14:paraId="465BD848" w14:textId="6E5759F2" w:rsidR="00205ACA" w:rsidRDefault="00205ACA">
      <w:r>
        <w:annotationRef/>
      </w:r>
      <w:r w:rsidRPr="595D6620">
        <w:t>EN §-s 14 ei ole lg-t 7. Palume viide parandada.</w:t>
      </w:r>
    </w:p>
  </w:comment>
  <w:comment w:id="69" w:author="Autor" w:date="1900-01-01T00:00:00Z" w:initials="Au">
    <w:p w14:paraId="79044E2E" w14:textId="0A906EDE" w:rsidR="00205ACA" w:rsidRDefault="00205ACA">
      <w:r>
        <w:annotationRef/>
      </w:r>
      <w:r w:rsidRPr="0F7C9335">
        <w:t>Lg-s 2 on määratud lühend. Palume lühendit ka siin kasutada, sest lühendi määramisel tuleb seda edaspidi läbivalt kasutada.</w:t>
      </w:r>
    </w:p>
  </w:comment>
  <w:comment w:id="74" w:author="Autor" w:date="1900-01-01T00:00:00Z" w:initials="Au">
    <w:p w14:paraId="493F5117" w14:textId="6E0ED0B6" w:rsidR="00205ACA" w:rsidRDefault="00205ACA">
      <w:r>
        <w:annotationRef/>
      </w:r>
      <w:r w:rsidRPr="324EBC7F">
        <w:t xml:space="preserve">Kuna SK ei ava, miks ei piisa vaid vastuvõtutingimuste piiramisest, vaid need peavad olema just materiaalsed vastuvõtutingimused, siis palume seda SK-s selgitada. Sisulise vajaduseta puudub põhjus </w:t>
      </w:r>
      <w:r w:rsidRPr="324EBC7F">
        <w:t>kasutada "materiaalseid".</w:t>
      </w:r>
    </w:p>
  </w:comment>
  <w:comment w:id="82" w:author="Autor" w:date="1900-01-01T00:00:00Z" w:initials="Au">
    <w:p w14:paraId="6AC1E8D1" w14:textId="2ADBE68F" w:rsidR="00205ACA" w:rsidRDefault="00205ACA">
      <w:r>
        <w:annotationRef/>
      </w:r>
      <w:r w:rsidRPr="5D235B72">
        <w:t>Kuivõrd §-s 16 on kasutusel "rahvusvahelise kaitse taotleja", siis palume viia pealkiri lõigetega kooskõlla.</w:t>
      </w:r>
    </w:p>
  </w:comment>
  <w:comment w:id="88" w:author="Autor" w:date="1900-01-01T00:00:00Z" w:initials="Au">
    <w:p w14:paraId="06137D3B" w14:textId="03FE04B5" w:rsidR="00205ACA" w:rsidRDefault="00205ACA">
      <w:r>
        <w:annotationRef/>
      </w:r>
      <w:r w:rsidRPr="6900F509">
        <w:t>Kui peetakse silmas käesolevat seadust, siis tuleb ka täiend "käesolev" lisada. Normist peab nähtuma, millist seadust silmas peetakse.</w:t>
      </w:r>
    </w:p>
  </w:comment>
  <w:comment w:id="92" w:author="Autor" w:date="1900-01-01T00:00:00Z" w:initials="Au">
    <w:p w14:paraId="006B6BE9" w14:textId="38F4755E" w:rsidR="00205ACA" w:rsidRDefault="00205ACA">
      <w:r>
        <w:annotationRef/>
      </w:r>
      <w:r w:rsidRPr="78ACC62E">
        <w:t>Normi sisu ei ole arusaadav, ka SK ei ava seda. Palume normi täpsustada ja SK täiendada.</w:t>
      </w:r>
    </w:p>
  </w:comment>
  <w:comment w:id="94" w:author="Autor" w:date="1900-01-01T00:00:00Z" w:initials="Au">
    <w:p w14:paraId="330A60A0" w14:textId="0EF860DD" w:rsidR="00205ACA" w:rsidRDefault="00205ACA">
      <w:r>
        <w:annotationRef/>
      </w:r>
      <w:r w:rsidRPr="60D5795B">
        <w:t>Kuna see norm ongi erand, siis ei ole vaja märkida "erandina ... sätestatust". Palume see osa välja jätta.</w:t>
      </w:r>
    </w:p>
    <w:p w14:paraId="7735C2BF" w14:textId="1B5BD4C6" w:rsidR="00205ACA" w:rsidRDefault="00205ACA"/>
    <w:p w14:paraId="27CC76DF" w14:textId="5094B262" w:rsidR="00205ACA" w:rsidRDefault="00205ACA">
      <w:r w:rsidRPr="044025E1">
        <w:t>Kuna erandid üldreeglist sätestatakse paragrahvis üldsättele järgnevates lõigetes, siis ka neis lõigetes ei kasutata sõna „erandina“. Erandite sätestamisel tuleb hüpoteesis esitada see asjaolu, mille puhul erandit rakendatakse. (NT käsiraamatu § 24 komm 2).</w:t>
      </w:r>
    </w:p>
  </w:comment>
  <w:comment w:id="99" w:author="Autor" w:date="1900-01-01T00:00:00Z" w:initials="Au">
    <w:p w14:paraId="7EB04ED5" w14:textId="407E3D28" w:rsidR="00205ACA" w:rsidRDefault="00205ACA">
      <w:r>
        <w:annotationRef/>
      </w:r>
      <w:r w:rsidRPr="27FF0618">
        <w:t>Parem: saamisele, sest "muretsemine" ei ole õigusakti tekstis sobiv sõna.</w:t>
      </w:r>
    </w:p>
  </w:comment>
  <w:comment w:id="100" w:author="Autor" w:date="1900-01-01T00:00:00Z" w:initials="Au">
    <w:p w14:paraId="0085A078" w14:textId="4E56F536" w:rsidR="00205ACA" w:rsidRDefault="00205ACA">
      <w:r>
        <w:annotationRef/>
      </w:r>
      <w:r w:rsidRPr="6D4B4B25">
        <w:t xml:space="preserve">Pigem, et tal on kohustus teenuste eest tasuda? </w:t>
      </w:r>
    </w:p>
  </w:comment>
  <w:comment w:id="104" w:author="Autor" w:date="1900-01-01T00:00:00Z" w:initials="Au">
    <w:p w14:paraId="4F98A944" w14:textId="097EFA3E" w:rsidR="00205ACA" w:rsidRDefault="00205ACA">
      <w:r>
        <w:annotationRef/>
      </w:r>
      <w:r w:rsidRPr="7441E9F4">
        <w:t>Palume jagu pealkirjastada nii, et selguks ka jaos esitatud regulatsioon.</w:t>
      </w:r>
    </w:p>
  </w:comment>
  <w:comment w:id="105" w:author="Autor" w:date="1900-01-01T00:00:00Z" w:initials="Au">
    <w:p w14:paraId="26C5B026" w14:textId="19220CDE" w:rsidR="00205ACA" w:rsidRDefault="00205ACA">
      <w:r>
        <w:annotationRef/>
      </w:r>
      <w:r w:rsidRPr="3FFE01AB">
        <w:t xml:space="preserve">Kuivõrd normi </w:t>
      </w:r>
      <w:r w:rsidRPr="3FFE01AB">
        <w:t>pealkirjas on esimesena nimetatud "hindamine" ja seejärel "arvestamine", siis tuleb lõigete paigutamisel seda ka arvestada ehk esimesena tuleb sätestada erivajaduse hindamist sätetavad normid.</w:t>
      </w:r>
    </w:p>
  </w:comment>
  <w:comment w:id="106" w:author="Autor" w:date="1900-01-01T00:00:00Z" w:initials="Au">
    <w:p w14:paraId="70F7605B" w14:textId="52469185" w:rsidR="00205ACA" w:rsidRDefault="00205ACA">
      <w:r>
        <w:annotationRef/>
      </w:r>
      <w:r w:rsidRPr="7DD15BEA">
        <w:t>Peab olema selge, mis on jõhker vägivald ja miks see erineb tavapärasest vägivallast.</w:t>
      </w:r>
    </w:p>
  </w:comment>
  <w:comment w:id="108" w:author="Autor" w:date="1900-01-01T00:00:00Z" w:initials="Au">
    <w:p w14:paraId="32691783" w14:textId="545EF593" w:rsidR="00205ACA" w:rsidRDefault="00205ACA">
      <w:r>
        <w:annotationRef/>
      </w:r>
      <w:r w:rsidRPr="22F0DE39">
        <w:t xml:space="preserve">Normist peab nähtuma, kes erivajadust hindab, lg-s 3 PPA </w:t>
      </w:r>
      <w:r w:rsidRPr="22F0DE39">
        <w:t>või muu haldusorgan (kui selleks on Sotsiaalkindlustusamet ja rohkem ei ole seda tuvastavaid HO-d, siis tuleb ka Sotsiaalkindlustusamet normis märkida) tuvastab erivajaduse, aga kas PPA-l on praktilised teadmised ka erivajaduse tuvastamiseks?</w:t>
      </w:r>
    </w:p>
  </w:comment>
  <w:comment w:id="109" w:author="Autor" w:date="1900-01-01T00:00:00Z" w:initials="Au">
    <w:p w14:paraId="27A1FBB9" w14:textId="41193BCE" w:rsidR="00205ACA" w:rsidRDefault="00205ACA">
      <w:r>
        <w:annotationRef/>
      </w:r>
      <w:r w:rsidRPr="6BACA79D">
        <w:t>SK-s märgitakse, et "Seetõttu sätestatakse lõike 5 kohaselt, et SKA ja PPA ning nende kaasatud asutused, kes peavad muuhulgas tagama vastuvõtu erivajaduse ja menetluslike eritagatise hindamise, võivad selleks kaasata ka muid pädevaid asutusi ja spetsialiste.". Kes peale SKA on veel pädev HO? Kui rohkem neid ei ole, siis tuleb ka normi täiendada. SK-st peab nähtuma, kes erivajadust hindab.</w:t>
      </w:r>
    </w:p>
  </w:comment>
  <w:comment w:id="111" w:author="Autor" w:date="1900-01-01T00:00:00Z" w:initials="Au">
    <w:p w14:paraId="1753EB34" w14:textId="30600A36" w:rsidR="00205ACA" w:rsidRDefault="00205ACA">
      <w:r>
        <w:annotationRef/>
      </w:r>
      <w:r w:rsidRPr="5379068C">
        <w:t>Kuivõrd SK-st nähtub, et teabevahetus toimub eelkõige andmekogu põhiselt, siis peab ka see asjaolu normist nähtuma. Palume EN täiendada teavitamise viisiga.</w:t>
      </w:r>
    </w:p>
  </w:comment>
  <w:comment w:id="113" w:author="Autor" w:date="1900-01-01T00:00:00Z" w:initials="Au">
    <w:p w14:paraId="7B849508" w14:textId="68551970" w:rsidR="00205ACA" w:rsidRDefault="00205ACA">
      <w:r>
        <w:annotationRef/>
      </w:r>
      <w:r w:rsidRPr="1668DBB2">
        <w:t>Kas "tunnustamine" on sisuliselt õige termin ja mis õigusakt võimaldab PPA-l tunnustada teise liikmesriigi pädeva asutuse vanuse hindamise otsust? Kuidas "tunnustamine" parktikas läbi viiakse? Kui TsMS ja KrMS sisaldavad regulatsiooni nt kohtulahendite tunnustamise kohta, siis HKMS sellist regulatsiooni ei sisalda. Palume normi täpsustada ja kasutada nt SK-s väljendatut, et "..et PPA võib määrusest sätestatud juhtudel juhinduda juba tehtud hinnangust..".</w:t>
      </w:r>
    </w:p>
    <w:p w14:paraId="1276ABFD" w14:textId="5052FAF0" w:rsidR="00205ACA" w:rsidRDefault="00205ACA"/>
  </w:comment>
  <w:comment w:id="117" w:author="Autor" w:date="1900-01-01T00:00:00Z" w:initials="Au">
    <w:p w14:paraId="268B9CF8" w14:textId="5713777F" w:rsidR="00205ACA" w:rsidRDefault="00205ACA">
      <w:r>
        <w:annotationRef/>
      </w:r>
      <w:r w:rsidRPr="2B375C6A">
        <w:t>Paragrahvi pealkiri peab üldjuhul erinema selle struktuuriosa pealkirjast, millesse paragrahv kuulub (HÕNTE § 23 komm 5). Seetõttu tuleb 1. ja § 1 pealkirjad üle vaadata, nt ei kajastu jao pealkirjas see, et reguleeritakse ka ABIS andmekogu.</w:t>
      </w:r>
    </w:p>
  </w:comment>
  <w:comment w:id="118" w:author="Autor" w:date="1900-01-01T00:00:00Z" w:initials="Au">
    <w:p w14:paraId="59657CB9" w14:textId="2AD9CC91" w:rsidR="00205ACA" w:rsidRDefault="00205ACA">
      <w:r>
        <w:annotationRef/>
      </w:r>
      <w:r w:rsidRPr="297B0730">
        <w:t>Kuivõrd EN-ga reguleeritakse alaealise ja ka saatjata alaealisega seonduvat, siis palume analüüsida, kas on ka vajadus reguleerida olukorda, kui saabub saatjata alaealine, kes ei saabu koos seadusliku esindajaga.</w:t>
      </w:r>
    </w:p>
  </w:comment>
  <w:comment w:id="120" w:author="Kärt Voor - JUSTDIGI" w:date="2025-09-16T11:17:00Z" w:initials="KV">
    <w:p w14:paraId="418ECD5B" w14:textId="77777777" w:rsidR="00342CC0" w:rsidRDefault="00342CC0" w:rsidP="00342CC0">
      <w:pPr>
        <w:pStyle w:val="Kommentaaritekst"/>
      </w:pPr>
      <w:r>
        <w:rPr>
          <w:rStyle w:val="Kommentaariviide"/>
        </w:rPr>
        <w:annotationRef/>
      </w:r>
      <w:r>
        <w:t>HÕNTE § 24 lg 5 kohaselt välditakse paljude lõigetega paragrahve, (rühmitades sätted sisu järgi mitmeks paragrahviks), rühmitada sätted mitmeks paragrahviks.</w:t>
      </w:r>
    </w:p>
    <w:p w14:paraId="1E68FE97" w14:textId="77777777" w:rsidR="00342CC0" w:rsidRDefault="00342CC0" w:rsidP="00342CC0">
      <w:pPr>
        <w:pStyle w:val="Kommentaaritekst"/>
      </w:pPr>
    </w:p>
    <w:p w14:paraId="32DD70BC" w14:textId="77777777" w:rsidR="00342CC0" w:rsidRDefault="00342CC0" w:rsidP="00342CC0">
      <w:pPr>
        <w:pStyle w:val="Kommentaaritekst"/>
      </w:pPr>
      <w:r>
        <w:t>Võimalusel palume esitada regulatsioon mitmes paragrahvis.</w:t>
      </w:r>
    </w:p>
  </w:comment>
  <w:comment w:id="123" w:author="Autor" w:date="1900-01-01T00:00:00Z" w:initials="Au">
    <w:p w14:paraId="67B7B236" w14:textId="204A67C7" w:rsidR="00205ACA" w:rsidRDefault="00205ACA">
      <w:r>
        <w:annotationRef/>
      </w:r>
      <w:r w:rsidRPr="395D7AF0">
        <w:t>Jääb arusaamatuks, miks siin kasutatakse "sooviavaldus", aga mitte "taotlus" nagu mujal EN-s. Vt nt § 28 lg 1 - "Rahvusvahelise kaitse taotlusena käsitatakse välismaalase mistahes viisil esitatud sooviavaldust enda pagulasena või täiendava kaitse saajana tunnustamiseks ja rahvusvahelise kaitse saamiseks." Ehk siis sooviavaldus ongi taotlus. Ühe ja sama mõiste kasutamiseks tuleb kasutada sama terminit või põhjendada erinevate terminite kasutamist.  Kui "taotluse sooviavaldus" on midagi muud kui "taotlus", si</w:t>
      </w:r>
      <w:r w:rsidRPr="395D7AF0">
        <w:t>is palume see EN-s defineerida.</w:t>
      </w:r>
    </w:p>
  </w:comment>
  <w:comment w:id="129" w:author="Autor" w:date="1900-01-01T00:00:00Z" w:initials="Au">
    <w:p w14:paraId="56D783FB" w14:textId="336C0D35" w:rsidR="00205ACA" w:rsidRDefault="00205ACA">
      <w:r>
        <w:annotationRef/>
      </w:r>
      <w:r w:rsidRPr="76DA16DD">
        <w:t>Pealkiri peab olema täpsem ja näitama, et normis reguleeritakse tunnistuse andmist ja ka selle kehtetuks tunnistamist.</w:t>
      </w:r>
    </w:p>
  </w:comment>
  <w:comment w:id="140" w:author="Autor" w:date="1900-01-01T00:00:00Z" w:initials="Au">
    <w:p w14:paraId="50922887" w14:textId="15982EE5" w:rsidR="00205ACA" w:rsidRDefault="00205ACA">
      <w:r>
        <w:annotationRef/>
      </w:r>
      <w:r w:rsidRPr="133488EE">
        <w:t>Palume normi pealkirja täpsustada, sest toimingud tehakse pärast otsuse tegemist, mis järgneb taotluse läbivaatamisele.</w:t>
      </w:r>
    </w:p>
  </w:comment>
  <w:comment w:id="147" w:author="Autor" w:date="1900-01-01T00:00:00Z" w:initials="Au">
    <w:p w14:paraId="0DBB56DE" w14:textId="20C3B216" w:rsidR="00205ACA" w:rsidRDefault="00205ACA">
      <w:r>
        <w:annotationRef/>
      </w:r>
      <w:r w:rsidRPr="0CDA974D">
        <w:t>Normid dokumentide kättetoimetamise ja menetluse keele kohta peavad olema pärast §-i 32, sest need normid kuuluvad PPA-s tehtava menetluse juurde. Kui pärast menetlust PPA-s on võimalik pöörduda halduskohtusse, siis peaks see norm olema jao viimane,</w:t>
      </w:r>
    </w:p>
  </w:comment>
  <w:comment w:id="152" w:author="Autor" w:date="1900-01-01T00:00:00Z" w:initials="Au">
    <w:p w14:paraId="1C50F0E1" w14:textId="73AAF0BD" w:rsidR="00205ACA" w:rsidRDefault="00205ACA">
      <w:r>
        <w:annotationRef/>
      </w:r>
      <w:r w:rsidRPr="648EE8DA">
        <w:t xml:space="preserve">"taotluse keeldumine" - puudub tegusõna (kas taotlus </w:t>
      </w:r>
      <w:r w:rsidRPr="648EE8DA">
        <w:t>lükatakse tagasi? keeldutakse selle vastuvõtmisest?). Palume normi täiendada.</w:t>
      </w:r>
    </w:p>
  </w:comment>
  <w:comment w:id="153" w:author="Autor" w:date="1900-01-01T00:00:00Z" w:initials="Au">
    <w:p w14:paraId="185C6401" w14:textId="79D47DE3" w:rsidR="00205ACA" w:rsidRDefault="00205ACA">
      <w:r>
        <w:annotationRef/>
      </w:r>
      <w:r w:rsidRPr="14F3139D">
        <w:t>Palume esitada viide võimalikult täpselt ehk märkida EN see norm, mis nimetab, kes on perekonnaliikmed.</w:t>
      </w:r>
    </w:p>
  </w:comment>
  <w:comment w:id="155" w:author="Autor" w:date="1900-01-01T00:00:00Z" w:initials="Au">
    <w:p w14:paraId="0B835369" w14:textId="332EB420" w:rsidR="00205ACA" w:rsidRDefault="00205ACA">
      <w:r>
        <w:annotationRef/>
      </w:r>
      <w:r w:rsidRPr="41FCB0F0">
        <w:t>Kuivõrd HÕNTE § 25 lg 1 kohaselt esitatakse pikem loetelu punktidena, siis palume lg ülesehitust muuta ja loetelu punktidena esitada.</w:t>
      </w:r>
    </w:p>
  </w:comment>
  <w:comment w:id="156" w:author="Autor" w:date="1900-01-01T00:00:00Z" w:initials="Au">
    <w:p w14:paraId="4521135C" w14:textId="69505B32" w:rsidR="00205ACA" w:rsidRDefault="00205ACA">
      <w:r>
        <w:annotationRef/>
      </w:r>
      <w:r w:rsidRPr="16E1B21B">
        <w:t>Palume viide esitada normi täpsusega.</w:t>
      </w:r>
    </w:p>
  </w:comment>
  <w:comment w:id="164" w:author="Autor" w:date="1900-01-01T00:00:00Z" w:initials="Au">
    <w:p w14:paraId="044010EA" w14:textId="55780E1D" w:rsidR="00205ACA" w:rsidRDefault="00205ACA">
      <w:r>
        <w:annotationRef/>
      </w:r>
      <w:r w:rsidRPr="5AAEB7F1">
        <w:t>Mis põhjusel peab tõlketeenus olema hädavajalik, aga mitte lihtsalt vajalik? Palume seda SK-s põhjendada või kasutada "vajalik".</w:t>
      </w:r>
    </w:p>
  </w:comment>
  <w:comment w:id="165" w:author="Autor" w:date="1900-01-01T00:00:00Z" w:initials="Au">
    <w:p w14:paraId="4B5C8D39" w14:textId="4099D521" w:rsidR="00205ACA" w:rsidRDefault="00205ACA">
      <w:r>
        <w:annotationRef/>
      </w:r>
      <w:r w:rsidRPr="12768C71">
        <w:t>Teeme ettepaneku normi ühetaolisuse säilitamise eesmärgil esitada teine lause samasuguse viitega nagu on esimeses lauses.</w:t>
      </w:r>
    </w:p>
  </w:comment>
  <w:comment w:id="166" w:author="Autor" w:date="1900-01-01T00:00:00Z" w:initials="Au">
    <w:p w14:paraId="106E2E89" w14:textId="78509938" w:rsidR="00205ACA" w:rsidRDefault="00205ACA">
      <w:r>
        <w:annotationRef/>
      </w:r>
      <w:r w:rsidRPr="25A199A7">
        <w:t>Palume EN täiendada ka normiga, mis saab olukorras, kus lepingupartner lõpetab ootamatult oma tegevuse - kes sellisel juhul vastutab vajaliku ülesande edasise korraldamise eest?</w:t>
      </w:r>
    </w:p>
  </w:comment>
  <w:comment w:id="171" w:author="Autor" w:date="1900-01-01T00:00:00Z" w:initials="Au">
    <w:p w14:paraId="7C12FC48" w14:textId="5500744C" w:rsidR="00205ACA" w:rsidRDefault="00205ACA">
      <w:r>
        <w:annotationRef/>
      </w:r>
      <w:r w:rsidRPr="611F8DA4">
        <w:t>Või vajaliku tõlketeenusega?</w:t>
      </w:r>
    </w:p>
  </w:comment>
  <w:comment w:id="170" w:author="Autor" w:date="1900-01-01T00:00:00Z" w:initials="Au">
    <w:p w14:paraId="0C4BF942" w14:textId="792A9D11" w:rsidR="00205ACA" w:rsidRDefault="00205ACA">
      <w:r>
        <w:annotationRef/>
      </w:r>
      <w:r w:rsidRPr="3952EA6D">
        <w:t>Norm kuulub §-i 43, milles reguleeritakse teenuseid. Palume normi asukohta muuta.</w:t>
      </w:r>
    </w:p>
  </w:comment>
  <w:comment w:id="176" w:author="Autor" w:date="1900-01-01T00:00:00Z" w:initials="Au">
    <w:p w14:paraId="17DE03BD" w14:textId="77E76AAC" w:rsidR="00205ACA" w:rsidRDefault="00205ACA">
      <w:r>
        <w:annotationRef/>
      </w:r>
      <w:r w:rsidRPr="49B88E16">
        <w:t>Mujal normides on: tervisekontrolli läbiviimine, kui see on rahvastiku tervise kaitse kaalutlusel vajalik. Norm on ebaselge, sest pakub alternatiivid. Tekib küsimus, kas tervisekontroll on kohustuslik ja tuleb igal juhul läbida või ainult rahvastiku kaitse vajadusel? Palume sellele mõelda ja valida sisuliselt õige sõnastus.</w:t>
      </w:r>
    </w:p>
  </w:comment>
  <w:comment w:id="177" w:author="Autor" w:date="1900-01-01T00:00:00Z" w:initials="Au">
    <w:p w14:paraId="5D5DF0C0" w14:textId="062C9CF7" w:rsidR="00205ACA" w:rsidRDefault="00205ACA">
      <w:r>
        <w:annotationRef/>
      </w:r>
      <w:r w:rsidRPr="662EC1CC">
        <w:t>Palume EN täiendada ka normiga, mis saab olukorras, kus lepingupartner lõpetab ootamatult oma tegevuse - kes sellisel juhul vastutab vajaliku ülesande edasise korraldamise eest?</w:t>
      </w:r>
    </w:p>
  </w:comment>
  <w:comment w:id="179" w:author="Autor" w:date="1900-01-01T00:00:00Z" w:initials="Au">
    <w:p w14:paraId="0FEB6758" w14:textId="4234B4DE" w:rsidR="00205ACA" w:rsidRDefault="00205ACA">
      <w:r>
        <w:annotationRef/>
      </w:r>
      <w:r w:rsidRPr="411DBF50">
        <w:t>Juhime tähelepanu, et nii KorS kui HMS sätestab proportsionaalsuse põhimõtte. Seetõttu tuleb see osa normist välja jätta, sest see põhimõte on juba sätestatud ning kordus ei ole vajalik.</w:t>
      </w:r>
    </w:p>
  </w:comment>
  <w:comment w:id="180" w:author="Autor" w:date="1900-01-01T00:00:00Z" w:initials="Au">
    <w:p w14:paraId="19847DB0" w14:textId="53225161" w:rsidR="00205ACA" w:rsidRDefault="00205ACA">
      <w:r>
        <w:annotationRef/>
      </w:r>
      <w:r w:rsidRPr="630BC2AC">
        <w:t xml:space="preserve">Arusaamatu, mis on vastuvõtutingimuste piiramise üleandmise otsus - kes selle teeb? Mis on selle otsuse sisu? Palume normi </w:t>
      </w:r>
      <w:r w:rsidRPr="630BC2AC">
        <w:t>täpsustada, et normi mõte oleks selge.</w:t>
      </w:r>
    </w:p>
  </w:comment>
  <w:comment w:id="181" w:author="Autor" w:date="1900-01-01T00:00:00Z" w:initials="Au">
    <w:p w14:paraId="21044B03" w14:textId="5F9CE7A4" w:rsidR="00205ACA" w:rsidRDefault="00205ACA">
      <w:r>
        <w:annotationRef/>
      </w:r>
      <w:r w:rsidRPr="1B52A7C2">
        <w:t>Või "vajaliku"?</w:t>
      </w:r>
    </w:p>
  </w:comment>
  <w:comment w:id="182" w:author="Autor" w:date="1900-01-01T00:00:00Z" w:initials="Au">
    <w:p w14:paraId="223C5649" w14:textId="72BD23A3" w:rsidR="00205ACA" w:rsidRDefault="00205ACA">
      <w:r>
        <w:annotationRef/>
      </w:r>
      <w:r w:rsidRPr="4E74E964">
        <w:t>Selleks, et norm oleks selgem, soovitame p-de 4 ja 5 vahelt välja jätta sõna "või" ja sissejuhatavas lauseosas täpsustada, kas loetletud meetmeid võib kohaldada korraga või võib kohaldada neist vaid ühte. Sõna "või" välistab ja annab suunise, et kohaldada saab loetletutest vaid ühte.</w:t>
      </w:r>
    </w:p>
  </w:comment>
  <w:comment w:id="186" w:author="Kärt Voor - JUSTDIGI" w:date="2025-09-16T13:19:00Z" w:initials="KV">
    <w:p w14:paraId="152E9BBE" w14:textId="77777777" w:rsidR="00F9169E" w:rsidRDefault="00F9169E" w:rsidP="00F9169E">
      <w:pPr>
        <w:pStyle w:val="Kommentaaritekst"/>
      </w:pPr>
      <w:r>
        <w:rPr>
          <w:rStyle w:val="Kommentaariviide"/>
        </w:rPr>
        <w:annotationRef/>
      </w:r>
      <w:r>
        <w:t>Ebaselge, mida tähendab "tõhusalt kohaldada". Kui sisuliselt on mõeldud, et järelevalvemeetmete kohaldamine ei taga taotleja kättesaadavust menetluse läbiviimiseks, siis tuleb ka nii sätestada. Alternatiiv on sisustada "tõhusalt kohaldamine".</w:t>
      </w:r>
    </w:p>
  </w:comment>
  <w:comment w:id="187" w:author="Autor" w:date="1900-01-01T00:00:00Z" w:initials="Au">
    <w:p w14:paraId="6BC67488" w14:textId="0E743610" w:rsidR="00205ACA" w:rsidRDefault="00205ACA">
      <w:r>
        <w:annotationRef/>
      </w:r>
      <w:r w:rsidRPr="351C8947">
        <w:t>Juhime tähelepanu, et nii KorS kui HMS sätestab proportsionaalsuse põhimõtte. Seetõttu tuleb see osa normist välja jätta, sest see põhimõte on juba sätestatud ning kordus ei ole vajalik.</w:t>
      </w:r>
    </w:p>
  </w:comment>
  <w:comment w:id="190" w:author="Autor" w:date="1900-01-01T00:00:00Z" w:initials="Au">
    <w:p w14:paraId="7CD759F8" w14:textId="495FB716" w:rsidR="00205ACA" w:rsidRDefault="00205ACA">
      <w:r>
        <w:annotationRef/>
      </w:r>
      <w:r w:rsidRPr="04172A7D">
        <w:t>Palume täpsustada, keda siin silmas peetakse. EN kohaselt on erivajadusega taotleja, kelle osas määratakse nt vastuvõtu erivajadused. Terminit ei olnud SK termineid selgitavas lisas.</w:t>
      </w:r>
    </w:p>
  </w:comment>
  <w:comment w:id="191" w:author="Autor" w:date="1900-01-01T00:00:00Z" w:initials="Au">
    <w:p w14:paraId="249E044A" w14:textId="04C67A1D" w:rsidR="00205ACA" w:rsidRDefault="00205ACA">
      <w:r>
        <w:annotationRef/>
      </w:r>
      <w:r w:rsidRPr="1DD9164F">
        <w:t>Ebaselge, kuidas saab esimene taotlus olla korduv. Palume seda SK-s selgitada ja normi sõnastust täpsustada.</w:t>
      </w:r>
    </w:p>
  </w:comment>
  <w:comment w:id="193" w:author="Autor" w:date="1900-01-01T00:00:00Z" w:initials="Au">
    <w:p w14:paraId="6D63AB0F" w14:textId="29E9B8A7" w:rsidR="00205ACA" w:rsidRDefault="00205ACA">
      <w:r>
        <w:annotationRef/>
      </w:r>
      <w:r w:rsidRPr="3E2A7E2B">
        <w:t xml:space="preserve">Palume seda SK-s sisustada. Täiskasvanute puhul on 48h kuni 4 kuud - mis selles kontekstis on võimalikult </w:t>
      </w:r>
      <w:r w:rsidRPr="3E2A7E2B">
        <w:t>lühiajaliselt?</w:t>
      </w:r>
    </w:p>
  </w:comment>
  <w:comment w:id="194" w:author="Autor" w:date="1900-01-01T00:00:00Z" w:initials="Au">
    <w:p w14:paraId="799E1883" w14:textId="59566716" w:rsidR="00205ACA" w:rsidRDefault="00205ACA">
      <w:r>
        <w:annotationRef/>
      </w:r>
      <w:r w:rsidRPr="0005C178">
        <w:t>Mida see "üldjuhul" tähendab ja mis on sellisel juhul "erijuhud"? Kehtivas seaduses on selgelt ja üheselt  kirjas, et rahvusvahelise kaitse taotlejad ei paigutata vanglasse. Palume SK täiendada ja selgitada, miks on lisatud "üldjuhul" ja mis on erijuhud.</w:t>
      </w:r>
    </w:p>
  </w:comment>
  <w:comment w:id="197" w:author="Autor" w:date="1900-01-01T00:00:00Z" w:initials="Au">
    <w:p w14:paraId="4202E45D" w14:textId="4678A33C" w:rsidR="00205ACA" w:rsidRDefault="00205ACA">
      <w:r>
        <w:annotationRef/>
      </w:r>
      <w:r w:rsidRPr="6FE00CF4">
        <w:t>Tegemist on deklaratiivse sättega, mille järgi ei ole vajadust. SK avab, et "Nimetatud sättega võetakse üle direktiivi 2001/55/EÜ artikli 5 lõige 3, mille kohaselt Nõukogu otsusega nähakse selles osutatud ümberasustatud isikutele ette käesoleva direktiivi sätetele vastav ajutine kaitse kõikides liikmesriikides. " St, et regulatsioon on Nõukogule otsuse tegemiseks ja riigisisest regulatsiooni siin ei sisaldu. Palume see norm EN-st välja jätta.</w:t>
      </w:r>
    </w:p>
  </w:comment>
  <w:comment w:id="198" w:author="Autor" w:date="1900-01-01T00:00:00Z" w:initials="Au">
    <w:p w14:paraId="47B7B43C" w14:textId="48DD4133" w:rsidR="00205ACA" w:rsidRDefault="00205ACA">
      <w:r>
        <w:annotationRef/>
      </w:r>
      <w:r w:rsidRPr="3E069EE7">
        <w:t>Kui lg 1 välja jätta, lg-s 2 peab viite asemel olema sõnastus nt nii: .. kes kuuluvad EL direktiivi 2001/55/EÜ artikli 3 lõikes 2 nimetatud Euroopa Liidu Nõukogu ajutise kaitse kohaldamise otsusega hõlmatud välismaalaste kategooriasse..."</w:t>
      </w:r>
    </w:p>
  </w:comment>
  <w:comment w:id="199" w:author="Autor" w:date="1900-01-01T00:00:00Z" w:initials="Au">
    <w:p w14:paraId="7A37756A" w14:textId="15AF3400" w:rsidR="00205ACA" w:rsidRDefault="00205ACA">
      <w:r>
        <w:annotationRef/>
      </w:r>
      <w:r w:rsidRPr="3B2E5B75">
        <w:t>Juhime tähelepanu, et nii KorS kui HMS sätestab proportsionaalsuse põhimõtte. Seetõttu tuleb see osa normist välja jätta, sest see põhimõte on juba sätestatud ning kordus ei ole vajalik.</w:t>
      </w:r>
    </w:p>
  </w:comment>
  <w:comment w:id="200" w:author="Autor" w:date="1900-01-01T00:00:00Z" w:initials="Au">
    <w:p w14:paraId="1118B160" w14:textId="065E9D8D" w:rsidR="00205ACA" w:rsidRDefault="00205ACA">
      <w:r>
        <w:annotationRef/>
      </w:r>
      <w:r w:rsidRPr="0FAF16FE">
        <w:t>KarS-s puudub "jõhker tegu" ja seetõttu sellist terminit kasutada ei saa. Palume EN muuta ja kasutada KarS termineid.</w:t>
      </w:r>
    </w:p>
  </w:comment>
  <w:comment w:id="201" w:author="Autor" w:date="1900-01-01T00:00:00Z" w:initials="Au">
    <w:p w14:paraId="73863BB4" w14:textId="6C939A77" w:rsidR="00205ACA" w:rsidRDefault="00205ACA">
      <w:r>
        <w:annotationRef/>
      </w:r>
      <w:r w:rsidRPr="3F2DF062">
        <w:t>Palume analüüsida, kas sõna "või" on vajalik. Soovitame seda, kas esinema peavad kõik loetletud või vaid üks neist, näidata sissejuhatavas lauseosas.</w:t>
      </w:r>
    </w:p>
  </w:comment>
  <w:comment w:id="204" w:author="Autor" w:date="1900-01-01T00:00:00Z" w:initials="Au">
    <w:p w14:paraId="7F5CB258" w14:textId="0B286E67" w:rsidR="00205ACA" w:rsidRDefault="00205ACA">
      <w:r>
        <w:annotationRef/>
      </w:r>
      <w:r w:rsidRPr="3A29749E">
        <w:t>Lg-st 1 nähtub, et elamisluba vormistatakse elamisloa andmise või pikendamise otsuse andmete alusel. Seega ei reguleerida taotluses esitatavaid andmed ja normi pealkirja tuleb muuta, et see oleks kooskõlas normi sisuga.</w:t>
      </w:r>
    </w:p>
  </w:comment>
  <w:comment w:id="206" w:author="Autor" w:date="1900-01-01T00:00:00Z" w:initials="Au">
    <w:p w14:paraId="53CFF79A" w14:textId="34A5FAEA" w:rsidR="00205ACA" w:rsidRDefault="00205ACA">
      <w:r>
        <w:annotationRef/>
      </w:r>
      <w:r w:rsidRPr="670A1D74">
        <w:t>Ka "esindamine" peab jao pealkirjast nähtuma. Palume jao pealkirja täiendada.</w:t>
      </w:r>
    </w:p>
  </w:comment>
  <w:comment w:id="207" w:author="Autor" w:date="1900-01-01T00:00:00Z" w:initials="Au">
    <w:p w14:paraId="1546E336" w14:textId="6797CBC7" w:rsidR="00205ACA" w:rsidRDefault="00205ACA">
      <w:r>
        <w:annotationRef/>
      </w:r>
      <w:r w:rsidRPr="115D7583">
        <w:t xml:space="preserve">Palume viidata konkreetsele normile. </w:t>
      </w:r>
    </w:p>
  </w:comment>
  <w:comment w:id="209" w:author="Autor" w:date="1900-01-01T00:00:00Z" w:initials="Au">
    <w:p w14:paraId="3AD5C744" w14:textId="771588C3" w:rsidR="00205ACA" w:rsidRDefault="00205ACA">
      <w:r>
        <w:annotationRef/>
      </w:r>
      <w:r w:rsidRPr="7D86AD1F">
        <w:t xml:space="preserve">Kuna kordab EN § 61 </w:t>
      </w:r>
      <w:r w:rsidRPr="7D86AD1F">
        <w:t>lg-t 5, siis palume see p välja jätta.</w:t>
      </w:r>
    </w:p>
  </w:comment>
  <w:comment w:id="211" w:author="Autor" w:date="1900-01-01T00:00:00Z" w:initials="Au">
    <w:p w14:paraId="043D674B" w14:textId="66E4674D" w:rsidR="00205ACA" w:rsidRDefault="00205ACA">
      <w:r>
        <w:annotationRef/>
      </w:r>
      <w:r w:rsidRPr="749F648C">
        <w:t>Sama küsimus, mis ülal - kas pigem "vajaliku"?</w:t>
      </w:r>
    </w:p>
  </w:comment>
  <w:comment w:id="210" w:author="Autor" w:date="1900-01-01T00:00:00Z" w:initials="Au">
    <w:p w14:paraId="6350F7FF" w14:textId="3AF13F2F" w:rsidR="00205ACA" w:rsidRDefault="00205ACA">
      <w:r>
        <w:annotationRef/>
      </w:r>
      <w:r w:rsidRPr="5B284165">
        <w:t>Loetelu kordab §-s 49 sätestatut. Kuivõrd seaduseelnõus ei taasesitata muu seaduse ega sama eelnõu teist sätet, vaid viidatakse sellele (HÕNTE § 28 lg 1), siis palume loetelu esitamise asemel esitada viide.</w:t>
      </w:r>
    </w:p>
    <w:p w14:paraId="266C891C" w14:textId="048E7756" w:rsidR="00205ACA" w:rsidRDefault="00205ACA">
      <w:r w:rsidRPr="10A51D90">
        <w:t>Alternatiiv on sätestada, millist käesolevas seaduses sätestatud normi ka sellele taotlejale kohaldatakse.</w:t>
      </w:r>
    </w:p>
  </w:comment>
  <w:comment w:id="212" w:author="Autor" w:date="1900-01-01T00:00:00Z" w:initials="Au">
    <w:p w14:paraId="292027D2" w14:textId="3344DD15" w:rsidR="00205ACA" w:rsidRDefault="00205ACA">
      <w:r>
        <w:annotationRef/>
      </w:r>
      <w:r w:rsidRPr="01EBCB81">
        <w:t>Kordab § 44 lg-t 4.</w:t>
      </w:r>
    </w:p>
  </w:comment>
  <w:comment w:id="213" w:author="Autor" w:date="1900-01-01T00:00:00Z" w:initials="Au">
    <w:p w14:paraId="5643C0D7" w14:textId="18DC9E8B" w:rsidR="00205ACA" w:rsidRDefault="00205ACA">
      <w:r>
        <w:annotationRef/>
      </w:r>
      <w:r w:rsidRPr="79F83939">
        <w:t>Palume SK-s selgitada, mis sisu on "tõsiselt rikkunud".</w:t>
      </w:r>
    </w:p>
  </w:comment>
  <w:comment w:id="214" w:author="Autor" w:date="1900-01-01T00:00:00Z" w:initials="Au">
    <w:p w14:paraId="17706114" w14:textId="010B960E" w:rsidR="00205ACA" w:rsidRDefault="00205ACA">
      <w:r>
        <w:annotationRef/>
      </w:r>
      <w:r w:rsidRPr="600F27B4">
        <w:t>Reisiloa kohta ei ole eraldi §-i. Palume see kas luua või reisiluba jao pealkirjast välja jätta. Lisaks: palume jao pealkirjas märkida ka isik, kelle üleviimist ja tagasivõtmist reguleeritakse. Samuti palume täiendada §-de 72 ja 73 pealkirja, et ka sealt nähtuks isik.</w:t>
      </w:r>
    </w:p>
  </w:comment>
  <w:comment w:id="217" w:author="Autor" w:date="1900-01-01T00:00:00Z" w:initials="Au">
    <w:p w14:paraId="4F6E931B" w14:textId="6A3BCBC3" w:rsidR="00205ACA" w:rsidRDefault="00205ACA">
      <w:r>
        <w:annotationRef/>
      </w:r>
      <w:r w:rsidRPr="7AD3FFF4">
        <w:t>Kordab EN § 6 lg-d 2 ja 3.</w:t>
      </w:r>
    </w:p>
  </w:comment>
  <w:comment w:id="218" w:author="Autor" w:date="1900-01-01T00:00:00Z" w:initials="Au">
    <w:p w14:paraId="74DEBA8E" w14:textId="429925F8" w:rsidR="00205ACA" w:rsidRDefault="00205ACA">
      <w:r>
        <w:annotationRef/>
      </w:r>
      <w:r w:rsidRPr="4C934C8D">
        <w:t>Palume SK-s selgitada, mida see koostöö tegemine sisuliselt tähendab. Kui see ei tähenda muud, kui lg-s 2 sätestatud taotluste edastamist, siis puudub lg 1 järgi vajadus.</w:t>
      </w:r>
    </w:p>
  </w:comment>
  <w:comment w:id="220" w:author="Autor" w:date="1900-01-01T00:00:00Z" w:initials="Au">
    <w:p w14:paraId="6E426F25" w14:textId="4D482772" w:rsidR="00205ACA" w:rsidRDefault="00205ACA">
      <w:r>
        <w:annotationRef/>
      </w:r>
      <w:r w:rsidRPr="135AA2A1">
        <w:t>Jaos olevates normides sellist sõna ei kasutata. Kasutatakse lahkuma, tagasisaatmine. Palume kasutada samu termineid ja EN muuta.</w:t>
      </w:r>
    </w:p>
  </w:comment>
  <w:comment w:id="222" w:author="Autor" w:date="1900-01-01T00:00:00Z" w:initials="Au">
    <w:p w14:paraId="4D9CADFC" w14:textId="0A9C48B1" w:rsidR="00205ACA" w:rsidRDefault="00205ACA">
      <w:r>
        <w:annotationRef/>
      </w:r>
      <w:r w:rsidRPr="4E4324B5">
        <w:t>Mis saab sellisel juhul füüsilisel kujul olevast elamisloast - kas see tuleb PPA-le tagastada? Kui jah, siis palume ka vastav norm EN-s ette näha.</w:t>
      </w:r>
    </w:p>
  </w:comment>
  <w:comment w:id="223" w:author="Autor" w:date="1900-01-01T00:00:00Z" w:initials="Au">
    <w:p w14:paraId="2BB7753D" w14:textId="135636CE" w:rsidR="00205ACA" w:rsidRDefault="00205ACA">
      <w:r>
        <w:annotationRef/>
      </w:r>
      <w:r w:rsidRPr="5CC6BB2D">
        <w:t xml:space="preserve">Mis tähendus ja vajalikkus on sellele sõnal? </w:t>
      </w:r>
      <w:r w:rsidRPr="5CC6BB2D">
        <w:t>Kui piisab sätestada "õigused ja kohustused", siis peaks ka nii sätestama. Kui sel sõnal on sisuline tähendus, siis palume seda SK-s selgitada.</w:t>
      </w:r>
    </w:p>
  </w:comment>
  <w:comment w:id="226" w:author="Autor" w:date="1900-01-01T00:00:00Z" w:initials="Au">
    <w:p w14:paraId="3AE53F76" w14:textId="48589B88" w:rsidR="00205ACA" w:rsidRDefault="00205ACA">
      <w:r>
        <w:annotationRef/>
      </w:r>
      <w:r w:rsidRPr="4A179AEB">
        <w:t>Pigem "tõlketeenuse saamisel"?</w:t>
      </w:r>
    </w:p>
  </w:comment>
  <w:comment w:id="227" w:author="Autor" w:date="1900-01-01T00:00:00Z" w:initials="Au">
    <w:p w14:paraId="49196EA5" w14:textId="7D436CC1" w:rsidR="00205ACA" w:rsidRDefault="00205ACA">
      <w:r>
        <w:annotationRef/>
      </w:r>
      <w:r w:rsidRPr="3A5F2ACF">
        <w:t xml:space="preserve">Palume ette näha ka regulatsioon olukorraks, kui kõnealune </w:t>
      </w:r>
      <w:r w:rsidRPr="3A5F2ACF">
        <w:t>haldusleping ootamatult lõpeb, nt lõpetab eraõiguslik jur.isik tegevuse - kes sellises olukorras teenuse isikule tagab?</w:t>
      </w:r>
    </w:p>
  </w:comment>
  <w:comment w:id="229" w:author="Autor" w:date="1900-01-01T00:00:00Z" w:initials="Au">
    <w:p w14:paraId="3C4AD37D" w14:textId="259E6D4A" w:rsidR="00205ACA" w:rsidRDefault="00205ACA">
      <w:r>
        <w:annotationRef/>
      </w:r>
      <w:r w:rsidRPr="6079ABEF">
        <w:t>Kui kõikidel EN subjektidel on sama kohustus, siis palume see kohustus sätestada üldsätetes, mitte igas jaos eraldi. Märkuse arvestamisel tuleb ka peatüki pealkirjast "kohustused" välja jätta.</w:t>
      </w:r>
    </w:p>
  </w:comment>
  <w:comment w:id="231" w:author="Autor" w:date="1900-01-01T00:00:00Z" w:initials="Au">
    <w:p w14:paraId="47454DEB" w14:textId="77777777" w:rsidR="00530B45" w:rsidRDefault="00205ACA" w:rsidP="00530B45">
      <w:pPr>
        <w:pStyle w:val="Kommentaaritekst"/>
      </w:pPr>
      <w:r>
        <w:annotationRef/>
      </w:r>
      <w:r w:rsidR="00530B45">
        <w:t>Kuivõrd normis reguleeritakse osalemist, kohanemisprogrammi sisu, kulunud summade tagasinõue, siis tuleb kas 1) kajastada kõik need normi pealkirjas või 2) kuna HÕNTE § 24 lg 5 kohaselt välditakse paljude lõigetega paragrahve, (rühmitades sätted sisu järgi mitmeks paragrahviks), rühmitada sätted mitmeks paragrahviks. Meie ettepanek on kasutada alternatiivi 2.</w:t>
      </w:r>
    </w:p>
  </w:comment>
  <w:comment w:id="233" w:author="Autor" w:date="1900-01-01T00:00:00Z" w:initials="Au">
    <w:p w14:paraId="1BBC9417" w14:textId="2A388FAD" w:rsidR="00205ACA" w:rsidRDefault="00205ACA">
      <w:r>
        <w:annotationRef/>
      </w:r>
      <w:r w:rsidRPr="6C3ACE4B">
        <w:t>Mis on selle sõna eesmärk? Leiame, et piisab, kui KUM-l on õigus teavitada ning sõna "täiendavalt" ei ole vajalik.</w:t>
      </w:r>
    </w:p>
  </w:comment>
  <w:comment w:id="234" w:author="Autor" w:date="1900-01-01T00:00:00Z" w:initials="Au">
    <w:p w14:paraId="17031789" w14:textId="2C5F42EE" w:rsidR="00205ACA" w:rsidRDefault="00205ACA">
      <w:r>
        <w:annotationRef/>
      </w:r>
      <w:r w:rsidRPr="6007AB98">
        <w:t>SK-s tuleb märkida ka vastutav ministeerium, et oleks selge, kas see on SIM või KUM.</w:t>
      </w:r>
    </w:p>
  </w:comment>
  <w:comment w:id="237" w:author="Autor" w:date="1900-01-01T00:00:00Z" w:initials="Au">
    <w:p w14:paraId="398A34D5" w14:textId="42959C1D" w:rsidR="00205ACA" w:rsidRDefault="00205ACA">
      <w:r>
        <w:annotationRef/>
      </w:r>
      <w:r w:rsidRPr="0E842A75">
        <w:t>Palume viidata normile, millega see määrus kehtestatakse, nt: .. on kohustus osaleda käesoleva seaduse § X lõike Y alusel kehtestatud määruses sätestatud ulatuses ja korras..</w:t>
      </w:r>
    </w:p>
  </w:comment>
  <w:comment w:id="238" w:author="Autor" w:date="1900-01-01T00:00:00Z" w:initials="Au">
    <w:p w14:paraId="56AA0198" w14:textId="77777777" w:rsidR="00621A90" w:rsidRDefault="00205ACA" w:rsidP="00621A90">
      <w:pPr>
        <w:pStyle w:val="Kommentaaritekst"/>
      </w:pPr>
      <w:r>
        <w:annotationRef/>
      </w:r>
      <w:r w:rsidR="00621A90">
        <w:t>SK-st selgub, et "Punktide 1, 2 ja 4–7 alusel kehtestab Euroopa varjupaigasüsteemi õigusaktide ja VRKS-i rakendamiseks asjaomase määruse siseminister, punkti 3 alusel kultuuriminister ning punktide 8 ja 9 alusel sotsiaalminister. " ja seetõttu tuleb volitusnormid sõnastada nii, et oleks aru saadav, millise valdkonna eest vastutav minister kehtestajaks on. Nt: avaliku korra eest vastutav minister, kultuuritöö eest vastutav minister.</w:t>
      </w:r>
    </w:p>
    <w:p w14:paraId="530C1A61" w14:textId="77777777" w:rsidR="00621A90" w:rsidRDefault="00621A90" w:rsidP="00621A90">
      <w:pPr>
        <w:pStyle w:val="Kommentaaritekst"/>
      </w:pPr>
    </w:p>
    <w:p w14:paraId="125CE63D" w14:textId="77777777" w:rsidR="00621A90" w:rsidRDefault="00621A90" w:rsidP="00621A90">
      <w:pPr>
        <w:pStyle w:val="Kommentaaritekst"/>
      </w:pPr>
      <w:r>
        <w:t>Normitehnika käsiraamat § 11 komm 8: Volitusnormid võib esitada ka loeteluna. Näiteks juhul, kui kehtestatava määruse kavandatav reguleerimisala on väga lai ja määrus kavatsetakse anda mitme volitusnormi alusel. Sel juhul on kõik volitusnormid otstarbekas koguda ühte loetelusse, mis lihtsustab nende täitmise üle arvestuse pidamist ning tagab normi adressaadile ja rakendajale selge ülevaate volitusnormidest. Selline esitus jätab ka võimaluse kaaluda, kas kehtestada loetelu eri punktides antud volitusnormide alusel üks või mitu määrust. Samas ei tähenda see võimalus, et kõik eelnõu volitusnormid võib koondada ühte loetelusse: volitusnorm või -normid tuleb paigutada kohta, kus volitusnormi puudumisel asuks määrusesse kavandatav regulatsioon, ehk regulatsiooni järele, mille rakendamiseks volitusnorm antakse (§ 22 punkt 4).</w:t>
      </w:r>
    </w:p>
    <w:p w14:paraId="10F97453" w14:textId="77777777" w:rsidR="00621A90" w:rsidRDefault="00621A90" w:rsidP="00621A90">
      <w:pPr>
        <w:pStyle w:val="Kommentaaritekst"/>
      </w:pPr>
    </w:p>
    <w:p w14:paraId="4CF0568A" w14:textId="77777777" w:rsidR="00621A90" w:rsidRDefault="00621A90" w:rsidP="00621A90">
      <w:pPr>
        <w:pStyle w:val="Kommentaaritekst"/>
      </w:pPr>
      <w:r>
        <w:t>NT § 22 komm 4: 4. Kuna eelnõu ülesehitus sõltub sisust, siis puudub selleks universaalne skeem. Sätete ja peatükkide paigutusel tuleb lähtuda põhimõttest üldisemalt vähem üldisele või üksikule ning oluline peab eelnema vähem olulisele; üldnorm peab eelnema erinormile ehk reegel enne selle täpsustust või erandit; materiaalõiguslik säte enne menetlusõiguslikku; volitusnorm regulatsiooni järel, mille rakendamiseks volitusnorm antakse; põhiosa peatükkidele järgneb peatükk riikliku järelevalve, seejärel peatükk vastutuse ja peatükk rakendussätete kohta.</w:t>
      </w:r>
    </w:p>
    <w:p w14:paraId="3B34C36D" w14:textId="77777777" w:rsidR="00621A90" w:rsidRDefault="00621A90" w:rsidP="00621A90">
      <w:pPr>
        <w:pStyle w:val="Kommentaaritekst"/>
      </w:pPr>
      <w:r>
        <w:t xml:space="preserve">Näide: </w:t>
      </w:r>
    </w:p>
    <w:p w14:paraId="7239F786" w14:textId="77777777" w:rsidR="00621A90" w:rsidRDefault="00621A90" w:rsidP="00621A90">
      <w:pPr>
        <w:pStyle w:val="Kommentaaritekst"/>
      </w:pPr>
      <w:r>
        <w:t>EN § 43. Rahvusvahelise kaitse taotlejate majutuskeskus ja materiaalsed vastuvõtutingimused. Nt EN § 48 lg 1 5) on rikkunud rahvusvahelise kaitse taotlejate majutuskeskuse sisekorda, kuid volnorm alles § 83 p 8) rahvusvahelise kaitse taotlejate majutuskeskuse sisekorra.</w:t>
      </w:r>
    </w:p>
    <w:p w14:paraId="34D9C219" w14:textId="77777777" w:rsidR="00621A90" w:rsidRDefault="00621A90" w:rsidP="00621A90">
      <w:pPr>
        <w:pStyle w:val="Kommentaaritekst"/>
      </w:pPr>
    </w:p>
    <w:p w14:paraId="7C9169A8" w14:textId="77777777" w:rsidR="00621A90" w:rsidRDefault="00621A90" w:rsidP="00621A90">
      <w:pPr>
        <w:pStyle w:val="Kommentaaritekst"/>
      </w:pPr>
      <w:r>
        <w:t>Palume volitusnormid esitada asjaomase teema juures.</w:t>
      </w:r>
    </w:p>
  </w:comment>
  <w:comment w:id="256" w:author="Autor" w:date="1900-01-01T00:00:00Z" w:initials="Au">
    <w:p w14:paraId="237C18A2" w14:textId="6457634E" w:rsidR="00205ACA" w:rsidRDefault="00205ACA">
      <w:r>
        <w:annotationRef/>
      </w:r>
      <w:r w:rsidRPr="1A88F065">
        <w:t>Selle normi puhul tekib vastuolu, kus esimene lause ütleb, et andmeid säilitatakse kõige kauem 50 aastat ja teine lause ütleb, et andmete täpsem säilitustähtaeg kehtestatakse põhimääruses. Tuleks täpsustada, et mida täpsemalt säilitatakse vastavalt põhimääruses sätestatule (nt logid, alusandmed vms).</w:t>
      </w:r>
    </w:p>
  </w:comment>
  <w:comment w:id="257" w:author="Kärt Voor - JUSTDIGI" w:date="2025-09-16T14:20:00Z" w:initials="KV">
    <w:p w14:paraId="60C98723" w14:textId="77777777" w:rsidR="00205ACA" w:rsidRDefault="00205ACA" w:rsidP="00205ACA">
      <w:pPr>
        <w:pStyle w:val="Kommentaaritekst"/>
      </w:pPr>
      <w:r>
        <w:rPr>
          <w:rStyle w:val="Kommentaariviide"/>
        </w:rPr>
        <w:annotationRef/>
      </w:r>
      <w:r>
        <w:t>EN § 86 erimeetmete loetelu ei ühti SK-s tooduga. Selgituses on taustakontrollis kasutatavate meetmete loetelu palju kitsam. Palume eelnõud ja SK-d täpsustada, et tagada nende kooskõla.</w:t>
      </w:r>
    </w:p>
  </w:comment>
  <w:comment w:id="258" w:author="Kärt Voor - JUSTDIGI" w:date="2025-09-16T14:17:00Z" w:initials="KV">
    <w:p w14:paraId="59D91D43" w14:textId="48D520F1" w:rsidR="00B06EDC" w:rsidRDefault="00B06EDC" w:rsidP="00B06EDC">
      <w:pPr>
        <w:pStyle w:val="Kommentaaritekst"/>
      </w:pPr>
      <w:r>
        <w:rPr>
          <w:rStyle w:val="Kommentaariviide"/>
        </w:rPr>
        <w:annotationRef/>
      </w:r>
      <w:r>
        <w:t>Normi viimane lause tuleb viia eraldi lõikeks.</w:t>
      </w:r>
    </w:p>
  </w:comment>
  <w:comment w:id="260" w:author="Autor" w:date="1900-01-01T00:00:00Z" w:initials="Au">
    <w:p w14:paraId="40E08E60" w14:textId="21C95B67" w:rsidR="00205ACA" w:rsidRDefault="00205ACA">
      <w:r>
        <w:annotationRef/>
      </w:r>
      <w:r w:rsidRPr="06E75FE7">
        <w:t xml:space="preserve">Palume esiteks täpsustada ptk pealkirja ja teiseks SK-s põhjendada, miks on koostöö ptk seaduse lõpuosas, aga mitte üldsätetes. </w:t>
      </w:r>
    </w:p>
  </w:comment>
  <w:comment w:id="262" w:author="Autor" w:date="1900-01-01T00:00:00Z" w:initials="Au">
    <w:p w14:paraId="31B9371B" w14:textId="4F0BEAB1" w:rsidR="00205ACA" w:rsidRDefault="00205ACA">
      <w:r>
        <w:annotationRef/>
      </w:r>
      <w:r w:rsidRPr="7339DA12">
        <w:t>Liigne täht.</w:t>
      </w:r>
    </w:p>
  </w:comment>
  <w:comment w:id="265" w:author="Autor" w:date="1900-01-01T00:00:00Z" w:initials="Au">
    <w:p w14:paraId="5015BFCD" w14:textId="0665A42C" w:rsidR="00205ACA" w:rsidRDefault="00205ACA">
      <w:r>
        <w:annotationRef/>
      </w:r>
      <w:r w:rsidRPr="7A71C5B0">
        <w:t xml:space="preserve">KrMS 3(3). ptk reguleerib riiki sisenemise ja riigist lahkumise süsteemi andmeid ja nimetatud ptk jõustub kuupäeval, mille Euroopa Komisjon määrab Euroopa Parlamendi ja nõukogu määruse (EL) 2017/2226 artikli 66 lõike 1 alusel vastu võetud otsuses riiki sisenemise ja riigist lahkumise süsteemi kasutusele võtmiseks. </w:t>
      </w:r>
    </w:p>
    <w:p w14:paraId="0432E8FC" w14:textId="44DF6D8F" w:rsidR="00205ACA" w:rsidRDefault="00205ACA"/>
    <w:p w14:paraId="0D213375" w14:textId="74C7E8FF" w:rsidR="00205ACA" w:rsidRDefault="00205ACA">
      <w:r w:rsidRPr="4B7AC6FB">
        <w:t>Kuivõrd ptk reguleerimisala muutub, siis tuleb olemasolev mittevajalik ptk kehtetuks tunnistada ja kavandada regulatsioon uude ptk (eelduslikult 3(5). ptk).</w:t>
      </w:r>
    </w:p>
    <w:p w14:paraId="3A1CB7C2" w14:textId="23D723B8" w:rsidR="00205ACA" w:rsidRDefault="00205ACA"/>
    <w:p w14:paraId="121EBF15" w14:textId="3625BC09" w:rsidR="00205ACA" w:rsidRDefault="00205ACA">
      <w:r w:rsidRPr="29E1FAA5">
        <w:t>HÕNTE käsiraamat § 34 komm 6 "Muudetud, kuid samasisuline sõnastus tähendab, et struktuuriosa reguleerimisese peab jääma samaks. Kui paragrahvi sisuks on näiteks loa kehtetuks tunnistamise alused, siis paragrahvi muutmisel ei ole lubatud anda sellele uut sisu, näiteks loa peatamise alused. Kui senine paragrahv ei ole enam vajalik, siis tuleb see kehtetuks tunnistada ja uue sisu jaoks kavandada uue numbriga (ülaindeksiga) paragrahv sisuliselt sobivasse asukohta."</w:t>
      </w:r>
    </w:p>
  </w:comment>
  <w:comment w:id="267" w:author="Autor" w:date="1900-01-01T00:00:00Z" w:initials="Au">
    <w:p w14:paraId="225857F6" w14:textId="10EF980F" w:rsidR="00205ACA" w:rsidRDefault="00205ACA">
      <w:r>
        <w:annotationRef/>
      </w:r>
      <w:r w:rsidRPr="5FB88129">
        <w:t>Palume esitada ka viide konkreetsele artiklile.</w:t>
      </w:r>
    </w:p>
  </w:comment>
  <w:comment w:id="269" w:author="Autor" w:date="1900-01-01T00:00:00Z" w:initials="Au">
    <w:p w14:paraId="56366AC5" w14:textId="6AC97966" w:rsidR="00205ACA" w:rsidRDefault="00205ACA">
      <w:r>
        <w:annotationRef/>
      </w:r>
      <w:r w:rsidRPr="18A5F540">
        <w:t>Kuna vormeli järgi samas muutmispunktis, siis eemaldada jutumärgid ja semikoolon.</w:t>
      </w:r>
    </w:p>
  </w:comment>
  <w:comment w:id="271" w:author="Autor" w:date="1900-01-01T00:00:00Z" w:initials="Au">
    <w:p w14:paraId="4E49A089" w14:textId="6BB058BF" w:rsidR="00205ACA" w:rsidRDefault="00205ACA">
      <w:r>
        <w:annotationRef/>
      </w:r>
      <w:r w:rsidRPr="2EDFC764">
        <w:t>Palume esitada viide konkreetsele artiklile.</w:t>
      </w:r>
    </w:p>
  </w:comment>
  <w:comment w:id="276" w:author="Autor" w:date="1900-01-01T00:00:00Z" w:initials="Au">
    <w:p w14:paraId="3DF102CE" w14:textId="007092DA" w:rsidR="00205ACA" w:rsidRDefault="00205ACA">
      <w:r>
        <w:annotationRef/>
      </w:r>
      <w:r w:rsidRPr="38C85D72">
        <w:t>Kuivõrd EN § 78 lg 6 koosneb kahest punktist, siis tuleb viidaga lg-le 6.</w:t>
      </w:r>
    </w:p>
  </w:comment>
  <w:comment w:id="277" w:author="Autor" w:date="1900-01-01T00:00:00Z" w:initials="Au">
    <w:p w14:paraId="08A6538A" w14:textId="551459E4" w:rsidR="00205ACA" w:rsidRDefault="00205ACA">
      <w:r>
        <w:annotationRef/>
      </w:r>
      <w:r w:rsidRPr="3A3645D4">
        <w:t>Juhime siin tähelepanu EN § 83 kohta tehtud märkustele, mida tuleb ka siin arvestada ja seetõttu muutmisvormelis esitada õige viide.</w:t>
      </w:r>
    </w:p>
  </w:comment>
  <w:comment w:id="278" w:author="Autor" w:date="1900-01-01T00:00:00Z" w:initials="Au">
    <w:p w14:paraId="6CC94163" w14:textId="322DC91C" w:rsidR="00205ACA" w:rsidRDefault="00205ACA">
      <w:r>
        <w:annotationRef/>
      </w:r>
      <w:r w:rsidRPr="78C3371A">
        <w:t>HÕNTE § 19 lg 3: Paragrahvitähisele lisatakse sobiv käändelõpp. Ainsuse omastavas ja osastavas käändes paragrahvitähisele tüvevokaali ei lisata. </w:t>
      </w:r>
    </w:p>
  </w:comment>
  <w:comment w:id="282" w:author="Autor" w:date="1900-01-01T00:00:00Z" w:initials="Au">
    <w:p w14:paraId="02E89EB9" w14:textId="4EB7C0B0" w:rsidR="00205ACA" w:rsidRDefault="00205ACA">
      <w:r>
        <w:annotationRef/>
      </w:r>
      <w:r w:rsidRPr="220E391C">
        <w:t>Peab olema lõiketähis (mitte punktitähis).</w:t>
      </w:r>
    </w:p>
  </w:comment>
  <w:comment w:id="284" w:author="Autor" w:date="1900-01-01T00:00:00Z" w:initials="Au">
    <w:p w14:paraId="2F98A477" w14:textId="4E07828C" w:rsidR="00205ACA" w:rsidRDefault="00205ACA">
      <w:r>
        <w:annotationRef/>
      </w:r>
      <w:r w:rsidRPr="662AEE31">
        <w:t>EL õigusaktile lühendeid ei määrata, neile viitamisel lähtutakse HÕNTE § 29 lg-test 3 ja 4. Palume EN parandada.</w:t>
      </w:r>
    </w:p>
  </w:comment>
  <w:comment w:id="288" w:author="Autor" w:date="1900-01-01T00:00:00Z" w:initials="Au">
    <w:p w14:paraId="557FE8C6" w14:textId="63B19ECB" w:rsidR="00205ACA" w:rsidRDefault="00205ACA">
      <w:r>
        <w:annotationRef/>
      </w:r>
      <w:r w:rsidRPr="750AE92E">
        <w:t>Lg 3 kordab EN § 14 lg-t 1.  Palume arvestada HÕNTE § 28 lg-ga 1 ja EN muuta: (1) Seaduseelnõus ei taasesitata muu seaduse ega sama eelnõu teist sätet, vaid viidatakse sellele.</w:t>
      </w:r>
    </w:p>
  </w:comment>
  <w:comment w:id="289" w:author="Autor" w:date="1900-01-01T00:00:00Z" w:initials="Au">
    <w:p w14:paraId="2460D668" w14:textId="545AC200" w:rsidR="00205ACA" w:rsidRDefault="00205ACA">
      <w:r>
        <w:annotationRef/>
      </w:r>
      <w:r w:rsidRPr="41845137">
        <w:t>Kehtiv lg 4</w:t>
      </w:r>
      <w:r w:rsidRPr="41845137">
        <w:t xml:space="preserve"> reguleerib PPA õigust sõlmida lepingut. EN-ga ,muudetakse lg-t 4 nii, et see reguleerib massilisest sisserändest põhjustatud hädaolukorda. See tähendab, et normi reguleerimisala on muutunud ja seetõttu tuleb lg 4 kehtetuks tunnistada ja uus lg kavandada uue numbriga sobivasse asukohta (HÕNTE käsiraamatu § 34 komm 6.).</w:t>
      </w:r>
    </w:p>
  </w:comment>
  <w:comment w:id="290" w:author="Autor" w:date="1900-01-01T00:00:00Z" w:initials="Au">
    <w:p w14:paraId="22ABAECC" w14:textId="0D12B7D7" w:rsidR="00205ACA" w:rsidRDefault="00205ACA">
      <w:r>
        <w:annotationRef/>
      </w:r>
      <w:r w:rsidRPr="0839D0D5">
        <w:t>Lg 4 kordab EN § 14 lg-t 6. Palume arvestada HÕNTE § 28 lg-ga 1 ja EN muuta: (1) Seaduseelnõus ei taasesitata muu seaduse ega sama eelnõu teist sätet, vaid viidatakse sellele.</w:t>
      </w:r>
    </w:p>
  </w:comment>
  <w:comment w:id="291" w:author="Autor" w:date="1900-01-01T00:00:00Z" w:initials="Au">
    <w:p w14:paraId="7E00BDE6" w14:textId="430C1058" w:rsidR="00205ACA" w:rsidRDefault="00205ACA">
      <w:r>
        <w:annotationRef/>
      </w:r>
      <w:r w:rsidRPr="146C3AF2">
        <w:t>Kordab EN § 29 lg-t 2.</w:t>
      </w:r>
    </w:p>
  </w:comment>
  <w:comment w:id="292" w:author="Autor" w:date="1900-01-01T00:00:00Z" w:initials="Au">
    <w:p w14:paraId="36EEBC3C" w14:textId="1D39CFCC" w:rsidR="00205ACA" w:rsidRDefault="00205ACA">
      <w:r>
        <w:annotationRef/>
      </w:r>
      <w:r w:rsidRPr="0C2D3209">
        <w:t>Kordab EN § 14 lg-t 5.</w:t>
      </w:r>
    </w:p>
  </w:comment>
  <w:comment w:id="293" w:author="Kärt Voor - JUSTDIGI" w:date="2025-09-16T13:54:00Z" w:initials="KV">
    <w:p w14:paraId="29DE7745" w14:textId="77777777" w:rsidR="00111CCA" w:rsidRDefault="00111CCA" w:rsidP="00111CCA">
      <w:pPr>
        <w:pStyle w:val="Kommentaaritekst"/>
      </w:pPr>
      <w:r>
        <w:rPr>
          <w:rStyle w:val="Kommentaariviide"/>
        </w:rPr>
        <w:annotationRef/>
      </w:r>
      <w:r>
        <w:t>Leiame, et kui alaealisel on keeldumiseks mõjuv põhjus nt tegu on haavatava isikuga, võimalik vägivaldne minevik, siis ei saa eeldada, et isik ei ole nõus uuringuga ning seeläbi määratakse ta täisealiseks. Palume normi täiendada: Kui välismaalane keeldub mõjuval põhjusel meditsiinilistest uuringutest vanuse kindlaksmääramiseks….".</w:t>
      </w:r>
    </w:p>
  </w:comment>
  <w:comment w:id="294" w:author="Autor" w:date="1900-01-01T00:00:00Z" w:initials="Au">
    <w:p w14:paraId="5847FFB5" w14:textId="14D18667" w:rsidR="00205ACA" w:rsidRDefault="00205ACA">
      <w:r>
        <w:annotationRef/>
      </w:r>
      <w:r w:rsidRPr="3BEC6386">
        <w:t xml:space="preserve">Palume SK-s muudatust </w:t>
      </w:r>
      <w:r w:rsidRPr="3BEC6386">
        <w:t>põhjendada. Ei ole selge, millal võib olla asjakohane, et tehakse ettekirjutus teise Schengeni konventsiooni ja EL LR territooriumilt lahkuma.</w:t>
      </w:r>
    </w:p>
  </w:comment>
  <w:comment w:id="299" w:author="Autor" w:date="1900-01-01T00:00:00Z" w:initials="Au">
    <w:p w14:paraId="2D631F3C" w14:textId="6C028BFE" w:rsidR="00205ACA" w:rsidRDefault="00205ACA">
      <w:r>
        <w:annotationRef/>
      </w:r>
      <w:r w:rsidRPr="76363A3A">
        <w:t>i-täht on üleliigne.</w:t>
      </w:r>
    </w:p>
  </w:comment>
  <w:comment w:id="302" w:author="Autor" w:date="1900-01-01T00:00:00Z" w:initials="Au">
    <w:p w14:paraId="6755D8FF" w14:textId="0FCD8ACF" w:rsidR="00205ACA" w:rsidRDefault="00205ACA">
      <w:r>
        <w:annotationRef/>
      </w:r>
      <w:r w:rsidRPr="39FA017D">
        <w:t>Esitada ka avaldamismärge (HÕNTE § 29 lg 4).</w:t>
      </w:r>
    </w:p>
  </w:comment>
  <w:comment w:id="307" w:author="Autor" w:date="1900-01-01T00:00:00Z" w:initials="Au">
    <w:p w14:paraId="00126CDF" w14:textId="6F861302" w:rsidR="00205ACA" w:rsidRDefault="00205ACA">
      <w:r>
        <w:annotationRef/>
      </w:r>
      <w:r w:rsidRPr="266A2764">
        <w:t>VSS §-s 6(8), mis koosneb 10 punktist, tehakse kuus muudatust. Palume norm tervikuna uuesti sõnastada.</w:t>
      </w:r>
    </w:p>
  </w:comment>
  <w:comment w:id="310" w:author="Autor" w:date="1900-01-01T00:00:00Z" w:initials="Au">
    <w:p w14:paraId="51C68433" w14:textId="70AAF42C" w:rsidR="00205ACA" w:rsidRDefault="00205ACA">
      <w:r>
        <w:annotationRef/>
      </w:r>
      <w:r w:rsidRPr="6BDE259D">
        <w:t xml:space="preserve">Normi reguleerimisala muutub (kehtiv norm reguleerib esialgse õiguskaitse kohaldamist massilisest sisserändest põhjustatud hädaolukorras), siis tuleb norm kehtetuks tunnistada ja kavandada uue numbriga norm sobivasse asukohta. Selleks </w:t>
      </w:r>
      <w:r w:rsidRPr="6BDE259D">
        <w:t>oleks § 6(10), mis tähendab, et p-ga 20 lisatavate normide numeratsiooni tuleb ka muuta.</w:t>
      </w:r>
    </w:p>
  </w:comment>
  <w:comment w:id="313" w:author="Autor" w:date="1900-01-01T00:00:00Z" w:initials="Au">
    <w:p w14:paraId="51E23EEF" w14:textId="45252BE3" w:rsidR="00205ACA" w:rsidRDefault="00205ACA">
      <w:r>
        <w:annotationRef/>
      </w:r>
      <w:r w:rsidRPr="355D8366">
        <w:t>Parem: saamisele, sest "muretsemine" ei ole õigusakti tekstis sobiv sõna.</w:t>
      </w:r>
    </w:p>
  </w:comment>
  <w:comment w:id="318" w:author="Autor" w:date="1900-01-01T00:00:00Z" w:initials="Au">
    <w:p w14:paraId="262AAD29" w14:textId="4373CA83" w:rsidR="00205ACA" w:rsidRDefault="00205ACA">
      <w:r>
        <w:annotationRef/>
      </w:r>
      <w:r w:rsidRPr="5F043050">
        <w:t>Riiklik järelevalve esitatakse eraldi peatükina pärast põhiosa peatükke (seejärel peatükk vastutuse ja peatükk rakendussätete kohta). HÕNTE käsiraamatu § 22 komm 4. Palume EN viia järelevalve normid sobivasse asukohta.</w:t>
      </w:r>
    </w:p>
    <w:p w14:paraId="3FD5C4B6" w14:textId="2B2D30A8" w:rsidR="00205ACA" w:rsidRDefault="00205ACA">
      <w:r w:rsidRPr="149A812D">
        <w:t>Lisaks: riikliku jv-ga seonduv tuleb struktureerida nii, et oleks norm riikliku järelevalve teostajate kohta (nimetada asutused, kes mis valdkonnas seda teevad), seejärel norm ka riikliku jv meetmete kohta ja ka erimeetmete kohta. St, et tuleb 1) luua riikliku jv ptk, 2) mille jagudes esitatakse regulatsioon (nt 1. jagu - rjv teostaja, 2. jagu rvj erimeetmed).</w:t>
      </w:r>
    </w:p>
  </w:comment>
  <w:comment w:id="319" w:author="Autor" w:date="1900-01-01T00:00:00Z" w:initials="Au">
    <w:p w14:paraId="7C45D87A" w14:textId="303662D4" w:rsidR="00205ACA" w:rsidRDefault="00205ACA">
      <w:r>
        <w:annotationRef/>
      </w:r>
      <w:r w:rsidRPr="35C59CDD">
        <w:t xml:space="preserve">Juhime </w:t>
      </w:r>
      <w:r w:rsidRPr="35C59CDD">
        <w:t>tähelepanu, et nii KorS kui HMS sätestab proportsionaalsuse põhimõtte. Seetõttu tuleb see osa normist välja jätta, sest see põhimõte on juba sätestatud ning kordus ei ole vajalik.</w:t>
      </w:r>
    </w:p>
  </w:comment>
  <w:comment w:id="320" w:author="Autor" w:date="1900-01-01T00:00:00Z" w:initials="Au">
    <w:p w14:paraId="3E5E9FF0" w14:textId="52C3C485" w:rsidR="00205ACA" w:rsidRDefault="00205ACA">
      <w:r>
        <w:annotationRef/>
      </w:r>
      <w:r w:rsidRPr="11A91303">
        <w:t>See ei kuulu riikliku jv-ga samasse ptk-i (riikliku jv tarbeks tuleb luua eraldi ptk, vt ka märkust ülalpool).</w:t>
      </w:r>
    </w:p>
  </w:comment>
  <w:comment w:id="323" w:author="Autor" w:date="1900-01-01T00:00:00Z" w:initials="Au">
    <w:p w14:paraId="06FD83E1" w14:textId="1559971E" w:rsidR="00205ACA" w:rsidRDefault="00205ACA">
      <w:r>
        <w:annotationRef/>
      </w:r>
      <w:r w:rsidRPr="3B3F0B2D">
        <w:t>Palume SK-s muudatust põhjendada. Ei ole selge, millal võib olla asjakohane, et tehakse ettekirjutus teise Schengeni konventsiooni ja EL LR territooriumilt lahkuma.</w:t>
      </w:r>
    </w:p>
  </w:comment>
  <w:comment w:id="324" w:author="Autor" w:date="1900-01-01T00:00:00Z" w:initials="Au">
    <w:p w14:paraId="01AA95E5" w14:textId="0898BDC3" w:rsidR="00205ACA" w:rsidRDefault="00205ACA">
      <w:r>
        <w:annotationRef/>
      </w:r>
      <w:r w:rsidRPr="4A8CB6FC">
        <w:t>Lisatav lg 3(1) planeeritakse §-i 7, mis reguleerib lahkumisettekirjutust. Kuivõrd lisatavat lg-t  ei ole lahkumis ettekirjutusega seostatud, siis ei sobi lisatav sellesse paragrahvi ja tuleb kavandada sobivasse asukohta.</w:t>
      </w:r>
    </w:p>
  </w:comment>
  <w:comment w:id="327" w:author="Autor" w:date="1900-01-01T00:00:00Z" w:initials="Au">
    <w:p w14:paraId="78F1E648" w14:textId="2FFC7DF7" w:rsidR="00205ACA" w:rsidRDefault="00205ACA">
      <w:r>
        <w:annotationRef/>
      </w:r>
      <w:r w:rsidRPr="614BFF37">
        <w:t>Palume lisatavaid sõnu täiendada ka viitega sisenemiskeelu otsusele.</w:t>
      </w:r>
    </w:p>
  </w:comment>
  <w:comment w:id="328" w:author="Autor" w:date="1900-01-01T00:00:00Z" w:initials="Au">
    <w:p w14:paraId="19DB5074" w14:textId="0AC6EA7D" w:rsidR="00205ACA" w:rsidRDefault="00205ACA">
      <w:r>
        <w:annotationRef/>
      </w:r>
      <w:r w:rsidRPr="6FD48255">
        <w:t xml:space="preserve">Kehtiv lg 9: </w:t>
      </w:r>
      <w:r w:rsidRPr="24B3F83B">
        <w:rPr>
          <w:u w:val="single"/>
        </w:rPr>
        <w:t> </w:t>
      </w:r>
      <w:r w:rsidRPr="67AEE543">
        <w:t>(9) Saatjata alaealisele välismaalasele osutab tema Eestis viibimise ajal Sotsiaalkindlustusamet asendushooldusteenust, mis hõlmab vähemalt rahvusvahelise kaitse andmise seaduse § 32 lõikes 1 sätestatud teenuseid.</w:t>
      </w:r>
    </w:p>
    <w:p w14:paraId="0EF76022" w14:textId="3F45B48B" w:rsidR="00205ACA" w:rsidRDefault="00205ACA"/>
    <w:p w14:paraId="776BC646" w14:textId="61C7539C" w:rsidR="00205ACA" w:rsidRDefault="00205ACA">
      <w:r w:rsidRPr="3F0D44F0">
        <w:t>Juhime tähelepanu seaduse nimetuse veale: rahvusvahelise kaitse andmise seaduse asemel peab olema välismaalasele rahvusvahelise kaitse andmise seadus. Palume vormel sõnastada nii, et parandatud saab ka vigane seaduse nimetus.</w:t>
      </w:r>
    </w:p>
  </w:comment>
  <w:comment w:id="332" w:author="Autor" w:date="1900-01-01T00:00:00Z" w:initials="Au">
    <w:p w14:paraId="57683395" w14:textId="42F79A62" w:rsidR="00205ACA" w:rsidRDefault="00205ACA">
      <w:r>
        <w:annotationRef/>
      </w:r>
      <w:r w:rsidRPr="73E6B956">
        <w:t xml:space="preserve">Palume SK-s selgitada, kas </w:t>
      </w:r>
      <w:r w:rsidRPr="73E6B956">
        <w:t>välismaalasel on võimalik pöörduda ka kiirabi poole või ka vältimatut kiireloomulist arstiabi osutab kinnipidamiskeskuse ravipunkt? Ebaselge on täiend "vajaduse korral" - kui vajalikud tervishoiuteenused osutatakse niikuinii, siis mis eesmärk sel täiendil on? Kes hindab seda vajadust? Soovitame see täiend kas välja jätta või siis selle vajadust SK-s põhjendada.</w:t>
      </w:r>
    </w:p>
  </w:comment>
  <w:comment w:id="335" w:author="Autor" w:date="1900-01-01T00:00:00Z" w:initials="Au">
    <w:p w14:paraId="6AE90AF5" w14:textId="0EDAD774" w:rsidR="00205ACA" w:rsidRDefault="00205ACA">
      <w:r>
        <w:annotationRef/>
      </w:r>
      <w:r w:rsidRPr="73104C7E">
        <w:t>Palume SK-s selgitada, millise haldusaktiga peale ettekirjutuse on veel võimalik väljasõidukohustust isikule panna (kui muid ei ole, siis on arusaamatu, miks "ettekirjutus" tuleb "haldusaktiks" muuta. Lisaks lisatakse ka kohtulahend - sellest tulenevalt tuleb jälgida, et kui haldusakt saab olla tühistatud, kehtetuks tunnistatud või kehtivuse kaotanud, siis kohtulahendit ei saa kehtetuks tunnistada ega see ei saa ka kehtivust kaotada. Seetõttu peab sõnade järjekord olema selline, et oleks selge, milline tegu</w:t>
      </w:r>
      <w:r w:rsidRPr="73104C7E">
        <w:t>sõna käib haldusakti juurde ja milline kohtulahendi juurde.</w:t>
      </w:r>
    </w:p>
  </w:comment>
  <w:comment w:id="336" w:author="Autor" w:date="1900-01-01T00:00:00Z" w:initials="Au">
    <w:p w14:paraId="09FED2A3" w14:textId="70F15D71" w:rsidR="00205ACA" w:rsidRDefault="00205ACA">
      <w:r>
        <w:annotationRef/>
      </w:r>
      <w:r w:rsidRPr="42DACE22">
        <w:t>See muutmispunkt peab olema pärast p-i 37 (§ 14 lg 8 on pärast § 14 lg-t 5).</w:t>
      </w:r>
    </w:p>
  </w:comment>
  <w:comment w:id="338" w:author="Autor" w:date="1900-01-01T00:00:00Z" w:initials="Au">
    <w:p w14:paraId="286D825F" w14:textId="1B9C9D08" w:rsidR="00205ACA" w:rsidRDefault="00205ACA">
      <w:r>
        <w:annotationRef/>
      </w:r>
      <w:r w:rsidRPr="555F8154">
        <w:t>Palume SK-s selgitada, mis on sundtäitmise toiming.</w:t>
      </w:r>
    </w:p>
  </w:comment>
  <w:comment w:id="340" w:author="Autor" w:date="1900-01-01T00:00:00Z" w:initials="Au">
    <w:p w14:paraId="6391D09B" w14:textId="3CC90521" w:rsidR="00205ACA" w:rsidRDefault="00205ACA">
      <w:r>
        <w:annotationRef/>
      </w:r>
      <w:r w:rsidRPr="36F1C9FB">
        <w:t>Ptk pealkiri, kuhu § 23 kuulub on "Kinnipidamiskeskuses kinnipidamine". EN § 23 lg 1 ei reguleeri, kus on kinnipidamiskoht, seda reguleeri lg 3, mis kohaldub olukorras, kus välismaalas on vaja kinni pidada rohkem kui 48h. Palume lg-t 1 täpsustada ka kohaga, kus peetakse välismaalast kinni kuni 48h (kehtivas VSS-s on selleks § 19, mis loetleb need kohad, aga see norm tunnistatakse EN § 99 p-s 38 kehtetuks).</w:t>
      </w:r>
    </w:p>
  </w:comment>
  <w:comment w:id="342" w:author="Autor" w:date="1900-01-01T00:00:00Z" w:initials="Au">
    <w:p w14:paraId="6FB46A44" w14:textId="4690B298" w:rsidR="00205ACA" w:rsidRDefault="00205ACA">
      <w:r>
        <w:annotationRef/>
      </w:r>
      <w:r w:rsidRPr="21B3EE6A">
        <w:t>Kuna norm reguleerib ka kinnipidamiskeskusesse paigutamist, siis seetõttu täiendasime ka normi pealkirja.</w:t>
      </w:r>
    </w:p>
  </w:comment>
  <w:comment w:id="343" w:author="Autor" w:date="1900-01-01T00:00:00Z" w:initials="Au">
    <w:p w14:paraId="3B46C0BC" w14:textId="7F5BC549" w:rsidR="00205ACA" w:rsidRDefault="00205ACA">
      <w:r>
        <w:annotationRef/>
      </w:r>
      <w:r w:rsidRPr="475B1690">
        <w:t>Peab olema viide lg-le 2.</w:t>
      </w:r>
    </w:p>
  </w:comment>
  <w:comment w:id="344" w:author="Autor" w:date="1900-01-01T00:00:00Z" w:initials="Au">
    <w:p w14:paraId="4E918A3F" w14:textId="331F761E" w:rsidR="00205ACA" w:rsidRDefault="00205ACA">
      <w:r>
        <w:annotationRef/>
      </w:r>
      <w:r w:rsidRPr="4D7AD272">
        <w:t>Juhime tähelepanu, et nii KorS kui HMS sätestab proportsionaalsuse põhimõtte. Seetõttu tuleb see osa normist välja jätta, sest see põhimõte on juba sätestatud ning kordus ei ole vajalik.</w:t>
      </w:r>
    </w:p>
  </w:comment>
  <w:comment w:id="346" w:author="Autor" w:date="1900-01-01T00:00:00Z" w:initials="Au">
    <w:p w14:paraId="593EE484" w14:textId="78281D07" w:rsidR="00205ACA" w:rsidRDefault="00205ACA">
      <w:r>
        <w:annotationRef/>
      </w:r>
      <w:r w:rsidRPr="760BA587">
        <w:t>Palume kontrollida viite õigsust, sest viidatakse:</w:t>
      </w:r>
    </w:p>
    <w:p w14:paraId="7C18D578" w14:textId="08BC53E7" w:rsidR="00205ACA" w:rsidRDefault="00205ACA">
      <w:r w:rsidRPr="04AE988D">
        <w:t xml:space="preserve">(2) Rahvusvahelise kaitse taotlejat võib kinni pidada järgmistel alustel: </w:t>
      </w:r>
    </w:p>
    <w:p w14:paraId="6FEF4900" w14:textId="33E60825" w:rsidR="00205ACA" w:rsidRDefault="00205ACA"/>
    <w:p w14:paraId="73D1EE3B" w14:textId="0647106D" w:rsidR="00205ACA" w:rsidRDefault="00205ACA">
      <w:r w:rsidRPr="6C27C73A">
        <w:t>4) selleks, et otsustada piirimenetluse raames kooskõlas Euroopa Parlamendi ja nõukogu määruse (EL) 2024/1348 (menetluse kohta) artikliga 43 taotleja õiguse üle siseneda Eesti territooriumile; </w:t>
      </w:r>
    </w:p>
    <w:p w14:paraId="7BF53F35" w14:textId="58FBE32C" w:rsidR="00205ACA" w:rsidRDefault="00205ACA"/>
  </w:comment>
  <w:comment w:id="347" w:author="Autor" w:date="1900-01-01T00:00:00Z" w:initials="Au">
    <w:p w14:paraId="5CE49E15" w14:textId="450212AF" w:rsidR="00205ACA" w:rsidRDefault="00205ACA">
      <w:r>
        <w:annotationRef/>
      </w:r>
      <w:r w:rsidRPr="35A5E8B3">
        <w:t>Viidatud lg 1 nimetab proportsionaalsuse põhimõtte (vt ka märkust - meie hinnangul peab proportsionaalsuse põhimõtet juba HMS ja KorS alusel arvestama). Seega on ebaselge, miks on siin põhimõtted mitmuses. Mis need põhimõtted on, mis võimaldavad välismaalase väljasõidukohustuse täitmise kinnipidamise teel? Palume EN muuta ja normid kooskõlla viia.</w:t>
      </w:r>
    </w:p>
  </w:comment>
  <w:comment w:id="348" w:author="Autor" w:date="1900-01-01T00:00:00Z" w:initials="Au">
    <w:p w14:paraId="0AE61596" w14:textId="0600A0FE" w:rsidR="00205ACA" w:rsidRDefault="00205ACA">
      <w:r>
        <w:annotationRef/>
      </w:r>
      <w:r w:rsidRPr="17002585">
        <w:t>Juhime tähelepanu, et nii KorS kui HMS sätestab proportsionaalsuse põhimõtte. Seetõttu tuleb see osa normist välja jätta, sest see põhimõte on juba sätestatud ning kordus ei ole vajalik.</w:t>
      </w:r>
    </w:p>
  </w:comment>
  <w:comment w:id="351" w:author="Autor" w:date="1900-01-01T00:00:00Z" w:initials="Au">
    <w:p w14:paraId="3E02CB4C" w14:textId="7ABEDB5F" w:rsidR="00205ACA" w:rsidRDefault="00205ACA">
      <w:r>
        <w:annotationRef/>
      </w:r>
      <w:r w:rsidRPr="022E1CAD">
        <w:t>Palume esitada viide konkreetsele HKMS peatükile (nagu on lg-s 2).</w:t>
      </w:r>
    </w:p>
  </w:comment>
  <w:comment w:id="350" w:author="Autor" w:date="1900-01-01T00:00:00Z" w:initials="Au">
    <w:p w14:paraId="2C71F260" w14:textId="4C4AB672" w:rsidR="00205ACA" w:rsidRDefault="00205ACA">
      <w:r>
        <w:annotationRef/>
      </w:r>
      <w:r w:rsidRPr="60240392">
        <w:t xml:space="preserve">Ka 4. ptk </w:t>
      </w:r>
      <w:r w:rsidRPr="60240392">
        <w:t>pealkirjast peab nähtuma, et lisaks kinnipidamiskeskuses kinnipidamisele reguleeritakse ka kinnipidamistaotluse läbivaatamist. Palume EN-s näha ette punkt pealkirja muutmiseks.</w:t>
      </w:r>
    </w:p>
  </w:comment>
  <w:comment w:id="352" w:author="Autor" w:date="1900-01-01T00:00:00Z" w:initials="Au">
    <w:p w14:paraId="5B12EC2E" w14:textId="57D075C7" w:rsidR="00205ACA" w:rsidRDefault="00205ACA">
      <w:r>
        <w:annotationRef/>
      </w:r>
      <w:r w:rsidRPr="49277385">
        <w:t xml:space="preserve">See norm peab olema pärast §-i 23, sest § 23 loob kinnipidamise alused ja seejärel tuleb sätestada, millises kohas võib välismaalast kinni pidada. </w:t>
      </w:r>
    </w:p>
  </w:comment>
  <w:comment w:id="356" w:author="Autor" w:date="1900-01-01T00:00:00Z" w:initials="Au">
    <w:p w14:paraId="13B018FF" w14:textId="5EB8FED0" w:rsidR="00205ACA" w:rsidRDefault="00205ACA">
      <w:r>
        <w:annotationRef/>
      </w:r>
      <w:r w:rsidRPr="301984E4">
        <w:t>Palume viidata lg-tele 1 ja 2, mis nimetavad isikud, kellega kokkusaamine võimaldatakse. Muud normid reguleerivad turvakontrolli, kokkusaamise kestust jne.</w:t>
      </w:r>
    </w:p>
  </w:comment>
  <w:comment w:id="359" w:author="Autor" w:date="1900-01-01T00:00:00Z" w:initials="Au">
    <w:p w14:paraId="693B7588" w14:textId="14AD50B9" w:rsidR="00205ACA" w:rsidRDefault="00205ACA">
      <w:r>
        <w:annotationRef/>
      </w:r>
      <w:r w:rsidRPr="56E8B3AB">
        <w:t>Palume analüüsida, kas on vajalik viidata ka lg-le 4, mis reguleerib alaealise majutmist. Kui jah, siis tuleb EN täiendada.</w:t>
      </w:r>
    </w:p>
  </w:comment>
  <w:comment w:id="360" w:author="Autor" w:date="1900-01-01T00:00:00Z" w:initials="Au">
    <w:p w14:paraId="7E8A4E15" w14:textId="002F212E" w:rsidR="00205ACA" w:rsidRDefault="00205ACA">
      <w:r>
        <w:annotationRef/>
      </w:r>
      <w:r w:rsidRPr="28021A99">
        <w:t>Teistes lg-tes seda täiendit ei ole ja seetõttu tehtud märkused, et kui mõeldud ainult massilisest sisserändest põhjustatud hädaolukorda, siis tuleb see täiend esitada, sh ka normi pealkirjas. Kui aga soovitakse sätestada erisuses igasuguseks eriolukorraks, siis tuleb ka selline norm luua. L</w:t>
      </w:r>
    </w:p>
  </w:comment>
  <w:comment w:id="361" w:author="Autor" w:date="1900-01-01T00:00:00Z" w:initials="Au">
    <w:p w14:paraId="562345FC" w14:textId="16BC703D" w:rsidR="00205ACA" w:rsidRDefault="00205ACA">
      <w:r>
        <w:annotationRef/>
      </w:r>
      <w:r w:rsidRPr="1B87C57F">
        <w:t>Kui mõeldud ainult massilisest sisserändest põhjustatud hädaolukorda, siis peab olema ka täpsustust "massilisest sisserändest põhjustatud".</w:t>
      </w:r>
    </w:p>
  </w:comment>
  <w:comment w:id="364" w:author="Autor" w:date="1900-01-01T00:00:00Z" w:initials="Au">
    <w:p w14:paraId="27111E8D" w14:textId="03BC6AE4" w:rsidR="00205ACA" w:rsidRDefault="00205ACA">
      <w:r>
        <w:annotationRef/>
      </w:r>
      <w:r w:rsidRPr="1D1942AE">
        <w:t>Viidatud lg 1 nimetab proportsionaalsuse põhimõtte (vt ka märkust - meie hinnangul peab proportsionaalsuse põhimõtet juba HMS ja KorS alusel arvestama). Seega on ebaselge, miks on siin põhimõtted mitmuses. Mis need põhimõtted on, mis võimaldavad välismaalase väljasõidukohustuse täitmise kinnipidamise teel? Palume EN muuta ja normid kooskõlla viia.</w:t>
      </w:r>
    </w:p>
  </w:comment>
  <w:comment w:id="365" w:author="Autor" w:date="1900-01-01T00:00:00Z" w:initials="Au">
    <w:p w14:paraId="64C75440" w14:textId="1A183CE1" w:rsidR="00205ACA" w:rsidRDefault="00205ACA">
      <w:r>
        <w:annotationRef/>
      </w:r>
      <w:r w:rsidRPr="7497DD9C">
        <w:t>See osa normist on ebaselge - EN § 23 lg-s 2 on kinnipidamiseks 10 alust, kas peetakse silmas, et välismaalased loetletakse nimekirjas selles järjekorras, millisel § 23 lg 2 nimetatud alusel on ta kinni peetud? Kui jah, siis peab see ka normi sõnastusest nähtuma.</w:t>
      </w:r>
    </w:p>
  </w:comment>
  <w:comment w:id="366" w:author="Autor" w:date="1900-01-01T00:00:00Z" w:initials="Au">
    <w:p w14:paraId="5D589C63" w14:textId="70035641" w:rsidR="00205ACA" w:rsidRDefault="00205ACA">
      <w:r>
        <w:annotationRef/>
      </w:r>
      <w:r w:rsidRPr="0389B961">
        <w:t>Kui mõeldud ainult massilisest sisserändest põhjustatud hädaolukorda, siis peab olema ka täpsustust "massilisest sisserändest põhjustatud".</w:t>
      </w:r>
    </w:p>
  </w:comment>
  <w:comment w:id="367" w:author="Autor" w:date="1900-01-01T00:00:00Z" w:initials="Au">
    <w:p w14:paraId="5B24B97A" w14:textId="2862D1FB" w:rsidR="00205ACA" w:rsidRDefault="00205ACA">
      <w:r>
        <w:annotationRef/>
      </w:r>
      <w:r w:rsidRPr="551FE06F">
        <w:t>Soovitame esitada konkreetne viide välismaalase kinnipidamise pikendamise normile (ilmselt mõeldakse siin ikka kinnipidamise tähtaja pikendamist).</w:t>
      </w:r>
    </w:p>
  </w:comment>
  <w:comment w:id="368" w:author="Autor" w:date="1900-01-01T00:00:00Z" w:initials="Au">
    <w:p w14:paraId="12F584AB" w14:textId="18726D91" w:rsidR="00205ACA" w:rsidRDefault="00205ACA">
      <w:r>
        <w:annotationRef/>
      </w:r>
      <w:r w:rsidRPr="14EB77D0">
        <w:t>Kui mõeldud ainult massilisest sisserändest põhjustatud hädaolukorda, siis peab olema ka täpsustust "massilisest sisserändest põhjustatud".</w:t>
      </w:r>
    </w:p>
  </w:comment>
  <w:comment w:id="369" w:author="Autor" w:date="1900-01-01T00:00:00Z" w:initials="Au">
    <w:p w14:paraId="0FD64DBA" w14:textId="77777777" w:rsidR="007210B0" w:rsidRDefault="00205ACA" w:rsidP="007210B0">
      <w:pPr>
        <w:pStyle w:val="Kommentaaritekst"/>
      </w:pPr>
      <w:r>
        <w:annotationRef/>
      </w:r>
      <w:r w:rsidR="007210B0">
        <w:t xml:space="preserve">Vahistatute ja arestialuste puhul tõstatame küsimuse, et kuna välja on toodud vaid „eelvangistust kandev vahistatu“ või „aresti kandev isik“, siis kas VangSi lõikes § 3 lg 2 ja § 4 lg 2 toodud isikute osas on tehtud teadlikult eelnõus kitsendus? Kui jah, siis tuleb seda SK-s põhjendada. </w:t>
      </w:r>
    </w:p>
    <w:p w14:paraId="2B708B86" w14:textId="77777777" w:rsidR="007210B0" w:rsidRDefault="007210B0" w:rsidP="007210B0">
      <w:pPr>
        <w:pStyle w:val="Kommentaaritekst"/>
      </w:pPr>
    </w:p>
    <w:p w14:paraId="17A55AF0" w14:textId="77777777" w:rsidR="007210B0" w:rsidRDefault="007210B0" w:rsidP="007210B0">
      <w:pPr>
        <w:pStyle w:val="Kommentaaritekst"/>
      </w:pPr>
      <w:r>
        <w:t>Ilmselt on tegemist siiski sõnastuse ebatäpsusega ning normi mõte on, et välismaalast ei paigutata kokku ühegi VangS §des 2-4 nimetatud isikuga ja seetõttu teeme ettepaneku kasutada VangS terminoloogiast:</w:t>
      </w:r>
    </w:p>
    <w:p w14:paraId="3D9E7910" w14:textId="77777777" w:rsidR="007210B0" w:rsidRDefault="007210B0" w:rsidP="007210B0">
      <w:pPr>
        <w:pStyle w:val="Kommentaaritekst"/>
      </w:pPr>
    </w:p>
    <w:p w14:paraId="0397266B" w14:textId="77777777" w:rsidR="007210B0" w:rsidRDefault="007210B0" w:rsidP="007210B0">
      <w:pPr>
        <w:pStyle w:val="Kommentaaritekst"/>
      </w:pPr>
      <w:r>
        <w:rPr>
          <w:b/>
          <w:bCs/>
        </w:rPr>
        <w:t>§ 3.   Arestialune</w:t>
      </w:r>
    </w:p>
    <w:p w14:paraId="58A994E9" w14:textId="77777777" w:rsidR="007210B0" w:rsidRDefault="007210B0" w:rsidP="007210B0">
      <w:pPr>
        <w:pStyle w:val="Kommentaaritekst"/>
      </w:pPr>
      <w:r>
        <w:t>  (1) Arestialune käesoleva seaduse tähenduses on arestimajas või vanglas aresti kandev isik või distsiplinaararesti kandev kaitseväelane.</w:t>
      </w:r>
    </w:p>
    <w:p w14:paraId="7CC297C4" w14:textId="77777777" w:rsidR="007210B0" w:rsidRDefault="007210B0" w:rsidP="007210B0">
      <w:pPr>
        <w:pStyle w:val="Kommentaaritekst"/>
      </w:pPr>
      <w:r>
        <w:t>  (2) Vanglasse toimetatud kuni 48 tunniks kinni peetud või sundtoomisele allutatud isiku, välja arvatud kriminaalmenetluse seadustiku § 217 kohaselt kahtlustatavana kinnipeetu, samuti korrakaitseseaduse alusel vanglasse kainenema toimetatud joobeseisundis isiku kinnipidamisele kohaldatakse arestialuse ja aresti täideviimise kohta kehtestatud sätteid käesolevas seaduses sätestatud erisustega.</w:t>
      </w:r>
    </w:p>
    <w:p w14:paraId="50453456" w14:textId="77777777" w:rsidR="007210B0" w:rsidRDefault="007210B0" w:rsidP="007210B0">
      <w:pPr>
        <w:pStyle w:val="Kommentaaritekst"/>
      </w:pPr>
    </w:p>
    <w:p w14:paraId="09F5A415" w14:textId="77777777" w:rsidR="007210B0" w:rsidRDefault="007210B0" w:rsidP="007210B0">
      <w:pPr>
        <w:pStyle w:val="Kommentaaritekst"/>
      </w:pPr>
      <w:r>
        <w:rPr>
          <w:b/>
          <w:bCs/>
        </w:rPr>
        <w:t>§ 4.   Vahistatu</w:t>
      </w:r>
    </w:p>
    <w:p w14:paraId="2FA46F21" w14:textId="77777777" w:rsidR="007210B0" w:rsidRDefault="007210B0" w:rsidP="007210B0">
      <w:pPr>
        <w:pStyle w:val="Kommentaaritekst"/>
      </w:pPr>
      <w:r>
        <w:t>  (1) Vahistatu käesoleva seaduse tähenduses on isik, kellele on tõkendina kohaldatud vahistamist ja kes kannab eelvangistust kinnise vangla eelvangistusosakonnas või arestimajas.</w:t>
      </w:r>
    </w:p>
    <w:p w14:paraId="524812FD" w14:textId="77777777" w:rsidR="007210B0" w:rsidRDefault="007210B0" w:rsidP="007210B0">
      <w:pPr>
        <w:pStyle w:val="Kommentaaritekst"/>
      </w:pPr>
      <w:r>
        <w:t>  (2) Vanglasse toimetatud kriminaalmenetluse seadustiku § 217 kohaselt kahtlustatavana kinnipeetu kinnipidamisele kohaldatakse vahistatu ja eelvangistuse täideviimise kohta kehtestatud sätteid käesolevas seaduses sätestatud erisustega.</w:t>
      </w:r>
    </w:p>
    <w:p w14:paraId="40DE1FD6" w14:textId="77777777" w:rsidR="007210B0" w:rsidRDefault="007210B0" w:rsidP="007210B0">
      <w:pPr>
        <w:pStyle w:val="Kommentaaritekst"/>
      </w:pPr>
    </w:p>
  </w:comment>
  <w:comment w:id="370" w:author="Autor" w:date="1900-01-01T00:00:00Z" w:initials="Au">
    <w:p w14:paraId="2144B853" w14:textId="43EDEA9A" w:rsidR="00205ACA" w:rsidRDefault="00205ACA">
      <w:r>
        <w:annotationRef/>
      </w:r>
      <w:r w:rsidRPr="3EE59974">
        <w:t>Kui mõeldud ainult massilisest sisserändest põhjustatud hädaolukorda, siis peab olema ka täpsustust "massilisest sisserändest põhjustatud".</w:t>
      </w:r>
    </w:p>
  </w:comment>
  <w:comment w:id="371" w:author="Autor" w:date="1900-01-01T00:00:00Z" w:initials="Au">
    <w:p w14:paraId="1A3B3C16" w14:textId="464956F5" w:rsidR="00205ACA" w:rsidRDefault="00205ACA">
      <w:r>
        <w:annotationRef/>
      </w:r>
      <w:r w:rsidRPr="4A9108BB">
        <w:t xml:space="preserve">Kui mõeldud ainult massilisest </w:t>
      </w:r>
      <w:r w:rsidRPr="4A9108BB">
        <w:t>sisserändest põhjustatud hädaolukorda, siis peab olema ka täpsustust "massilisest sisserändest põhjustatud".</w:t>
      </w:r>
    </w:p>
  </w:comment>
  <w:comment w:id="372" w:author="Autor" w:date="1900-01-01T00:00:00Z" w:initials="Au">
    <w:p w14:paraId="1998505D" w14:textId="36DB349D" w:rsidR="00205ACA" w:rsidRDefault="00205ACA">
      <w:r>
        <w:annotationRef/>
      </w:r>
      <w:r w:rsidRPr="1371A7D8">
        <w:t>Kuivõrd kohtulahendit ei saa kehtetuks tunnistada, siis tuleb normid sõnastada nii, et õige tegusõna oleks esitatud koos õige dokumendiga. Palume vormelit muuta.</w:t>
      </w:r>
    </w:p>
  </w:comment>
  <w:comment w:id="375" w:author="Autor" w:date="1900-01-01T00:00:00Z" w:initials="Au">
    <w:p w14:paraId="3D851F35" w14:textId="54B4AB7E" w:rsidR="00205ACA" w:rsidRDefault="00205ACA">
      <w:r>
        <w:annotationRef/>
      </w:r>
      <w:r w:rsidRPr="30D0AF9F">
        <w:t>Viidatud lg 1 nimetab proportsionaalsuse põhimõtte (vt ka märkust - meie hinnangul peab proportsionaalsuse põhimõtet juba HMS ja KorS alusel arvestama). Seega on ebaselge, miks on siin põhimõtted mitmuses. Mis need põhimõtted on, mis võimaldavad välismaalase väljasõidukohustuse täitmise kinnipidamise teel? Palume EN muuta ja normid kooskõlla viia.</w:t>
      </w:r>
    </w:p>
  </w:comment>
  <w:comment w:id="376" w:author="Autor" w:date="1900-01-01T00:00:00Z" w:initials="Au">
    <w:p w14:paraId="06129B3B" w14:textId="26BE2BDC" w:rsidR="00205ACA" w:rsidRDefault="00205ACA">
      <w:r>
        <w:annotationRef/>
      </w:r>
      <w:r w:rsidRPr="3A76DC26">
        <w:t>Viidatud lg 1 nimetab proportsionaalsuse põhimõtte (vt ka märkust - meie hinnangul peab proportsionaalsuse põhimõtet juba HMS ja KorS alusel arvestama). Seega on ebaselge, miks on siin põhimõtted mitmuses. Mis need põhimõtted on, mis võimaldavad välismaalase väljasõidukohustuse täitmise kinnipidamise teel? Palume EN muuta ja normid kooskõlla viia.</w:t>
      </w:r>
    </w:p>
  </w:comment>
  <w:comment w:id="385" w:author="Autor" w:date="1900-01-01T00:00:00Z" w:initials="Au">
    <w:p w14:paraId="70AA9708" w14:textId="07518E1B" w:rsidR="00205ACA" w:rsidRDefault="00205ACA">
      <w:r>
        <w:annotationRef/>
      </w:r>
      <w:r w:rsidRPr="79EF81FA">
        <w:t>Palume võimalus esitada viide artikli täpsusega.</w:t>
      </w:r>
    </w:p>
  </w:comment>
  <w:comment w:id="379" w:author="Autor" w:date="1900-01-01T00:00:00Z" w:initials="Au">
    <w:p w14:paraId="1D1A58C6" w14:textId="66B06F8C" w:rsidR="00205ACA" w:rsidRDefault="00205ACA">
      <w:r>
        <w:annotationRef/>
      </w:r>
      <w:r w:rsidRPr="445D2261">
        <w:t>EN p-dega 47-52 muudetakse § 33(11). Soovitame mitme muutmispunkti asemel muuta normi tervikuna ja esitada muudatus ühes muutmispunktis.</w:t>
      </w:r>
    </w:p>
  </w:comment>
  <w:comment w:id="387" w:author="Autor" w:date="1900-01-01T00:00:00Z" w:initials="Au">
    <w:p w14:paraId="0CB85B9B" w14:textId="190994A5" w:rsidR="00205ACA" w:rsidRDefault="00205ACA">
      <w:r>
        <w:annotationRef/>
      </w:r>
      <w:r w:rsidRPr="59C4B534">
        <w:t xml:space="preserve">VVS § 33(12) lg 1(1) viitab KorS § 33 lg 5 alusel kehtestatud korrale. Kõnealuses korras viidatakse korduvalt kehtetule KES-le (määruse §-d 2 j </w:t>
      </w:r>
      <w:r w:rsidRPr="59C4B534">
        <w:t>4) ja riiklikule DNA registrile, mille nimetus on muutunud. Palume kõnealust korda muuta, et see oleks 01.09.23 jõustunud KES-ga kooskõlas.</w:t>
      </w:r>
    </w:p>
  </w:comment>
  <w:comment w:id="390" w:author="Autor" w:date="1900-01-01T00:00:00Z" w:initials="Au">
    <w:p w14:paraId="6658021F" w14:textId="36978F92" w:rsidR="00205ACA" w:rsidRDefault="00205ACA">
      <w:r>
        <w:annotationRef/>
      </w:r>
      <w:r w:rsidRPr="71F5D432">
        <w:t>EN paragrahvi lõpus peab olema punkt.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2EA54C" w15:done="0"/>
  <w15:commentEx w15:paraId="2A69FC12" w15:done="0"/>
  <w15:commentEx w15:paraId="0BB319D9" w15:done="0"/>
  <w15:commentEx w15:paraId="47A9BAFC" w15:done="0"/>
  <w15:commentEx w15:paraId="4EB2F09E" w15:done="0"/>
  <w15:commentEx w15:paraId="2FE50064" w15:done="0"/>
  <w15:commentEx w15:paraId="2D84BD02" w15:done="0"/>
  <w15:commentEx w15:paraId="1DCB672B" w15:done="0"/>
  <w15:commentEx w15:paraId="052F3EFB" w15:done="0"/>
  <w15:commentEx w15:paraId="7041121B" w15:done="0"/>
  <w15:commentEx w15:paraId="249BB9D8" w15:done="0"/>
  <w15:commentEx w15:paraId="04AA4927" w15:done="0"/>
  <w15:commentEx w15:paraId="1AAE1573" w15:done="0"/>
  <w15:commentEx w15:paraId="2EA319CD" w15:done="0"/>
  <w15:commentEx w15:paraId="18946A58" w15:done="0"/>
  <w15:commentEx w15:paraId="72102D10" w15:done="0"/>
  <w15:commentEx w15:paraId="38671948" w15:done="0"/>
  <w15:commentEx w15:paraId="02054ED2" w15:done="0"/>
  <w15:commentEx w15:paraId="3A0966F4" w15:done="0"/>
  <w15:commentEx w15:paraId="41BA67D5" w15:done="0"/>
  <w15:commentEx w15:paraId="02A629A2" w15:done="0"/>
  <w15:commentEx w15:paraId="206CD11A" w15:done="0"/>
  <w15:commentEx w15:paraId="11C7F5F1" w15:done="0"/>
  <w15:commentEx w15:paraId="0DA81723" w15:done="0"/>
  <w15:commentEx w15:paraId="465BD848" w15:done="0"/>
  <w15:commentEx w15:paraId="79044E2E" w15:done="0"/>
  <w15:commentEx w15:paraId="493F5117" w15:done="0"/>
  <w15:commentEx w15:paraId="6AC1E8D1" w15:done="0"/>
  <w15:commentEx w15:paraId="06137D3B" w15:done="0"/>
  <w15:commentEx w15:paraId="006B6BE9" w15:done="0"/>
  <w15:commentEx w15:paraId="27CC76DF" w15:done="0"/>
  <w15:commentEx w15:paraId="7EB04ED5" w15:done="0"/>
  <w15:commentEx w15:paraId="0085A078" w15:done="0"/>
  <w15:commentEx w15:paraId="4F98A944" w15:done="0"/>
  <w15:commentEx w15:paraId="26C5B026" w15:done="0"/>
  <w15:commentEx w15:paraId="70F7605B" w15:done="0"/>
  <w15:commentEx w15:paraId="32691783" w15:done="0"/>
  <w15:commentEx w15:paraId="27A1FBB9" w15:done="0"/>
  <w15:commentEx w15:paraId="1753EB34" w15:done="0"/>
  <w15:commentEx w15:paraId="1276ABFD" w15:done="0"/>
  <w15:commentEx w15:paraId="268B9CF8" w15:done="0"/>
  <w15:commentEx w15:paraId="59657CB9" w15:done="0"/>
  <w15:commentEx w15:paraId="32DD70BC" w15:done="0"/>
  <w15:commentEx w15:paraId="67B7B236" w15:done="0"/>
  <w15:commentEx w15:paraId="56D783FB" w15:done="0"/>
  <w15:commentEx w15:paraId="50922887" w15:done="0"/>
  <w15:commentEx w15:paraId="0DBB56DE" w15:done="0"/>
  <w15:commentEx w15:paraId="1C50F0E1" w15:done="0"/>
  <w15:commentEx w15:paraId="185C6401" w15:done="0"/>
  <w15:commentEx w15:paraId="0B835369" w15:done="0"/>
  <w15:commentEx w15:paraId="4521135C" w15:done="0"/>
  <w15:commentEx w15:paraId="044010EA" w15:done="0"/>
  <w15:commentEx w15:paraId="4B5C8D39" w15:done="0"/>
  <w15:commentEx w15:paraId="106E2E89" w15:done="0"/>
  <w15:commentEx w15:paraId="7C12FC48" w15:done="0"/>
  <w15:commentEx w15:paraId="0C4BF942" w15:done="0"/>
  <w15:commentEx w15:paraId="17DE03BD" w15:done="0"/>
  <w15:commentEx w15:paraId="5D5DF0C0" w15:done="0"/>
  <w15:commentEx w15:paraId="0FEB6758" w15:done="0"/>
  <w15:commentEx w15:paraId="19847DB0" w15:done="0"/>
  <w15:commentEx w15:paraId="21044B03" w15:done="0"/>
  <w15:commentEx w15:paraId="223C5649" w15:done="0"/>
  <w15:commentEx w15:paraId="152E9BBE" w15:done="0"/>
  <w15:commentEx w15:paraId="6BC67488" w15:done="0"/>
  <w15:commentEx w15:paraId="7CD759F8" w15:done="0"/>
  <w15:commentEx w15:paraId="249E044A" w15:done="0"/>
  <w15:commentEx w15:paraId="6D63AB0F" w15:done="0"/>
  <w15:commentEx w15:paraId="799E1883" w15:done="0"/>
  <w15:commentEx w15:paraId="4202E45D" w15:done="0"/>
  <w15:commentEx w15:paraId="47B7B43C" w15:done="0"/>
  <w15:commentEx w15:paraId="7A37756A" w15:done="0"/>
  <w15:commentEx w15:paraId="1118B160" w15:done="0"/>
  <w15:commentEx w15:paraId="73863BB4" w15:done="0"/>
  <w15:commentEx w15:paraId="7F5CB258" w15:done="0"/>
  <w15:commentEx w15:paraId="53CFF79A" w15:done="0"/>
  <w15:commentEx w15:paraId="1546E336" w15:done="0"/>
  <w15:commentEx w15:paraId="3AD5C744" w15:done="0"/>
  <w15:commentEx w15:paraId="043D674B" w15:done="0"/>
  <w15:commentEx w15:paraId="266C891C" w15:done="0"/>
  <w15:commentEx w15:paraId="292027D2" w15:done="0"/>
  <w15:commentEx w15:paraId="5643C0D7" w15:done="0"/>
  <w15:commentEx w15:paraId="17706114" w15:done="0"/>
  <w15:commentEx w15:paraId="4F6E931B" w15:done="0"/>
  <w15:commentEx w15:paraId="74DEBA8E" w15:done="0"/>
  <w15:commentEx w15:paraId="6E426F25" w15:done="0"/>
  <w15:commentEx w15:paraId="4D9CADFC" w15:done="0"/>
  <w15:commentEx w15:paraId="2BB7753D" w15:done="0"/>
  <w15:commentEx w15:paraId="3AE53F76" w15:done="0"/>
  <w15:commentEx w15:paraId="49196EA5" w15:done="0"/>
  <w15:commentEx w15:paraId="3C4AD37D" w15:done="0"/>
  <w15:commentEx w15:paraId="47454DEB" w15:done="0"/>
  <w15:commentEx w15:paraId="1BBC9417" w15:done="0"/>
  <w15:commentEx w15:paraId="17031789" w15:done="0"/>
  <w15:commentEx w15:paraId="398A34D5" w15:done="0"/>
  <w15:commentEx w15:paraId="7C9169A8" w15:done="0"/>
  <w15:commentEx w15:paraId="237C18A2" w15:done="0"/>
  <w15:commentEx w15:paraId="60C98723" w15:done="0"/>
  <w15:commentEx w15:paraId="59D91D43" w15:done="0"/>
  <w15:commentEx w15:paraId="40E08E60" w15:done="0"/>
  <w15:commentEx w15:paraId="31B9371B" w15:done="0"/>
  <w15:commentEx w15:paraId="121EBF15" w15:done="0"/>
  <w15:commentEx w15:paraId="225857F6" w15:done="0"/>
  <w15:commentEx w15:paraId="56366AC5" w15:done="0"/>
  <w15:commentEx w15:paraId="4E49A089" w15:done="0"/>
  <w15:commentEx w15:paraId="3DF102CE" w15:done="0"/>
  <w15:commentEx w15:paraId="08A6538A" w15:done="0"/>
  <w15:commentEx w15:paraId="6CC94163" w15:done="0"/>
  <w15:commentEx w15:paraId="02E89EB9" w15:done="0"/>
  <w15:commentEx w15:paraId="2F98A477" w15:done="0"/>
  <w15:commentEx w15:paraId="557FE8C6" w15:done="0"/>
  <w15:commentEx w15:paraId="2460D668" w15:done="0"/>
  <w15:commentEx w15:paraId="22ABAECC" w15:done="0"/>
  <w15:commentEx w15:paraId="7E00BDE6" w15:done="0"/>
  <w15:commentEx w15:paraId="36EEBC3C" w15:done="0"/>
  <w15:commentEx w15:paraId="29DE7745" w15:done="0"/>
  <w15:commentEx w15:paraId="5847FFB5" w15:done="0"/>
  <w15:commentEx w15:paraId="2D631F3C" w15:done="0"/>
  <w15:commentEx w15:paraId="6755D8FF" w15:done="0"/>
  <w15:commentEx w15:paraId="00126CDF" w15:done="0"/>
  <w15:commentEx w15:paraId="51C68433" w15:done="0"/>
  <w15:commentEx w15:paraId="51E23EEF" w15:done="0"/>
  <w15:commentEx w15:paraId="3FD5C4B6" w15:done="0"/>
  <w15:commentEx w15:paraId="7C45D87A" w15:done="0"/>
  <w15:commentEx w15:paraId="3E5E9FF0" w15:done="0"/>
  <w15:commentEx w15:paraId="06FD83E1" w15:done="0"/>
  <w15:commentEx w15:paraId="01AA95E5" w15:done="0"/>
  <w15:commentEx w15:paraId="78F1E648" w15:done="0"/>
  <w15:commentEx w15:paraId="776BC646" w15:done="0"/>
  <w15:commentEx w15:paraId="57683395" w15:done="0"/>
  <w15:commentEx w15:paraId="6AE90AF5" w15:done="0"/>
  <w15:commentEx w15:paraId="09FED2A3" w15:done="0"/>
  <w15:commentEx w15:paraId="286D825F" w15:done="0"/>
  <w15:commentEx w15:paraId="6391D09B" w15:done="0"/>
  <w15:commentEx w15:paraId="6FB46A44" w15:done="0"/>
  <w15:commentEx w15:paraId="3B46C0BC" w15:done="0"/>
  <w15:commentEx w15:paraId="4E918A3F" w15:done="0"/>
  <w15:commentEx w15:paraId="7BF53F35" w15:done="0"/>
  <w15:commentEx w15:paraId="5CE49E15" w15:done="0"/>
  <w15:commentEx w15:paraId="0AE61596" w15:done="0"/>
  <w15:commentEx w15:paraId="3E02CB4C" w15:done="0"/>
  <w15:commentEx w15:paraId="2C71F260" w15:done="0"/>
  <w15:commentEx w15:paraId="5B12EC2E" w15:done="0"/>
  <w15:commentEx w15:paraId="13B018FF" w15:done="0"/>
  <w15:commentEx w15:paraId="693B7588" w15:done="0"/>
  <w15:commentEx w15:paraId="7E8A4E15" w15:done="0"/>
  <w15:commentEx w15:paraId="562345FC" w15:done="0"/>
  <w15:commentEx w15:paraId="27111E8D" w15:done="0"/>
  <w15:commentEx w15:paraId="64C75440" w15:done="0"/>
  <w15:commentEx w15:paraId="5D589C63" w15:done="0"/>
  <w15:commentEx w15:paraId="5B24B97A" w15:done="0"/>
  <w15:commentEx w15:paraId="12F584AB" w15:done="0"/>
  <w15:commentEx w15:paraId="40DE1FD6" w15:done="0"/>
  <w15:commentEx w15:paraId="2144B853" w15:done="0"/>
  <w15:commentEx w15:paraId="1A3B3C16" w15:done="0"/>
  <w15:commentEx w15:paraId="1998505D" w15:done="0"/>
  <w15:commentEx w15:paraId="3D851F35" w15:done="0"/>
  <w15:commentEx w15:paraId="06129B3B" w15:done="0"/>
  <w15:commentEx w15:paraId="70AA9708" w15:done="0"/>
  <w15:commentEx w15:paraId="1D1A58C6" w15:done="0"/>
  <w15:commentEx w15:paraId="0CB85B9B" w15:done="0"/>
  <w15:commentEx w15:paraId="665802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A82B013" w16cex:dateUtc="2025-09-16T10:48:00Z"/>
  <w16cex:commentExtensible w16cex:durableId="1E11300B" w16cex:dateUtc="2025-09-16T08:17:00Z"/>
  <w16cex:commentExtensible w16cex:durableId="648B0FB4" w16cex:dateUtc="2025-09-16T10:19:00Z"/>
  <w16cex:commentExtensible w16cex:durableId="5EF94C72" w16cex:dateUtc="2025-09-16T11:20:00Z"/>
  <w16cex:commentExtensible w16cex:durableId="2B7BBC53" w16cex:dateUtc="2025-09-16T11:17:00Z"/>
  <w16cex:commentExtensible w16cex:durableId="71C94EA0" w16cex:dateUtc="2025-09-16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2EA54C" w16cid:durableId="3BA102A1"/>
  <w16cid:commentId w16cid:paraId="2A69FC12" w16cid:durableId="2AC5EC2E"/>
  <w16cid:commentId w16cid:paraId="0BB319D9" w16cid:durableId="0447E208"/>
  <w16cid:commentId w16cid:paraId="47A9BAFC" w16cid:durableId="4D18BE3C"/>
  <w16cid:commentId w16cid:paraId="4EB2F09E" w16cid:durableId="25F7DF9E"/>
  <w16cid:commentId w16cid:paraId="2FE50064" w16cid:durableId="2D184B58"/>
  <w16cid:commentId w16cid:paraId="2D84BD02" w16cid:durableId="69058710"/>
  <w16cid:commentId w16cid:paraId="1DCB672B" w16cid:durableId="4A52DDEA"/>
  <w16cid:commentId w16cid:paraId="052F3EFB" w16cid:durableId="498D18B2"/>
  <w16cid:commentId w16cid:paraId="7041121B" w16cid:durableId="6C84BA9C"/>
  <w16cid:commentId w16cid:paraId="249BB9D8" w16cid:durableId="374BEEE6"/>
  <w16cid:commentId w16cid:paraId="04AA4927" w16cid:durableId="680ED4F8"/>
  <w16cid:commentId w16cid:paraId="1AAE1573" w16cid:durableId="74681038"/>
  <w16cid:commentId w16cid:paraId="2EA319CD" w16cid:durableId="256E12BA"/>
  <w16cid:commentId w16cid:paraId="18946A58" w16cid:durableId="3FF26D58"/>
  <w16cid:commentId w16cid:paraId="72102D10" w16cid:durableId="1580C5DD"/>
  <w16cid:commentId w16cid:paraId="38671948" w16cid:durableId="159AEE9E"/>
  <w16cid:commentId w16cid:paraId="02054ED2" w16cid:durableId="09621D51"/>
  <w16cid:commentId w16cid:paraId="3A0966F4" w16cid:durableId="39CB7AEF"/>
  <w16cid:commentId w16cid:paraId="41BA67D5" w16cid:durableId="6EFEC731"/>
  <w16cid:commentId w16cid:paraId="02A629A2" w16cid:durableId="205653EC"/>
  <w16cid:commentId w16cid:paraId="206CD11A" w16cid:durableId="4009DE41"/>
  <w16cid:commentId w16cid:paraId="11C7F5F1" w16cid:durableId="3A82B013"/>
  <w16cid:commentId w16cid:paraId="0DA81723" w16cid:durableId="36B4A801"/>
  <w16cid:commentId w16cid:paraId="465BD848" w16cid:durableId="0F1DD2F6"/>
  <w16cid:commentId w16cid:paraId="79044E2E" w16cid:durableId="6C0CC717"/>
  <w16cid:commentId w16cid:paraId="493F5117" w16cid:durableId="44065884"/>
  <w16cid:commentId w16cid:paraId="6AC1E8D1" w16cid:durableId="1B597445"/>
  <w16cid:commentId w16cid:paraId="06137D3B" w16cid:durableId="6B60A971"/>
  <w16cid:commentId w16cid:paraId="006B6BE9" w16cid:durableId="6FF4A059"/>
  <w16cid:commentId w16cid:paraId="27CC76DF" w16cid:durableId="5AA3A0A4"/>
  <w16cid:commentId w16cid:paraId="7EB04ED5" w16cid:durableId="52E4B663"/>
  <w16cid:commentId w16cid:paraId="0085A078" w16cid:durableId="7F50F432"/>
  <w16cid:commentId w16cid:paraId="4F98A944" w16cid:durableId="41F9CE95"/>
  <w16cid:commentId w16cid:paraId="26C5B026" w16cid:durableId="4CB5B5D4"/>
  <w16cid:commentId w16cid:paraId="70F7605B" w16cid:durableId="7814A474"/>
  <w16cid:commentId w16cid:paraId="32691783" w16cid:durableId="0CA7CFDA"/>
  <w16cid:commentId w16cid:paraId="27A1FBB9" w16cid:durableId="02EC6EE8"/>
  <w16cid:commentId w16cid:paraId="1753EB34" w16cid:durableId="02056FB6"/>
  <w16cid:commentId w16cid:paraId="1276ABFD" w16cid:durableId="5CE10927"/>
  <w16cid:commentId w16cid:paraId="268B9CF8" w16cid:durableId="3E2DD28F"/>
  <w16cid:commentId w16cid:paraId="59657CB9" w16cid:durableId="681E05B4"/>
  <w16cid:commentId w16cid:paraId="32DD70BC" w16cid:durableId="1E11300B"/>
  <w16cid:commentId w16cid:paraId="67B7B236" w16cid:durableId="3B9B770F"/>
  <w16cid:commentId w16cid:paraId="56D783FB" w16cid:durableId="4EBA05AD"/>
  <w16cid:commentId w16cid:paraId="50922887" w16cid:durableId="34B411BB"/>
  <w16cid:commentId w16cid:paraId="0DBB56DE" w16cid:durableId="27290228"/>
  <w16cid:commentId w16cid:paraId="1C50F0E1" w16cid:durableId="1595288F"/>
  <w16cid:commentId w16cid:paraId="185C6401" w16cid:durableId="42C8A462"/>
  <w16cid:commentId w16cid:paraId="0B835369" w16cid:durableId="3D86040A"/>
  <w16cid:commentId w16cid:paraId="4521135C" w16cid:durableId="5EBB5947"/>
  <w16cid:commentId w16cid:paraId="044010EA" w16cid:durableId="263DACC4"/>
  <w16cid:commentId w16cid:paraId="4B5C8D39" w16cid:durableId="614E7A36"/>
  <w16cid:commentId w16cid:paraId="106E2E89" w16cid:durableId="66E0436E"/>
  <w16cid:commentId w16cid:paraId="7C12FC48" w16cid:durableId="4F29FA6A"/>
  <w16cid:commentId w16cid:paraId="0C4BF942" w16cid:durableId="034948B4"/>
  <w16cid:commentId w16cid:paraId="17DE03BD" w16cid:durableId="00574BB3"/>
  <w16cid:commentId w16cid:paraId="5D5DF0C0" w16cid:durableId="5D7C9168"/>
  <w16cid:commentId w16cid:paraId="0FEB6758" w16cid:durableId="0434BA43"/>
  <w16cid:commentId w16cid:paraId="19847DB0" w16cid:durableId="2F7C3768"/>
  <w16cid:commentId w16cid:paraId="21044B03" w16cid:durableId="5A819041"/>
  <w16cid:commentId w16cid:paraId="223C5649" w16cid:durableId="5E58217B"/>
  <w16cid:commentId w16cid:paraId="152E9BBE" w16cid:durableId="648B0FB4"/>
  <w16cid:commentId w16cid:paraId="6BC67488" w16cid:durableId="30EE9752"/>
  <w16cid:commentId w16cid:paraId="7CD759F8" w16cid:durableId="4685F705"/>
  <w16cid:commentId w16cid:paraId="249E044A" w16cid:durableId="1ED6529A"/>
  <w16cid:commentId w16cid:paraId="6D63AB0F" w16cid:durableId="46D70687"/>
  <w16cid:commentId w16cid:paraId="799E1883" w16cid:durableId="39391849"/>
  <w16cid:commentId w16cid:paraId="4202E45D" w16cid:durableId="57F220C1"/>
  <w16cid:commentId w16cid:paraId="47B7B43C" w16cid:durableId="1A82F3DD"/>
  <w16cid:commentId w16cid:paraId="7A37756A" w16cid:durableId="707531EE"/>
  <w16cid:commentId w16cid:paraId="1118B160" w16cid:durableId="607A56CF"/>
  <w16cid:commentId w16cid:paraId="73863BB4" w16cid:durableId="7C679D64"/>
  <w16cid:commentId w16cid:paraId="7F5CB258" w16cid:durableId="0A4028A8"/>
  <w16cid:commentId w16cid:paraId="53CFF79A" w16cid:durableId="0D383BFB"/>
  <w16cid:commentId w16cid:paraId="1546E336" w16cid:durableId="4591838D"/>
  <w16cid:commentId w16cid:paraId="3AD5C744" w16cid:durableId="592C0CF1"/>
  <w16cid:commentId w16cid:paraId="043D674B" w16cid:durableId="368B898F"/>
  <w16cid:commentId w16cid:paraId="266C891C" w16cid:durableId="0504159F"/>
  <w16cid:commentId w16cid:paraId="292027D2" w16cid:durableId="68BB11BF"/>
  <w16cid:commentId w16cid:paraId="5643C0D7" w16cid:durableId="33524EF6"/>
  <w16cid:commentId w16cid:paraId="17706114" w16cid:durableId="2D46072A"/>
  <w16cid:commentId w16cid:paraId="4F6E931B" w16cid:durableId="4FD80442"/>
  <w16cid:commentId w16cid:paraId="74DEBA8E" w16cid:durableId="7E16A24A"/>
  <w16cid:commentId w16cid:paraId="6E426F25" w16cid:durableId="2D5B8670"/>
  <w16cid:commentId w16cid:paraId="4D9CADFC" w16cid:durableId="596EC3A4"/>
  <w16cid:commentId w16cid:paraId="2BB7753D" w16cid:durableId="6114E62A"/>
  <w16cid:commentId w16cid:paraId="3AE53F76" w16cid:durableId="057C8859"/>
  <w16cid:commentId w16cid:paraId="49196EA5" w16cid:durableId="141C7F78"/>
  <w16cid:commentId w16cid:paraId="3C4AD37D" w16cid:durableId="65596548"/>
  <w16cid:commentId w16cid:paraId="47454DEB" w16cid:durableId="7B67722F"/>
  <w16cid:commentId w16cid:paraId="1BBC9417" w16cid:durableId="524BC1C7"/>
  <w16cid:commentId w16cid:paraId="17031789" w16cid:durableId="3B131CE9"/>
  <w16cid:commentId w16cid:paraId="398A34D5" w16cid:durableId="0D8245AB"/>
  <w16cid:commentId w16cid:paraId="7C9169A8" w16cid:durableId="60CBEAA7"/>
  <w16cid:commentId w16cid:paraId="237C18A2" w16cid:durableId="0B8D9A9A"/>
  <w16cid:commentId w16cid:paraId="60C98723" w16cid:durableId="5EF94C72"/>
  <w16cid:commentId w16cid:paraId="59D91D43" w16cid:durableId="2B7BBC53"/>
  <w16cid:commentId w16cid:paraId="40E08E60" w16cid:durableId="3594344A"/>
  <w16cid:commentId w16cid:paraId="31B9371B" w16cid:durableId="4BC878A2"/>
  <w16cid:commentId w16cid:paraId="121EBF15" w16cid:durableId="3AF415B5"/>
  <w16cid:commentId w16cid:paraId="225857F6" w16cid:durableId="69330ECC"/>
  <w16cid:commentId w16cid:paraId="56366AC5" w16cid:durableId="513C61E5"/>
  <w16cid:commentId w16cid:paraId="4E49A089" w16cid:durableId="5177B759"/>
  <w16cid:commentId w16cid:paraId="3DF102CE" w16cid:durableId="3C214448"/>
  <w16cid:commentId w16cid:paraId="08A6538A" w16cid:durableId="5880EDBF"/>
  <w16cid:commentId w16cid:paraId="6CC94163" w16cid:durableId="192199B5"/>
  <w16cid:commentId w16cid:paraId="02E89EB9" w16cid:durableId="2EE9ED2B"/>
  <w16cid:commentId w16cid:paraId="2F98A477" w16cid:durableId="51757655"/>
  <w16cid:commentId w16cid:paraId="557FE8C6" w16cid:durableId="372CCDEB"/>
  <w16cid:commentId w16cid:paraId="2460D668" w16cid:durableId="7E74C2DE"/>
  <w16cid:commentId w16cid:paraId="22ABAECC" w16cid:durableId="40A830AC"/>
  <w16cid:commentId w16cid:paraId="7E00BDE6" w16cid:durableId="12B2864D"/>
  <w16cid:commentId w16cid:paraId="36EEBC3C" w16cid:durableId="3E82103F"/>
  <w16cid:commentId w16cid:paraId="29DE7745" w16cid:durableId="71C94EA0"/>
  <w16cid:commentId w16cid:paraId="5847FFB5" w16cid:durableId="20AEEAF2"/>
  <w16cid:commentId w16cid:paraId="2D631F3C" w16cid:durableId="464928BD"/>
  <w16cid:commentId w16cid:paraId="6755D8FF" w16cid:durableId="60304B5B"/>
  <w16cid:commentId w16cid:paraId="00126CDF" w16cid:durableId="08F29625"/>
  <w16cid:commentId w16cid:paraId="51C68433" w16cid:durableId="2747C93E"/>
  <w16cid:commentId w16cid:paraId="51E23EEF" w16cid:durableId="5667D024"/>
  <w16cid:commentId w16cid:paraId="3FD5C4B6" w16cid:durableId="2F7CEBA8"/>
  <w16cid:commentId w16cid:paraId="7C45D87A" w16cid:durableId="56957D23"/>
  <w16cid:commentId w16cid:paraId="3E5E9FF0" w16cid:durableId="2E7C02B5"/>
  <w16cid:commentId w16cid:paraId="06FD83E1" w16cid:durableId="2B49D213"/>
  <w16cid:commentId w16cid:paraId="01AA95E5" w16cid:durableId="36D2E13F"/>
  <w16cid:commentId w16cid:paraId="78F1E648" w16cid:durableId="022D912C"/>
  <w16cid:commentId w16cid:paraId="776BC646" w16cid:durableId="3274301C"/>
  <w16cid:commentId w16cid:paraId="57683395" w16cid:durableId="0E706ED6"/>
  <w16cid:commentId w16cid:paraId="6AE90AF5" w16cid:durableId="28659CC9"/>
  <w16cid:commentId w16cid:paraId="09FED2A3" w16cid:durableId="5A25D2AB"/>
  <w16cid:commentId w16cid:paraId="286D825F" w16cid:durableId="57370991"/>
  <w16cid:commentId w16cid:paraId="6391D09B" w16cid:durableId="025B7B99"/>
  <w16cid:commentId w16cid:paraId="6FB46A44" w16cid:durableId="7AFB1E98"/>
  <w16cid:commentId w16cid:paraId="3B46C0BC" w16cid:durableId="3BF3E306"/>
  <w16cid:commentId w16cid:paraId="4E918A3F" w16cid:durableId="3C8F4F1F"/>
  <w16cid:commentId w16cid:paraId="7BF53F35" w16cid:durableId="4E15B237"/>
  <w16cid:commentId w16cid:paraId="5CE49E15" w16cid:durableId="302EAF8F"/>
  <w16cid:commentId w16cid:paraId="0AE61596" w16cid:durableId="5FB256B5"/>
  <w16cid:commentId w16cid:paraId="3E02CB4C" w16cid:durableId="6AAC1173"/>
  <w16cid:commentId w16cid:paraId="2C71F260" w16cid:durableId="0507E743"/>
  <w16cid:commentId w16cid:paraId="5B12EC2E" w16cid:durableId="507A22E8"/>
  <w16cid:commentId w16cid:paraId="13B018FF" w16cid:durableId="518F10F5"/>
  <w16cid:commentId w16cid:paraId="693B7588" w16cid:durableId="6A5F1B36"/>
  <w16cid:commentId w16cid:paraId="7E8A4E15" w16cid:durableId="1A115EA7"/>
  <w16cid:commentId w16cid:paraId="562345FC" w16cid:durableId="72BA28FE"/>
  <w16cid:commentId w16cid:paraId="27111E8D" w16cid:durableId="6D07BC5E"/>
  <w16cid:commentId w16cid:paraId="64C75440" w16cid:durableId="5E66D016"/>
  <w16cid:commentId w16cid:paraId="5D589C63" w16cid:durableId="6EC1FA75"/>
  <w16cid:commentId w16cid:paraId="5B24B97A" w16cid:durableId="0998FCB3"/>
  <w16cid:commentId w16cid:paraId="12F584AB" w16cid:durableId="61E74D4D"/>
  <w16cid:commentId w16cid:paraId="40DE1FD6" w16cid:durableId="7130635F"/>
  <w16cid:commentId w16cid:paraId="2144B853" w16cid:durableId="258A18DC"/>
  <w16cid:commentId w16cid:paraId="1A3B3C16" w16cid:durableId="0D2506D1"/>
  <w16cid:commentId w16cid:paraId="1998505D" w16cid:durableId="614F002B"/>
  <w16cid:commentId w16cid:paraId="3D851F35" w16cid:durableId="42C14657"/>
  <w16cid:commentId w16cid:paraId="06129B3B" w16cid:durableId="2F4644A7"/>
  <w16cid:commentId w16cid:paraId="70AA9708" w16cid:durableId="7464ECD6"/>
  <w16cid:commentId w16cid:paraId="1D1A58C6" w16cid:durableId="69D4CEF2"/>
  <w16cid:commentId w16cid:paraId="0CB85B9B" w16cid:durableId="55E24F63"/>
  <w16cid:commentId w16cid:paraId="6658021F" w16cid:durableId="0EBFB9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4C931" w14:textId="77777777" w:rsidR="00D92656" w:rsidRDefault="00D92656" w:rsidP="002E2C10">
      <w:r>
        <w:separator/>
      </w:r>
    </w:p>
  </w:endnote>
  <w:endnote w:type="continuationSeparator" w:id="0">
    <w:p w14:paraId="2A56268B" w14:textId="77777777" w:rsidR="00D92656" w:rsidRDefault="00D92656" w:rsidP="002E2C10">
      <w:r>
        <w:continuationSeparator/>
      </w:r>
    </w:p>
  </w:endnote>
  <w:endnote w:type="continuationNotice" w:id="1">
    <w:p w14:paraId="22EAF9D2" w14:textId="77777777" w:rsidR="00085181" w:rsidRDefault="00085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771941"/>
      <w:docPartObj>
        <w:docPartGallery w:val="Page Numbers (Bottom of Page)"/>
        <w:docPartUnique/>
      </w:docPartObj>
    </w:sdtPr>
    <w:sdtEndPr>
      <w:rPr>
        <w:noProof/>
      </w:rPr>
    </w:sdtEndPr>
    <w:sdtContent>
      <w:p w14:paraId="13B2E201" w14:textId="3943CD18" w:rsidR="002E2C10" w:rsidRDefault="002E2C10">
        <w:pPr>
          <w:pStyle w:val="Jalus"/>
          <w:jc w:val="center"/>
        </w:pPr>
        <w:r w:rsidRPr="00A36787">
          <w:rPr>
            <w:rFonts w:ascii="Times New Roman" w:hAnsi="Times New Roman" w:cs="Times New Roman"/>
            <w:sz w:val="24"/>
            <w:szCs w:val="24"/>
          </w:rPr>
          <w:fldChar w:fldCharType="begin"/>
        </w:r>
        <w:r w:rsidRPr="00A36787">
          <w:rPr>
            <w:rFonts w:ascii="Times New Roman" w:hAnsi="Times New Roman" w:cs="Times New Roman"/>
            <w:sz w:val="24"/>
            <w:szCs w:val="24"/>
          </w:rPr>
          <w:instrText xml:space="preserve"> PAGE   \* MERGEFORMAT </w:instrText>
        </w:r>
        <w:r w:rsidRPr="00A36787">
          <w:rPr>
            <w:rFonts w:ascii="Times New Roman" w:hAnsi="Times New Roman" w:cs="Times New Roman"/>
            <w:sz w:val="24"/>
            <w:szCs w:val="24"/>
          </w:rPr>
          <w:fldChar w:fldCharType="separate"/>
        </w:r>
        <w:r w:rsidRPr="00A36787">
          <w:rPr>
            <w:rFonts w:ascii="Times New Roman" w:hAnsi="Times New Roman" w:cs="Times New Roman"/>
            <w:noProof/>
            <w:sz w:val="24"/>
            <w:szCs w:val="24"/>
          </w:rPr>
          <w:t>2</w:t>
        </w:r>
        <w:r w:rsidRPr="00A36787">
          <w:rPr>
            <w:rFonts w:ascii="Times New Roman" w:hAnsi="Times New Roman" w:cs="Times New Roman"/>
            <w:noProof/>
            <w:sz w:val="24"/>
            <w:szCs w:val="24"/>
          </w:rPr>
          <w:fldChar w:fldCharType="end"/>
        </w:r>
      </w:p>
    </w:sdtContent>
  </w:sdt>
  <w:p w14:paraId="1ABFB4F4" w14:textId="77777777" w:rsidR="002E2C10" w:rsidRDefault="002E2C1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B48F7" w14:textId="77777777" w:rsidR="00D92656" w:rsidRDefault="00D92656" w:rsidP="002E2C10">
      <w:r>
        <w:separator/>
      </w:r>
    </w:p>
  </w:footnote>
  <w:footnote w:type="continuationSeparator" w:id="0">
    <w:p w14:paraId="26C17329" w14:textId="77777777" w:rsidR="00D92656" w:rsidRDefault="00D92656" w:rsidP="002E2C10">
      <w:r>
        <w:continuationSeparator/>
      </w:r>
    </w:p>
  </w:footnote>
  <w:footnote w:type="continuationNotice" w:id="1">
    <w:p w14:paraId="4B2C8168" w14:textId="77777777" w:rsidR="00085181" w:rsidRDefault="000851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0DEFA" w14:textId="7014A6A8" w:rsidR="002E2C10" w:rsidRDefault="002E2C10" w:rsidP="002E2C10">
    <w:pPr>
      <w:tabs>
        <w:tab w:val="left" w:pos="1276"/>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35BBC"/>
    <w:multiLevelType w:val="hybridMultilevel"/>
    <w:tmpl w:val="FEC0CD44"/>
    <w:lvl w:ilvl="0" w:tplc="BD2E3E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F734F3"/>
    <w:multiLevelType w:val="hybridMultilevel"/>
    <w:tmpl w:val="03A63132"/>
    <w:lvl w:ilvl="0" w:tplc="74102A0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B114025"/>
    <w:multiLevelType w:val="hybridMultilevel"/>
    <w:tmpl w:val="7EF05E7A"/>
    <w:lvl w:ilvl="0" w:tplc="763AFF8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 w15:restartNumberingAfterBreak="0">
    <w:nsid w:val="238C588F"/>
    <w:multiLevelType w:val="hybridMultilevel"/>
    <w:tmpl w:val="6EB21C76"/>
    <w:lvl w:ilvl="0" w:tplc="74984A58">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D054FEC"/>
    <w:multiLevelType w:val="hybridMultilevel"/>
    <w:tmpl w:val="27F4337E"/>
    <w:lvl w:ilvl="0" w:tplc="04250011">
      <w:start w:val="1"/>
      <w:numFmt w:val="decimal"/>
      <w:lvlText w:val="%1)"/>
      <w:lvlJc w:val="left"/>
      <w:pPr>
        <w:ind w:left="360" w:hanging="360"/>
      </w:pPr>
    </w:lvl>
    <w:lvl w:ilvl="1" w:tplc="04250011">
      <w:start w:val="1"/>
      <w:numFmt w:val="decimal"/>
      <w:lvlText w:val="%2)"/>
      <w:lvlJc w:val="left"/>
      <w:pPr>
        <w:ind w:left="785" w:hanging="360"/>
      </w:pPr>
    </w:lvl>
    <w:lvl w:ilvl="2" w:tplc="5236317A">
      <w:start w:val="1"/>
      <w:numFmt w:val="decimal"/>
      <w:lvlText w:val="(%3)"/>
      <w:lvlJc w:val="left"/>
      <w:pPr>
        <w:ind w:left="396" w:hanging="396"/>
      </w:pPr>
      <w:rPr>
        <w:rFonts w:hint="default"/>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417D1F24"/>
    <w:multiLevelType w:val="hybridMultilevel"/>
    <w:tmpl w:val="E7D0D3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7476196"/>
    <w:multiLevelType w:val="hybridMultilevel"/>
    <w:tmpl w:val="9CFE37D8"/>
    <w:lvl w:ilvl="0" w:tplc="B400E444">
      <w:start w:val="3"/>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695A68CB"/>
    <w:multiLevelType w:val="hybridMultilevel"/>
    <w:tmpl w:val="5588B0B8"/>
    <w:lvl w:ilvl="0" w:tplc="353ED210">
      <w:start w:val="1"/>
      <w:numFmt w:val="decimal"/>
      <w:lvlText w:val="%1)"/>
      <w:lvlJc w:val="left"/>
      <w:pPr>
        <w:ind w:left="756" w:hanging="360"/>
      </w:pPr>
      <w:rPr>
        <w:rFonts w:hint="default"/>
      </w:rPr>
    </w:lvl>
    <w:lvl w:ilvl="1" w:tplc="04250019" w:tentative="1">
      <w:start w:val="1"/>
      <w:numFmt w:val="lowerLetter"/>
      <w:lvlText w:val="%2."/>
      <w:lvlJc w:val="left"/>
      <w:pPr>
        <w:ind w:left="1476" w:hanging="360"/>
      </w:pPr>
    </w:lvl>
    <w:lvl w:ilvl="2" w:tplc="0425001B" w:tentative="1">
      <w:start w:val="1"/>
      <w:numFmt w:val="lowerRoman"/>
      <w:lvlText w:val="%3."/>
      <w:lvlJc w:val="right"/>
      <w:pPr>
        <w:ind w:left="2196" w:hanging="180"/>
      </w:pPr>
    </w:lvl>
    <w:lvl w:ilvl="3" w:tplc="0425000F" w:tentative="1">
      <w:start w:val="1"/>
      <w:numFmt w:val="decimal"/>
      <w:lvlText w:val="%4."/>
      <w:lvlJc w:val="left"/>
      <w:pPr>
        <w:ind w:left="2916" w:hanging="360"/>
      </w:pPr>
    </w:lvl>
    <w:lvl w:ilvl="4" w:tplc="04250019" w:tentative="1">
      <w:start w:val="1"/>
      <w:numFmt w:val="lowerLetter"/>
      <w:lvlText w:val="%5."/>
      <w:lvlJc w:val="left"/>
      <w:pPr>
        <w:ind w:left="3636" w:hanging="360"/>
      </w:pPr>
    </w:lvl>
    <w:lvl w:ilvl="5" w:tplc="0425001B" w:tentative="1">
      <w:start w:val="1"/>
      <w:numFmt w:val="lowerRoman"/>
      <w:lvlText w:val="%6."/>
      <w:lvlJc w:val="right"/>
      <w:pPr>
        <w:ind w:left="4356" w:hanging="180"/>
      </w:pPr>
    </w:lvl>
    <w:lvl w:ilvl="6" w:tplc="0425000F" w:tentative="1">
      <w:start w:val="1"/>
      <w:numFmt w:val="decimal"/>
      <w:lvlText w:val="%7."/>
      <w:lvlJc w:val="left"/>
      <w:pPr>
        <w:ind w:left="5076" w:hanging="360"/>
      </w:pPr>
    </w:lvl>
    <w:lvl w:ilvl="7" w:tplc="04250019" w:tentative="1">
      <w:start w:val="1"/>
      <w:numFmt w:val="lowerLetter"/>
      <w:lvlText w:val="%8."/>
      <w:lvlJc w:val="left"/>
      <w:pPr>
        <w:ind w:left="5796" w:hanging="360"/>
      </w:pPr>
    </w:lvl>
    <w:lvl w:ilvl="8" w:tplc="0425001B" w:tentative="1">
      <w:start w:val="1"/>
      <w:numFmt w:val="lowerRoman"/>
      <w:lvlText w:val="%9."/>
      <w:lvlJc w:val="right"/>
      <w:pPr>
        <w:ind w:left="6516" w:hanging="180"/>
      </w:pPr>
    </w:lvl>
  </w:abstractNum>
  <w:abstractNum w:abstractNumId="8" w15:restartNumberingAfterBreak="0">
    <w:nsid w:val="6AA466FC"/>
    <w:multiLevelType w:val="hybridMultilevel"/>
    <w:tmpl w:val="46886354"/>
    <w:lvl w:ilvl="0" w:tplc="BE16009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9" w15:restartNumberingAfterBreak="0">
    <w:nsid w:val="7D452461"/>
    <w:multiLevelType w:val="hybridMultilevel"/>
    <w:tmpl w:val="AB4E3B66"/>
    <w:lvl w:ilvl="0" w:tplc="E60C1DE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0" w15:restartNumberingAfterBreak="0">
    <w:nsid w:val="7E125391"/>
    <w:multiLevelType w:val="hybridMultilevel"/>
    <w:tmpl w:val="18364D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53507733">
    <w:abstractNumId w:val="3"/>
  </w:num>
  <w:num w:numId="2" w16cid:durableId="269629245">
    <w:abstractNumId w:val="8"/>
  </w:num>
  <w:num w:numId="3" w16cid:durableId="83695585">
    <w:abstractNumId w:val="2"/>
  </w:num>
  <w:num w:numId="4" w16cid:durableId="744835773">
    <w:abstractNumId w:val="9"/>
  </w:num>
  <w:num w:numId="5" w16cid:durableId="669717362">
    <w:abstractNumId w:val="4"/>
  </w:num>
  <w:num w:numId="6" w16cid:durableId="432474914">
    <w:abstractNumId w:val="6"/>
  </w:num>
  <w:num w:numId="7" w16cid:durableId="1861233049">
    <w:abstractNumId w:val="7"/>
  </w:num>
  <w:num w:numId="8" w16cid:durableId="447238851">
    <w:abstractNumId w:val="1"/>
  </w:num>
  <w:num w:numId="9" w16cid:durableId="1953054790">
    <w:abstractNumId w:val="5"/>
  </w:num>
  <w:num w:numId="10" w16cid:durableId="1410616071">
    <w:abstractNumId w:val="10"/>
  </w:num>
  <w:num w:numId="11" w16cid:durableId="12863037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E84"/>
    <w:rsid w:val="00000687"/>
    <w:rsid w:val="00001396"/>
    <w:rsid w:val="00001989"/>
    <w:rsid w:val="000064C6"/>
    <w:rsid w:val="0000778B"/>
    <w:rsid w:val="000108AA"/>
    <w:rsid w:val="00012134"/>
    <w:rsid w:val="000143E8"/>
    <w:rsid w:val="0001592E"/>
    <w:rsid w:val="00015EAA"/>
    <w:rsid w:val="00016C52"/>
    <w:rsid w:val="00017478"/>
    <w:rsid w:val="000177BE"/>
    <w:rsid w:val="00017F04"/>
    <w:rsid w:val="00023395"/>
    <w:rsid w:val="00023EB2"/>
    <w:rsid w:val="00025580"/>
    <w:rsid w:val="00025C52"/>
    <w:rsid w:val="000274CB"/>
    <w:rsid w:val="00027FBD"/>
    <w:rsid w:val="00030238"/>
    <w:rsid w:val="00037019"/>
    <w:rsid w:val="00037F2A"/>
    <w:rsid w:val="00040CE5"/>
    <w:rsid w:val="00040CF3"/>
    <w:rsid w:val="00041A3F"/>
    <w:rsid w:val="0004284A"/>
    <w:rsid w:val="000432CC"/>
    <w:rsid w:val="000438C3"/>
    <w:rsid w:val="00045239"/>
    <w:rsid w:val="000457A5"/>
    <w:rsid w:val="00045DFF"/>
    <w:rsid w:val="0004778E"/>
    <w:rsid w:val="00047B6F"/>
    <w:rsid w:val="00047F6F"/>
    <w:rsid w:val="00050A3B"/>
    <w:rsid w:val="00050E79"/>
    <w:rsid w:val="0005126E"/>
    <w:rsid w:val="000515D6"/>
    <w:rsid w:val="000527D9"/>
    <w:rsid w:val="00054CE6"/>
    <w:rsid w:val="000564DA"/>
    <w:rsid w:val="0005663A"/>
    <w:rsid w:val="00057F7D"/>
    <w:rsid w:val="00063EAB"/>
    <w:rsid w:val="0006444E"/>
    <w:rsid w:val="00065658"/>
    <w:rsid w:val="00065C8E"/>
    <w:rsid w:val="00066F9C"/>
    <w:rsid w:val="0007289E"/>
    <w:rsid w:val="000747CA"/>
    <w:rsid w:val="000802A8"/>
    <w:rsid w:val="00080F96"/>
    <w:rsid w:val="0008216F"/>
    <w:rsid w:val="00082B58"/>
    <w:rsid w:val="00083118"/>
    <w:rsid w:val="00085181"/>
    <w:rsid w:val="000854EF"/>
    <w:rsid w:val="00085E6F"/>
    <w:rsid w:val="00087994"/>
    <w:rsid w:val="00092A4D"/>
    <w:rsid w:val="00093239"/>
    <w:rsid w:val="00094143"/>
    <w:rsid w:val="000A0767"/>
    <w:rsid w:val="000A4412"/>
    <w:rsid w:val="000A4AB0"/>
    <w:rsid w:val="000A4B56"/>
    <w:rsid w:val="000A4DD0"/>
    <w:rsid w:val="000A631D"/>
    <w:rsid w:val="000A7C64"/>
    <w:rsid w:val="000B1002"/>
    <w:rsid w:val="000B1BB3"/>
    <w:rsid w:val="000B1D50"/>
    <w:rsid w:val="000B36BB"/>
    <w:rsid w:val="000B510A"/>
    <w:rsid w:val="000B7776"/>
    <w:rsid w:val="000B7C72"/>
    <w:rsid w:val="000C09A5"/>
    <w:rsid w:val="000C1EB5"/>
    <w:rsid w:val="000C2521"/>
    <w:rsid w:val="000C299D"/>
    <w:rsid w:val="000C37FF"/>
    <w:rsid w:val="000C3B1C"/>
    <w:rsid w:val="000C59FA"/>
    <w:rsid w:val="000C5CF9"/>
    <w:rsid w:val="000C6BEE"/>
    <w:rsid w:val="000C7D8C"/>
    <w:rsid w:val="000D246D"/>
    <w:rsid w:val="000D5B8C"/>
    <w:rsid w:val="000D64C1"/>
    <w:rsid w:val="000E0640"/>
    <w:rsid w:val="000E16B5"/>
    <w:rsid w:val="000E19AB"/>
    <w:rsid w:val="000E59C1"/>
    <w:rsid w:val="000E78A4"/>
    <w:rsid w:val="000E7B4F"/>
    <w:rsid w:val="000F00D3"/>
    <w:rsid w:val="000F2539"/>
    <w:rsid w:val="000F5568"/>
    <w:rsid w:val="000F55DA"/>
    <w:rsid w:val="000F5D76"/>
    <w:rsid w:val="000F5DF2"/>
    <w:rsid w:val="000F78EE"/>
    <w:rsid w:val="000F7A5A"/>
    <w:rsid w:val="00100E0E"/>
    <w:rsid w:val="00103EA5"/>
    <w:rsid w:val="00106058"/>
    <w:rsid w:val="0010703B"/>
    <w:rsid w:val="00111CCA"/>
    <w:rsid w:val="0011358C"/>
    <w:rsid w:val="00113866"/>
    <w:rsid w:val="0011617B"/>
    <w:rsid w:val="00120A72"/>
    <w:rsid w:val="00121E76"/>
    <w:rsid w:val="00122959"/>
    <w:rsid w:val="00123EE3"/>
    <w:rsid w:val="00126209"/>
    <w:rsid w:val="00130037"/>
    <w:rsid w:val="001345A7"/>
    <w:rsid w:val="001355E4"/>
    <w:rsid w:val="001412D6"/>
    <w:rsid w:val="001444A6"/>
    <w:rsid w:val="0014455D"/>
    <w:rsid w:val="001541F8"/>
    <w:rsid w:val="00154954"/>
    <w:rsid w:val="00154F9D"/>
    <w:rsid w:val="001556C9"/>
    <w:rsid w:val="0015607E"/>
    <w:rsid w:val="00156B5D"/>
    <w:rsid w:val="001574B4"/>
    <w:rsid w:val="00163172"/>
    <w:rsid w:val="0017149B"/>
    <w:rsid w:val="00171D72"/>
    <w:rsid w:val="0017267B"/>
    <w:rsid w:val="00173BB1"/>
    <w:rsid w:val="00175F51"/>
    <w:rsid w:val="00176EAF"/>
    <w:rsid w:val="00176F89"/>
    <w:rsid w:val="00177CFE"/>
    <w:rsid w:val="001801AE"/>
    <w:rsid w:val="001801DE"/>
    <w:rsid w:val="00186E6D"/>
    <w:rsid w:val="001874E3"/>
    <w:rsid w:val="00192135"/>
    <w:rsid w:val="001930F4"/>
    <w:rsid w:val="00194CE4"/>
    <w:rsid w:val="00195B21"/>
    <w:rsid w:val="001A24CD"/>
    <w:rsid w:val="001A368F"/>
    <w:rsid w:val="001A4844"/>
    <w:rsid w:val="001A4B11"/>
    <w:rsid w:val="001A7B76"/>
    <w:rsid w:val="001B1D4B"/>
    <w:rsid w:val="001B1EC7"/>
    <w:rsid w:val="001B5872"/>
    <w:rsid w:val="001B64D3"/>
    <w:rsid w:val="001C386A"/>
    <w:rsid w:val="001C3B8E"/>
    <w:rsid w:val="001C3D5B"/>
    <w:rsid w:val="001C4277"/>
    <w:rsid w:val="001C654C"/>
    <w:rsid w:val="001C6C8A"/>
    <w:rsid w:val="001C7D26"/>
    <w:rsid w:val="001D02D2"/>
    <w:rsid w:val="001D04CF"/>
    <w:rsid w:val="001D09BA"/>
    <w:rsid w:val="001D1245"/>
    <w:rsid w:val="001D3A69"/>
    <w:rsid w:val="001D5F27"/>
    <w:rsid w:val="001D609D"/>
    <w:rsid w:val="001E0972"/>
    <w:rsid w:val="001E0D77"/>
    <w:rsid w:val="001E1636"/>
    <w:rsid w:val="001E23F0"/>
    <w:rsid w:val="001E2D99"/>
    <w:rsid w:val="001E571A"/>
    <w:rsid w:val="001E589D"/>
    <w:rsid w:val="001E6C5B"/>
    <w:rsid w:val="001E7221"/>
    <w:rsid w:val="001F232F"/>
    <w:rsid w:val="001F2923"/>
    <w:rsid w:val="001F463C"/>
    <w:rsid w:val="00201391"/>
    <w:rsid w:val="002013E5"/>
    <w:rsid w:val="00201831"/>
    <w:rsid w:val="00201D6A"/>
    <w:rsid w:val="00202CC4"/>
    <w:rsid w:val="00203D1D"/>
    <w:rsid w:val="00204926"/>
    <w:rsid w:val="00204E7D"/>
    <w:rsid w:val="00204F75"/>
    <w:rsid w:val="00205ACA"/>
    <w:rsid w:val="00207E0C"/>
    <w:rsid w:val="0021048A"/>
    <w:rsid w:val="002142DB"/>
    <w:rsid w:val="0021481D"/>
    <w:rsid w:val="002167C2"/>
    <w:rsid w:val="00221F85"/>
    <w:rsid w:val="00223352"/>
    <w:rsid w:val="00224C5A"/>
    <w:rsid w:val="00225E24"/>
    <w:rsid w:val="00226945"/>
    <w:rsid w:val="00227743"/>
    <w:rsid w:val="00227BB9"/>
    <w:rsid w:val="00230D18"/>
    <w:rsid w:val="002310AC"/>
    <w:rsid w:val="00233E06"/>
    <w:rsid w:val="00233F98"/>
    <w:rsid w:val="00234C61"/>
    <w:rsid w:val="00234E93"/>
    <w:rsid w:val="00235196"/>
    <w:rsid w:val="002359B2"/>
    <w:rsid w:val="00237267"/>
    <w:rsid w:val="00237566"/>
    <w:rsid w:val="0023789D"/>
    <w:rsid w:val="002412CD"/>
    <w:rsid w:val="002436E2"/>
    <w:rsid w:val="0024472D"/>
    <w:rsid w:val="002458C3"/>
    <w:rsid w:val="00246994"/>
    <w:rsid w:val="00246CCA"/>
    <w:rsid w:val="00247D06"/>
    <w:rsid w:val="00251959"/>
    <w:rsid w:val="00253B6F"/>
    <w:rsid w:val="00255269"/>
    <w:rsid w:val="002616AC"/>
    <w:rsid w:val="00264E06"/>
    <w:rsid w:val="00270CBD"/>
    <w:rsid w:val="00271E68"/>
    <w:rsid w:val="00275D41"/>
    <w:rsid w:val="00277369"/>
    <w:rsid w:val="0027739D"/>
    <w:rsid w:val="00277723"/>
    <w:rsid w:val="00277E0A"/>
    <w:rsid w:val="00280CFC"/>
    <w:rsid w:val="00282A3C"/>
    <w:rsid w:val="002838C6"/>
    <w:rsid w:val="00285854"/>
    <w:rsid w:val="002917DA"/>
    <w:rsid w:val="00292C66"/>
    <w:rsid w:val="00293D1C"/>
    <w:rsid w:val="00293F59"/>
    <w:rsid w:val="00294E39"/>
    <w:rsid w:val="00296D24"/>
    <w:rsid w:val="002972F8"/>
    <w:rsid w:val="002A06B6"/>
    <w:rsid w:val="002A20E6"/>
    <w:rsid w:val="002A50AC"/>
    <w:rsid w:val="002A5DDE"/>
    <w:rsid w:val="002A67E9"/>
    <w:rsid w:val="002A7A95"/>
    <w:rsid w:val="002A7E80"/>
    <w:rsid w:val="002B0B49"/>
    <w:rsid w:val="002B10DB"/>
    <w:rsid w:val="002B1AC4"/>
    <w:rsid w:val="002B3224"/>
    <w:rsid w:val="002B67DB"/>
    <w:rsid w:val="002B6DB0"/>
    <w:rsid w:val="002B7632"/>
    <w:rsid w:val="002B76A1"/>
    <w:rsid w:val="002C0000"/>
    <w:rsid w:val="002C1C84"/>
    <w:rsid w:val="002C4ECE"/>
    <w:rsid w:val="002C5CAD"/>
    <w:rsid w:val="002C71D4"/>
    <w:rsid w:val="002C74DF"/>
    <w:rsid w:val="002D00F4"/>
    <w:rsid w:val="002D0E22"/>
    <w:rsid w:val="002D1221"/>
    <w:rsid w:val="002D1351"/>
    <w:rsid w:val="002D19C4"/>
    <w:rsid w:val="002D2110"/>
    <w:rsid w:val="002D215D"/>
    <w:rsid w:val="002D4C24"/>
    <w:rsid w:val="002D6303"/>
    <w:rsid w:val="002D7550"/>
    <w:rsid w:val="002E0C12"/>
    <w:rsid w:val="002E2C10"/>
    <w:rsid w:val="002E5166"/>
    <w:rsid w:val="002E6FAD"/>
    <w:rsid w:val="002E7186"/>
    <w:rsid w:val="002F303F"/>
    <w:rsid w:val="002F3A55"/>
    <w:rsid w:val="002F5703"/>
    <w:rsid w:val="002F59E4"/>
    <w:rsid w:val="002F5C6C"/>
    <w:rsid w:val="003008DF"/>
    <w:rsid w:val="00300FE0"/>
    <w:rsid w:val="00302302"/>
    <w:rsid w:val="00302748"/>
    <w:rsid w:val="00311255"/>
    <w:rsid w:val="00312004"/>
    <w:rsid w:val="0031284B"/>
    <w:rsid w:val="00312F7B"/>
    <w:rsid w:val="00313322"/>
    <w:rsid w:val="00313573"/>
    <w:rsid w:val="00314160"/>
    <w:rsid w:val="00314240"/>
    <w:rsid w:val="0031431A"/>
    <w:rsid w:val="003148B1"/>
    <w:rsid w:val="003177E0"/>
    <w:rsid w:val="00317D41"/>
    <w:rsid w:val="0032044D"/>
    <w:rsid w:val="003204C5"/>
    <w:rsid w:val="00324A6E"/>
    <w:rsid w:val="0032607F"/>
    <w:rsid w:val="003267EF"/>
    <w:rsid w:val="003311DA"/>
    <w:rsid w:val="003319E2"/>
    <w:rsid w:val="003323FE"/>
    <w:rsid w:val="00332B1E"/>
    <w:rsid w:val="003349D9"/>
    <w:rsid w:val="00335818"/>
    <w:rsid w:val="003379A9"/>
    <w:rsid w:val="00341510"/>
    <w:rsid w:val="0034198E"/>
    <w:rsid w:val="00342869"/>
    <w:rsid w:val="00342CC0"/>
    <w:rsid w:val="00344FFE"/>
    <w:rsid w:val="0035189C"/>
    <w:rsid w:val="00351F2C"/>
    <w:rsid w:val="003529B5"/>
    <w:rsid w:val="0035348D"/>
    <w:rsid w:val="0035414A"/>
    <w:rsid w:val="003560BD"/>
    <w:rsid w:val="003611F0"/>
    <w:rsid w:val="00362294"/>
    <w:rsid w:val="00363A83"/>
    <w:rsid w:val="00366A37"/>
    <w:rsid w:val="00371269"/>
    <w:rsid w:val="00371E24"/>
    <w:rsid w:val="00372E25"/>
    <w:rsid w:val="00373A0B"/>
    <w:rsid w:val="00373B88"/>
    <w:rsid w:val="003759A9"/>
    <w:rsid w:val="00376AD5"/>
    <w:rsid w:val="003801E7"/>
    <w:rsid w:val="00384C73"/>
    <w:rsid w:val="00385131"/>
    <w:rsid w:val="0038625F"/>
    <w:rsid w:val="00387105"/>
    <w:rsid w:val="003900FA"/>
    <w:rsid w:val="0039272C"/>
    <w:rsid w:val="003938B9"/>
    <w:rsid w:val="003938F2"/>
    <w:rsid w:val="00394315"/>
    <w:rsid w:val="003958AD"/>
    <w:rsid w:val="003A0D69"/>
    <w:rsid w:val="003A2229"/>
    <w:rsid w:val="003A24F2"/>
    <w:rsid w:val="003A3A60"/>
    <w:rsid w:val="003A4B0B"/>
    <w:rsid w:val="003A588C"/>
    <w:rsid w:val="003B289C"/>
    <w:rsid w:val="003B3000"/>
    <w:rsid w:val="003B40B3"/>
    <w:rsid w:val="003B5DC4"/>
    <w:rsid w:val="003C1C6F"/>
    <w:rsid w:val="003C3A32"/>
    <w:rsid w:val="003C59C1"/>
    <w:rsid w:val="003C7A8F"/>
    <w:rsid w:val="003D06AB"/>
    <w:rsid w:val="003D0E64"/>
    <w:rsid w:val="003D51D5"/>
    <w:rsid w:val="003D6461"/>
    <w:rsid w:val="003D65DE"/>
    <w:rsid w:val="003D7253"/>
    <w:rsid w:val="003D7D15"/>
    <w:rsid w:val="003E006E"/>
    <w:rsid w:val="003E0C19"/>
    <w:rsid w:val="003E10EE"/>
    <w:rsid w:val="003E200A"/>
    <w:rsid w:val="003E3A64"/>
    <w:rsid w:val="003E782E"/>
    <w:rsid w:val="003EA662"/>
    <w:rsid w:val="003F0ADD"/>
    <w:rsid w:val="003F1D47"/>
    <w:rsid w:val="003F2B9C"/>
    <w:rsid w:val="003F5B29"/>
    <w:rsid w:val="003F6C92"/>
    <w:rsid w:val="003F6EDA"/>
    <w:rsid w:val="00400283"/>
    <w:rsid w:val="0040143C"/>
    <w:rsid w:val="00405AD0"/>
    <w:rsid w:val="00406F96"/>
    <w:rsid w:val="00411627"/>
    <w:rsid w:val="00411EB7"/>
    <w:rsid w:val="0041400A"/>
    <w:rsid w:val="00414259"/>
    <w:rsid w:val="004167DC"/>
    <w:rsid w:val="004204C8"/>
    <w:rsid w:val="00420A6E"/>
    <w:rsid w:val="0042113C"/>
    <w:rsid w:val="00421274"/>
    <w:rsid w:val="004223A0"/>
    <w:rsid w:val="00422421"/>
    <w:rsid w:val="00423EDA"/>
    <w:rsid w:val="00424E99"/>
    <w:rsid w:val="004268C3"/>
    <w:rsid w:val="00427783"/>
    <w:rsid w:val="004277CB"/>
    <w:rsid w:val="0042791A"/>
    <w:rsid w:val="00427B7C"/>
    <w:rsid w:val="004300F9"/>
    <w:rsid w:val="004301F4"/>
    <w:rsid w:val="00430900"/>
    <w:rsid w:val="00432010"/>
    <w:rsid w:val="004327F2"/>
    <w:rsid w:val="00432A8F"/>
    <w:rsid w:val="00434E18"/>
    <w:rsid w:val="0043513D"/>
    <w:rsid w:val="00437262"/>
    <w:rsid w:val="0044354C"/>
    <w:rsid w:val="0044526A"/>
    <w:rsid w:val="00446FCF"/>
    <w:rsid w:val="00451DE6"/>
    <w:rsid w:val="00452B98"/>
    <w:rsid w:val="00452CE3"/>
    <w:rsid w:val="004545BF"/>
    <w:rsid w:val="00456D08"/>
    <w:rsid w:val="00460239"/>
    <w:rsid w:val="004607F9"/>
    <w:rsid w:val="0046224B"/>
    <w:rsid w:val="004631B7"/>
    <w:rsid w:val="004713F9"/>
    <w:rsid w:val="00473A5D"/>
    <w:rsid w:val="00474D02"/>
    <w:rsid w:val="00476171"/>
    <w:rsid w:val="004803E2"/>
    <w:rsid w:val="004805DA"/>
    <w:rsid w:val="004816EB"/>
    <w:rsid w:val="00481ECB"/>
    <w:rsid w:val="00484CB9"/>
    <w:rsid w:val="00485484"/>
    <w:rsid w:val="00485AD5"/>
    <w:rsid w:val="00486A33"/>
    <w:rsid w:val="00486F30"/>
    <w:rsid w:val="004901DE"/>
    <w:rsid w:val="00491C3C"/>
    <w:rsid w:val="0049229C"/>
    <w:rsid w:val="004930BD"/>
    <w:rsid w:val="004935C6"/>
    <w:rsid w:val="004948B2"/>
    <w:rsid w:val="0049521F"/>
    <w:rsid w:val="00495AEA"/>
    <w:rsid w:val="00495B80"/>
    <w:rsid w:val="004A18CD"/>
    <w:rsid w:val="004A2DD7"/>
    <w:rsid w:val="004A2F4A"/>
    <w:rsid w:val="004A2FEF"/>
    <w:rsid w:val="004A40F5"/>
    <w:rsid w:val="004A5655"/>
    <w:rsid w:val="004A7EDC"/>
    <w:rsid w:val="004B2D30"/>
    <w:rsid w:val="004B34E0"/>
    <w:rsid w:val="004B3DA9"/>
    <w:rsid w:val="004B53BE"/>
    <w:rsid w:val="004B5E27"/>
    <w:rsid w:val="004B6B6A"/>
    <w:rsid w:val="004B6FF2"/>
    <w:rsid w:val="004B79B8"/>
    <w:rsid w:val="004C00CA"/>
    <w:rsid w:val="004C076E"/>
    <w:rsid w:val="004C1001"/>
    <w:rsid w:val="004C1755"/>
    <w:rsid w:val="004C277E"/>
    <w:rsid w:val="004C35F2"/>
    <w:rsid w:val="004C38AA"/>
    <w:rsid w:val="004C4B20"/>
    <w:rsid w:val="004C5193"/>
    <w:rsid w:val="004C6ACE"/>
    <w:rsid w:val="004C6E21"/>
    <w:rsid w:val="004C6FD8"/>
    <w:rsid w:val="004C764C"/>
    <w:rsid w:val="004C7A68"/>
    <w:rsid w:val="004D232A"/>
    <w:rsid w:val="004D4504"/>
    <w:rsid w:val="004D6A15"/>
    <w:rsid w:val="004E158E"/>
    <w:rsid w:val="004E2B08"/>
    <w:rsid w:val="004E4B07"/>
    <w:rsid w:val="004E5822"/>
    <w:rsid w:val="004F011C"/>
    <w:rsid w:val="004F0A5C"/>
    <w:rsid w:val="004F23FE"/>
    <w:rsid w:val="004F2E1A"/>
    <w:rsid w:val="004F4F74"/>
    <w:rsid w:val="004F56EE"/>
    <w:rsid w:val="005021D7"/>
    <w:rsid w:val="00507CD6"/>
    <w:rsid w:val="00510809"/>
    <w:rsid w:val="005110A8"/>
    <w:rsid w:val="005141F2"/>
    <w:rsid w:val="00514F48"/>
    <w:rsid w:val="00516CF2"/>
    <w:rsid w:val="005216C6"/>
    <w:rsid w:val="00523D13"/>
    <w:rsid w:val="00523E5C"/>
    <w:rsid w:val="005243AA"/>
    <w:rsid w:val="005251A8"/>
    <w:rsid w:val="00525C8C"/>
    <w:rsid w:val="00530B45"/>
    <w:rsid w:val="0053137F"/>
    <w:rsid w:val="00531CC5"/>
    <w:rsid w:val="00532C35"/>
    <w:rsid w:val="00533992"/>
    <w:rsid w:val="00537BF7"/>
    <w:rsid w:val="0054091F"/>
    <w:rsid w:val="00542F7F"/>
    <w:rsid w:val="00547DCC"/>
    <w:rsid w:val="00550034"/>
    <w:rsid w:val="005514A4"/>
    <w:rsid w:val="00552E34"/>
    <w:rsid w:val="0055391D"/>
    <w:rsid w:val="005560CE"/>
    <w:rsid w:val="005567FE"/>
    <w:rsid w:val="005576DA"/>
    <w:rsid w:val="005600C7"/>
    <w:rsid w:val="00562985"/>
    <w:rsid w:val="00564639"/>
    <w:rsid w:val="005662A7"/>
    <w:rsid w:val="00566CFB"/>
    <w:rsid w:val="00567419"/>
    <w:rsid w:val="0056745F"/>
    <w:rsid w:val="005707DB"/>
    <w:rsid w:val="0057083F"/>
    <w:rsid w:val="00571575"/>
    <w:rsid w:val="0057283F"/>
    <w:rsid w:val="00572C79"/>
    <w:rsid w:val="00573063"/>
    <w:rsid w:val="005763A3"/>
    <w:rsid w:val="00576CEA"/>
    <w:rsid w:val="00577D54"/>
    <w:rsid w:val="00580110"/>
    <w:rsid w:val="00580570"/>
    <w:rsid w:val="00580FD2"/>
    <w:rsid w:val="0058114D"/>
    <w:rsid w:val="005818DF"/>
    <w:rsid w:val="00581E08"/>
    <w:rsid w:val="0058201F"/>
    <w:rsid w:val="005828E4"/>
    <w:rsid w:val="005834A8"/>
    <w:rsid w:val="00583DE2"/>
    <w:rsid w:val="00584185"/>
    <w:rsid w:val="005861DA"/>
    <w:rsid w:val="00590B03"/>
    <w:rsid w:val="0059125A"/>
    <w:rsid w:val="005913A4"/>
    <w:rsid w:val="005945D5"/>
    <w:rsid w:val="00594A54"/>
    <w:rsid w:val="005A0615"/>
    <w:rsid w:val="005A4665"/>
    <w:rsid w:val="005A5BD4"/>
    <w:rsid w:val="005A737A"/>
    <w:rsid w:val="005A74F2"/>
    <w:rsid w:val="005A7948"/>
    <w:rsid w:val="005A7D68"/>
    <w:rsid w:val="005B48E3"/>
    <w:rsid w:val="005B4EFE"/>
    <w:rsid w:val="005B5045"/>
    <w:rsid w:val="005B79D5"/>
    <w:rsid w:val="005C6E49"/>
    <w:rsid w:val="005D121D"/>
    <w:rsid w:val="005D2595"/>
    <w:rsid w:val="005D3176"/>
    <w:rsid w:val="005D38A2"/>
    <w:rsid w:val="005D48B6"/>
    <w:rsid w:val="005D5AAE"/>
    <w:rsid w:val="005D78A6"/>
    <w:rsid w:val="005E089C"/>
    <w:rsid w:val="005E0BAE"/>
    <w:rsid w:val="005E11D8"/>
    <w:rsid w:val="005E2C81"/>
    <w:rsid w:val="005E400D"/>
    <w:rsid w:val="005E487F"/>
    <w:rsid w:val="005E5411"/>
    <w:rsid w:val="005E6C9C"/>
    <w:rsid w:val="005E7999"/>
    <w:rsid w:val="005F1B77"/>
    <w:rsid w:val="005F2AD6"/>
    <w:rsid w:val="005F3681"/>
    <w:rsid w:val="005F54B8"/>
    <w:rsid w:val="005F60BA"/>
    <w:rsid w:val="005F651E"/>
    <w:rsid w:val="005F748A"/>
    <w:rsid w:val="0060197A"/>
    <w:rsid w:val="00605005"/>
    <w:rsid w:val="0060661F"/>
    <w:rsid w:val="0061013A"/>
    <w:rsid w:val="006110B6"/>
    <w:rsid w:val="00611D94"/>
    <w:rsid w:val="00613413"/>
    <w:rsid w:val="0061396A"/>
    <w:rsid w:val="00613C4B"/>
    <w:rsid w:val="00613F0D"/>
    <w:rsid w:val="00617491"/>
    <w:rsid w:val="00621A90"/>
    <w:rsid w:val="00623409"/>
    <w:rsid w:val="0062426C"/>
    <w:rsid w:val="0062618B"/>
    <w:rsid w:val="006261DF"/>
    <w:rsid w:val="0062704D"/>
    <w:rsid w:val="00627C68"/>
    <w:rsid w:val="00633034"/>
    <w:rsid w:val="006335DC"/>
    <w:rsid w:val="006339CE"/>
    <w:rsid w:val="00633B6D"/>
    <w:rsid w:val="0063535D"/>
    <w:rsid w:val="00635B05"/>
    <w:rsid w:val="0063650D"/>
    <w:rsid w:val="00637078"/>
    <w:rsid w:val="00640600"/>
    <w:rsid w:val="00640F46"/>
    <w:rsid w:val="00644688"/>
    <w:rsid w:val="00645A21"/>
    <w:rsid w:val="006474E9"/>
    <w:rsid w:val="0065195E"/>
    <w:rsid w:val="00651DF0"/>
    <w:rsid w:val="00652F60"/>
    <w:rsid w:val="00653CF9"/>
    <w:rsid w:val="00654A4F"/>
    <w:rsid w:val="00654F45"/>
    <w:rsid w:val="0065551D"/>
    <w:rsid w:val="006558E0"/>
    <w:rsid w:val="006566DC"/>
    <w:rsid w:val="00656EAD"/>
    <w:rsid w:val="006602F1"/>
    <w:rsid w:val="0066039D"/>
    <w:rsid w:val="0066119E"/>
    <w:rsid w:val="00661898"/>
    <w:rsid w:val="006634A1"/>
    <w:rsid w:val="00663719"/>
    <w:rsid w:val="00665CD0"/>
    <w:rsid w:val="00667967"/>
    <w:rsid w:val="006703BB"/>
    <w:rsid w:val="0067093A"/>
    <w:rsid w:val="00673E05"/>
    <w:rsid w:val="0067588F"/>
    <w:rsid w:val="006761C5"/>
    <w:rsid w:val="006800EE"/>
    <w:rsid w:val="006830C5"/>
    <w:rsid w:val="0068675A"/>
    <w:rsid w:val="00687311"/>
    <w:rsid w:val="006900EF"/>
    <w:rsid w:val="00690CE2"/>
    <w:rsid w:val="00691C81"/>
    <w:rsid w:val="00692520"/>
    <w:rsid w:val="00693FFC"/>
    <w:rsid w:val="00694569"/>
    <w:rsid w:val="00694DC4"/>
    <w:rsid w:val="0069594E"/>
    <w:rsid w:val="0069636B"/>
    <w:rsid w:val="006A0616"/>
    <w:rsid w:val="006A23E2"/>
    <w:rsid w:val="006A2B62"/>
    <w:rsid w:val="006A3E79"/>
    <w:rsid w:val="006A428D"/>
    <w:rsid w:val="006A518D"/>
    <w:rsid w:val="006B6D4D"/>
    <w:rsid w:val="006C1A24"/>
    <w:rsid w:val="006C25B7"/>
    <w:rsid w:val="006C4E90"/>
    <w:rsid w:val="006C604B"/>
    <w:rsid w:val="006C6E04"/>
    <w:rsid w:val="006C7DC2"/>
    <w:rsid w:val="006D152D"/>
    <w:rsid w:val="006D2841"/>
    <w:rsid w:val="006D3D47"/>
    <w:rsid w:val="006D6E6B"/>
    <w:rsid w:val="006D7456"/>
    <w:rsid w:val="006D7953"/>
    <w:rsid w:val="006E0135"/>
    <w:rsid w:val="006E02C4"/>
    <w:rsid w:val="006E1B15"/>
    <w:rsid w:val="006E6119"/>
    <w:rsid w:val="006E7BE5"/>
    <w:rsid w:val="006F0298"/>
    <w:rsid w:val="006F2A83"/>
    <w:rsid w:val="006F3C05"/>
    <w:rsid w:val="006F3E56"/>
    <w:rsid w:val="006F41D9"/>
    <w:rsid w:val="006F51A6"/>
    <w:rsid w:val="006F6A81"/>
    <w:rsid w:val="006F6C4C"/>
    <w:rsid w:val="006F6E22"/>
    <w:rsid w:val="006F7AC9"/>
    <w:rsid w:val="00700993"/>
    <w:rsid w:val="007010C3"/>
    <w:rsid w:val="007018B6"/>
    <w:rsid w:val="00701B2F"/>
    <w:rsid w:val="007036AC"/>
    <w:rsid w:val="007064E0"/>
    <w:rsid w:val="00714DB7"/>
    <w:rsid w:val="007177EF"/>
    <w:rsid w:val="00720418"/>
    <w:rsid w:val="007210B0"/>
    <w:rsid w:val="00721EE2"/>
    <w:rsid w:val="007244E2"/>
    <w:rsid w:val="00724F59"/>
    <w:rsid w:val="00725376"/>
    <w:rsid w:val="00725469"/>
    <w:rsid w:val="00727C82"/>
    <w:rsid w:val="00730C5B"/>
    <w:rsid w:val="00731DCA"/>
    <w:rsid w:val="00733E29"/>
    <w:rsid w:val="00734D71"/>
    <w:rsid w:val="007359C3"/>
    <w:rsid w:val="00735E3E"/>
    <w:rsid w:val="00737C65"/>
    <w:rsid w:val="00740FDC"/>
    <w:rsid w:val="00741BFA"/>
    <w:rsid w:val="007435AC"/>
    <w:rsid w:val="007502F1"/>
    <w:rsid w:val="00750A0D"/>
    <w:rsid w:val="00751155"/>
    <w:rsid w:val="00751917"/>
    <w:rsid w:val="00754163"/>
    <w:rsid w:val="00757A1C"/>
    <w:rsid w:val="00757B90"/>
    <w:rsid w:val="00761930"/>
    <w:rsid w:val="00762189"/>
    <w:rsid w:val="00762638"/>
    <w:rsid w:val="007645D7"/>
    <w:rsid w:val="00764FDD"/>
    <w:rsid w:val="0076674A"/>
    <w:rsid w:val="00766B9F"/>
    <w:rsid w:val="00767154"/>
    <w:rsid w:val="00770370"/>
    <w:rsid w:val="00774D98"/>
    <w:rsid w:val="00776428"/>
    <w:rsid w:val="007776A7"/>
    <w:rsid w:val="00780542"/>
    <w:rsid w:val="007805E5"/>
    <w:rsid w:val="00782147"/>
    <w:rsid w:val="00783525"/>
    <w:rsid w:val="00783F19"/>
    <w:rsid w:val="00784992"/>
    <w:rsid w:val="00791804"/>
    <w:rsid w:val="00792620"/>
    <w:rsid w:val="00792655"/>
    <w:rsid w:val="00793317"/>
    <w:rsid w:val="00793822"/>
    <w:rsid w:val="00795512"/>
    <w:rsid w:val="007A01A6"/>
    <w:rsid w:val="007A108B"/>
    <w:rsid w:val="007A4D10"/>
    <w:rsid w:val="007A4D37"/>
    <w:rsid w:val="007A6AFE"/>
    <w:rsid w:val="007A6DC3"/>
    <w:rsid w:val="007B2764"/>
    <w:rsid w:val="007B42D0"/>
    <w:rsid w:val="007B4C54"/>
    <w:rsid w:val="007B4C8C"/>
    <w:rsid w:val="007B58AA"/>
    <w:rsid w:val="007B5A55"/>
    <w:rsid w:val="007B6F65"/>
    <w:rsid w:val="007B7FB9"/>
    <w:rsid w:val="007C134F"/>
    <w:rsid w:val="007C2895"/>
    <w:rsid w:val="007C4159"/>
    <w:rsid w:val="007C5560"/>
    <w:rsid w:val="007C7CBF"/>
    <w:rsid w:val="007D185E"/>
    <w:rsid w:val="007D2384"/>
    <w:rsid w:val="007D30C8"/>
    <w:rsid w:val="007D5DE0"/>
    <w:rsid w:val="007D61E8"/>
    <w:rsid w:val="007D65C9"/>
    <w:rsid w:val="007E13B8"/>
    <w:rsid w:val="007E2C87"/>
    <w:rsid w:val="007E5620"/>
    <w:rsid w:val="007E5D75"/>
    <w:rsid w:val="007E629D"/>
    <w:rsid w:val="007E6B27"/>
    <w:rsid w:val="007E6DD3"/>
    <w:rsid w:val="007E7B3E"/>
    <w:rsid w:val="007F66D2"/>
    <w:rsid w:val="007F774F"/>
    <w:rsid w:val="007F7A12"/>
    <w:rsid w:val="007F7A69"/>
    <w:rsid w:val="008003F4"/>
    <w:rsid w:val="00800802"/>
    <w:rsid w:val="00806519"/>
    <w:rsid w:val="00807B25"/>
    <w:rsid w:val="008115E0"/>
    <w:rsid w:val="00811B9E"/>
    <w:rsid w:val="00811F13"/>
    <w:rsid w:val="0081200A"/>
    <w:rsid w:val="00814813"/>
    <w:rsid w:val="00815195"/>
    <w:rsid w:val="008154CC"/>
    <w:rsid w:val="008200DA"/>
    <w:rsid w:val="008208FA"/>
    <w:rsid w:val="00821E4E"/>
    <w:rsid w:val="0082269D"/>
    <w:rsid w:val="00823DF6"/>
    <w:rsid w:val="00827A94"/>
    <w:rsid w:val="00830365"/>
    <w:rsid w:val="008314F3"/>
    <w:rsid w:val="00831F2E"/>
    <w:rsid w:val="00832232"/>
    <w:rsid w:val="008324F0"/>
    <w:rsid w:val="00832D87"/>
    <w:rsid w:val="00833B9D"/>
    <w:rsid w:val="00835A9F"/>
    <w:rsid w:val="00835B81"/>
    <w:rsid w:val="00836B50"/>
    <w:rsid w:val="008373D9"/>
    <w:rsid w:val="00837F78"/>
    <w:rsid w:val="00840A65"/>
    <w:rsid w:val="00841803"/>
    <w:rsid w:val="00841B58"/>
    <w:rsid w:val="00841F5B"/>
    <w:rsid w:val="00842592"/>
    <w:rsid w:val="008431B0"/>
    <w:rsid w:val="0084353B"/>
    <w:rsid w:val="008455EE"/>
    <w:rsid w:val="008460C6"/>
    <w:rsid w:val="008462D3"/>
    <w:rsid w:val="00847D6D"/>
    <w:rsid w:val="00850A58"/>
    <w:rsid w:val="0085152A"/>
    <w:rsid w:val="00851C08"/>
    <w:rsid w:val="008521EB"/>
    <w:rsid w:val="008531BF"/>
    <w:rsid w:val="00854D0B"/>
    <w:rsid w:val="0085505E"/>
    <w:rsid w:val="0085529D"/>
    <w:rsid w:val="00855DB2"/>
    <w:rsid w:val="00856EFC"/>
    <w:rsid w:val="00856FA8"/>
    <w:rsid w:val="00860444"/>
    <w:rsid w:val="008627E3"/>
    <w:rsid w:val="008648D9"/>
    <w:rsid w:val="00864C96"/>
    <w:rsid w:val="00865DF3"/>
    <w:rsid w:val="008703BE"/>
    <w:rsid w:val="00882415"/>
    <w:rsid w:val="00882DC2"/>
    <w:rsid w:val="00883F38"/>
    <w:rsid w:val="00890C84"/>
    <w:rsid w:val="00891630"/>
    <w:rsid w:val="00892D25"/>
    <w:rsid w:val="00893294"/>
    <w:rsid w:val="00893E8E"/>
    <w:rsid w:val="008940E7"/>
    <w:rsid w:val="008953D3"/>
    <w:rsid w:val="00895B08"/>
    <w:rsid w:val="00895BFA"/>
    <w:rsid w:val="00897D7B"/>
    <w:rsid w:val="008A1EC1"/>
    <w:rsid w:val="008A24D4"/>
    <w:rsid w:val="008A3518"/>
    <w:rsid w:val="008A367D"/>
    <w:rsid w:val="008A4515"/>
    <w:rsid w:val="008A5D30"/>
    <w:rsid w:val="008B60C4"/>
    <w:rsid w:val="008B773B"/>
    <w:rsid w:val="008B7DEE"/>
    <w:rsid w:val="008C0A00"/>
    <w:rsid w:val="008C376F"/>
    <w:rsid w:val="008C4462"/>
    <w:rsid w:val="008C4DDD"/>
    <w:rsid w:val="008C5AC7"/>
    <w:rsid w:val="008C6F13"/>
    <w:rsid w:val="008D0080"/>
    <w:rsid w:val="008D01AF"/>
    <w:rsid w:val="008D0A8A"/>
    <w:rsid w:val="008D1E91"/>
    <w:rsid w:val="008D31A3"/>
    <w:rsid w:val="008D51BE"/>
    <w:rsid w:val="008D546E"/>
    <w:rsid w:val="008D5535"/>
    <w:rsid w:val="008D57E3"/>
    <w:rsid w:val="008D7668"/>
    <w:rsid w:val="008D7D08"/>
    <w:rsid w:val="008E257B"/>
    <w:rsid w:val="008E3453"/>
    <w:rsid w:val="008E537C"/>
    <w:rsid w:val="008E7A00"/>
    <w:rsid w:val="008F1086"/>
    <w:rsid w:val="008F1263"/>
    <w:rsid w:val="008F130B"/>
    <w:rsid w:val="008F1E59"/>
    <w:rsid w:val="008F318A"/>
    <w:rsid w:val="008F3640"/>
    <w:rsid w:val="008F3A13"/>
    <w:rsid w:val="008F6B1D"/>
    <w:rsid w:val="008F71DF"/>
    <w:rsid w:val="00901508"/>
    <w:rsid w:val="00901C1B"/>
    <w:rsid w:val="0090296F"/>
    <w:rsid w:val="00903AAA"/>
    <w:rsid w:val="00904160"/>
    <w:rsid w:val="00904D80"/>
    <w:rsid w:val="0090561F"/>
    <w:rsid w:val="0091210A"/>
    <w:rsid w:val="009158B9"/>
    <w:rsid w:val="00915AF9"/>
    <w:rsid w:val="00921A82"/>
    <w:rsid w:val="0092617B"/>
    <w:rsid w:val="00934E3D"/>
    <w:rsid w:val="00936537"/>
    <w:rsid w:val="009368E6"/>
    <w:rsid w:val="009370E9"/>
    <w:rsid w:val="0093729A"/>
    <w:rsid w:val="00937DF8"/>
    <w:rsid w:val="00937F44"/>
    <w:rsid w:val="0094086F"/>
    <w:rsid w:val="00940F4D"/>
    <w:rsid w:val="00941809"/>
    <w:rsid w:val="00941E13"/>
    <w:rsid w:val="0094282E"/>
    <w:rsid w:val="00942B05"/>
    <w:rsid w:val="00943379"/>
    <w:rsid w:val="009512CC"/>
    <w:rsid w:val="0095298D"/>
    <w:rsid w:val="00952F12"/>
    <w:rsid w:val="00953E29"/>
    <w:rsid w:val="00955943"/>
    <w:rsid w:val="009612B6"/>
    <w:rsid w:val="0096167D"/>
    <w:rsid w:val="009634B1"/>
    <w:rsid w:val="00963632"/>
    <w:rsid w:val="009651C1"/>
    <w:rsid w:val="009679A8"/>
    <w:rsid w:val="00970774"/>
    <w:rsid w:val="00970A25"/>
    <w:rsid w:val="00970C08"/>
    <w:rsid w:val="00971245"/>
    <w:rsid w:val="00971B41"/>
    <w:rsid w:val="00973F59"/>
    <w:rsid w:val="00976BBC"/>
    <w:rsid w:val="00981269"/>
    <w:rsid w:val="0098223F"/>
    <w:rsid w:val="00982F45"/>
    <w:rsid w:val="0098308B"/>
    <w:rsid w:val="00986D42"/>
    <w:rsid w:val="00987E7C"/>
    <w:rsid w:val="0099413C"/>
    <w:rsid w:val="0099441C"/>
    <w:rsid w:val="0099638A"/>
    <w:rsid w:val="00997021"/>
    <w:rsid w:val="00997A68"/>
    <w:rsid w:val="00997D33"/>
    <w:rsid w:val="009A10B3"/>
    <w:rsid w:val="009A2A00"/>
    <w:rsid w:val="009A3C3A"/>
    <w:rsid w:val="009A4F05"/>
    <w:rsid w:val="009B039B"/>
    <w:rsid w:val="009B1323"/>
    <w:rsid w:val="009B41BF"/>
    <w:rsid w:val="009B45BD"/>
    <w:rsid w:val="009B5B3E"/>
    <w:rsid w:val="009B5B6F"/>
    <w:rsid w:val="009B647C"/>
    <w:rsid w:val="009C0A9C"/>
    <w:rsid w:val="009C13D4"/>
    <w:rsid w:val="009C1502"/>
    <w:rsid w:val="009C1E73"/>
    <w:rsid w:val="009C2032"/>
    <w:rsid w:val="009C3419"/>
    <w:rsid w:val="009C40DE"/>
    <w:rsid w:val="009C5E47"/>
    <w:rsid w:val="009C690A"/>
    <w:rsid w:val="009C6B91"/>
    <w:rsid w:val="009D5A18"/>
    <w:rsid w:val="009D7856"/>
    <w:rsid w:val="009E0C0F"/>
    <w:rsid w:val="009E31AC"/>
    <w:rsid w:val="009E4728"/>
    <w:rsid w:val="009E52BC"/>
    <w:rsid w:val="009E557F"/>
    <w:rsid w:val="009F4BB3"/>
    <w:rsid w:val="009F68CB"/>
    <w:rsid w:val="009F7141"/>
    <w:rsid w:val="009F7189"/>
    <w:rsid w:val="009F729C"/>
    <w:rsid w:val="00A013E5"/>
    <w:rsid w:val="00A055A9"/>
    <w:rsid w:val="00A064BB"/>
    <w:rsid w:val="00A13338"/>
    <w:rsid w:val="00A13ED1"/>
    <w:rsid w:val="00A1421C"/>
    <w:rsid w:val="00A16589"/>
    <w:rsid w:val="00A17A5E"/>
    <w:rsid w:val="00A20B40"/>
    <w:rsid w:val="00A21BC8"/>
    <w:rsid w:val="00A2304C"/>
    <w:rsid w:val="00A238F7"/>
    <w:rsid w:val="00A2754A"/>
    <w:rsid w:val="00A27796"/>
    <w:rsid w:val="00A27B04"/>
    <w:rsid w:val="00A30BD6"/>
    <w:rsid w:val="00A31564"/>
    <w:rsid w:val="00A32AE6"/>
    <w:rsid w:val="00A33F8D"/>
    <w:rsid w:val="00A36548"/>
    <w:rsid w:val="00A36787"/>
    <w:rsid w:val="00A3768D"/>
    <w:rsid w:val="00A42F27"/>
    <w:rsid w:val="00A509BF"/>
    <w:rsid w:val="00A51259"/>
    <w:rsid w:val="00A54F33"/>
    <w:rsid w:val="00A55B17"/>
    <w:rsid w:val="00A563DA"/>
    <w:rsid w:val="00A56D9B"/>
    <w:rsid w:val="00A610E2"/>
    <w:rsid w:val="00A612C8"/>
    <w:rsid w:val="00A64414"/>
    <w:rsid w:val="00A67848"/>
    <w:rsid w:val="00A67FD5"/>
    <w:rsid w:val="00A707C4"/>
    <w:rsid w:val="00A75630"/>
    <w:rsid w:val="00A75CE2"/>
    <w:rsid w:val="00A76CF7"/>
    <w:rsid w:val="00A770E4"/>
    <w:rsid w:val="00A8003F"/>
    <w:rsid w:val="00A835DF"/>
    <w:rsid w:val="00A94BAE"/>
    <w:rsid w:val="00A94F52"/>
    <w:rsid w:val="00AA0137"/>
    <w:rsid w:val="00AA13FF"/>
    <w:rsid w:val="00AA3474"/>
    <w:rsid w:val="00AA370F"/>
    <w:rsid w:val="00AA5404"/>
    <w:rsid w:val="00AA5A01"/>
    <w:rsid w:val="00AA6653"/>
    <w:rsid w:val="00AA6E78"/>
    <w:rsid w:val="00AA6F60"/>
    <w:rsid w:val="00AA7542"/>
    <w:rsid w:val="00AB0D88"/>
    <w:rsid w:val="00AB226F"/>
    <w:rsid w:val="00AB2FE3"/>
    <w:rsid w:val="00AB3056"/>
    <w:rsid w:val="00AB31CE"/>
    <w:rsid w:val="00AB5051"/>
    <w:rsid w:val="00AB55C1"/>
    <w:rsid w:val="00AB595F"/>
    <w:rsid w:val="00AB6DBD"/>
    <w:rsid w:val="00AB7527"/>
    <w:rsid w:val="00AB7BA8"/>
    <w:rsid w:val="00AC0F5D"/>
    <w:rsid w:val="00AC33DA"/>
    <w:rsid w:val="00AC34CE"/>
    <w:rsid w:val="00AC5637"/>
    <w:rsid w:val="00AC595B"/>
    <w:rsid w:val="00AC6417"/>
    <w:rsid w:val="00AC7E35"/>
    <w:rsid w:val="00AD3799"/>
    <w:rsid w:val="00AD3872"/>
    <w:rsid w:val="00AD3BE2"/>
    <w:rsid w:val="00AD7678"/>
    <w:rsid w:val="00AE3750"/>
    <w:rsid w:val="00AE43D5"/>
    <w:rsid w:val="00AE46DF"/>
    <w:rsid w:val="00AE4738"/>
    <w:rsid w:val="00AE689B"/>
    <w:rsid w:val="00AE7C79"/>
    <w:rsid w:val="00AF20F0"/>
    <w:rsid w:val="00AF4837"/>
    <w:rsid w:val="00AF5D41"/>
    <w:rsid w:val="00AF5FE0"/>
    <w:rsid w:val="00B00246"/>
    <w:rsid w:val="00B0101B"/>
    <w:rsid w:val="00B029BE"/>
    <w:rsid w:val="00B06EDC"/>
    <w:rsid w:val="00B10F9E"/>
    <w:rsid w:val="00B11F82"/>
    <w:rsid w:val="00B129DB"/>
    <w:rsid w:val="00B13D50"/>
    <w:rsid w:val="00B15C77"/>
    <w:rsid w:val="00B1687C"/>
    <w:rsid w:val="00B1766A"/>
    <w:rsid w:val="00B179CB"/>
    <w:rsid w:val="00B21CFC"/>
    <w:rsid w:val="00B22359"/>
    <w:rsid w:val="00B22E3F"/>
    <w:rsid w:val="00B23967"/>
    <w:rsid w:val="00B270B8"/>
    <w:rsid w:val="00B27ED0"/>
    <w:rsid w:val="00B31D40"/>
    <w:rsid w:val="00B33230"/>
    <w:rsid w:val="00B3391C"/>
    <w:rsid w:val="00B344B3"/>
    <w:rsid w:val="00B3560C"/>
    <w:rsid w:val="00B35E4F"/>
    <w:rsid w:val="00B3653E"/>
    <w:rsid w:val="00B36E8F"/>
    <w:rsid w:val="00B40965"/>
    <w:rsid w:val="00B40B7B"/>
    <w:rsid w:val="00B41CBA"/>
    <w:rsid w:val="00B434CD"/>
    <w:rsid w:val="00B4407E"/>
    <w:rsid w:val="00B45274"/>
    <w:rsid w:val="00B516BF"/>
    <w:rsid w:val="00B51790"/>
    <w:rsid w:val="00B527F7"/>
    <w:rsid w:val="00B53447"/>
    <w:rsid w:val="00B61306"/>
    <w:rsid w:val="00B626EB"/>
    <w:rsid w:val="00B62E95"/>
    <w:rsid w:val="00B64698"/>
    <w:rsid w:val="00B64B03"/>
    <w:rsid w:val="00B67EF0"/>
    <w:rsid w:val="00B70369"/>
    <w:rsid w:val="00B73300"/>
    <w:rsid w:val="00B7380E"/>
    <w:rsid w:val="00B73910"/>
    <w:rsid w:val="00B73A05"/>
    <w:rsid w:val="00B74300"/>
    <w:rsid w:val="00B77C19"/>
    <w:rsid w:val="00B80B64"/>
    <w:rsid w:val="00B83090"/>
    <w:rsid w:val="00B83202"/>
    <w:rsid w:val="00B85A57"/>
    <w:rsid w:val="00B915B8"/>
    <w:rsid w:val="00B95610"/>
    <w:rsid w:val="00B95C45"/>
    <w:rsid w:val="00B96B87"/>
    <w:rsid w:val="00BA043A"/>
    <w:rsid w:val="00BA20CD"/>
    <w:rsid w:val="00BA2803"/>
    <w:rsid w:val="00BA2EEF"/>
    <w:rsid w:val="00BA5BC8"/>
    <w:rsid w:val="00BA66EA"/>
    <w:rsid w:val="00BA7B99"/>
    <w:rsid w:val="00BB0244"/>
    <w:rsid w:val="00BB095A"/>
    <w:rsid w:val="00BB3569"/>
    <w:rsid w:val="00BB514C"/>
    <w:rsid w:val="00BB5A9B"/>
    <w:rsid w:val="00BB6B45"/>
    <w:rsid w:val="00BB761D"/>
    <w:rsid w:val="00BB7DB9"/>
    <w:rsid w:val="00BC16BD"/>
    <w:rsid w:val="00BC228A"/>
    <w:rsid w:val="00BC2355"/>
    <w:rsid w:val="00BC24C1"/>
    <w:rsid w:val="00BC288A"/>
    <w:rsid w:val="00BC2A9F"/>
    <w:rsid w:val="00BC4A37"/>
    <w:rsid w:val="00BC5EA7"/>
    <w:rsid w:val="00BD09BA"/>
    <w:rsid w:val="00BD0CBC"/>
    <w:rsid w:val="00BD1098"/>
    <w:rsid w:val="00BD1647"/>
    <w:rsid w:val="00BD19FF"/>
    <w:rsid w:val="00BD1D28"/>
    <w:rsid w:val="00BD6E2E"/>
    <w:rsid w:val="00BE0294"/>
    <w:rsid w:val="00BE0569"/>
    <w:rsid w:val="00BE450E"/>
    <w:rsid w:val="00BE4F0D"/>
    <w:rsid w:val="00BE527D"/>
    <w:rsid w:val="00BE66F1"/>
    <w:rsid w:val="00BE7A4E"/>
    <w:rsid w:val="00BF06B6"/>
    <w:rsid w:val="00BF106E"/>
    <w:rsid w:val="00BF181B"/>
    <w:rsid w:val="00BF3E5B"/>
    <w:rsid w:val="00BF7288"/>
    <w:rsid w:val="00C00F2F"/>
    <w:rsid w:val="00C01702"/>
    <w:rsid w:val="00C02A8B"/>
    <w:rsid w:val="00C02DC6"/>
    <w:rsid w:val="00C03A16"/>
    <w:rsid w:val="00C066C8"/>
    <w:rsid w:val="00C0680D"/>
    <w:rsid w:val="00C06CBB"/>
    <w:rsid w:val="00C07BF8"/>
    <w:rsid w:val="00C105B6"/>
    <w:rsid w:val="00C156E7"/>
    <w:rsid w:val="00C160E3"/>
    <w:rsid w:val="00C16481"/>
    <w:rsid w:val="00C169A5"/>
    <w:rsid w:val="00C1771A"/>
    <w:rsid w:val="00C21D18"/>
    <w:rsid w:val="00C22548"/>
    <w:rsid w:val="00C24CDB"/>
    <w:rsid w:val="00C2551C"/>
    <w:rsid w:val="00C264DC"/>
    <w:rsid w:val="00C276F7"/>
    <w:rsid w:val="00C3079F"/>
    <w:rsid w:val="00C30E47"/>
    <w:rsid w:val="00C32255"/>
    <w:rsid w:val="00C33600"/>
    <w:rsid w:val="00C33D56"/>
    <w:rsid w:val="00C34270"/>
    <w:rsid w:val="00C34762"/>
    <w:rsid w:val="00C356B1"/>
    <w:rsid w:val="00C36737"/>
    <w:rsid w:val="00C426C5"/>
    <w:rsid w:val="00C42AAE"/>
    <w:rsid w:val="00C42D63"/>
    <w:rsid w:val="00C42DE0"/>
    <w:rsid w:val="00C43E97"/>
    <w:rsid w:val="00C441A9"/>
    <w:rsid w:val="00C4485F"/>
    <w:rsid w:val="00C45234"/>
    <w:rsid w:val="00C45B6A"/>
    <w:rsid w:val="00C527F9"/>
    <w:rsid w:val="00C52884"/>
    <w:rsid w:val="00C55D15"/>
    <w:rsid w:val="00C560C2"/>
    <w:rsid w:val="00C576BA"/>
    <w:rsid w:val="00C57ECE"/>
    <w:rsid w:val="00C60D6E"/>
    <w:rsid w:val="00C61089"/>
    <w:rsid w:val="00C61EDC"/>
    <w:rsid w:val="00C62668"/>
    <w:rsid w:val="00C63271"/>
    <w:rsid w:val="00C63512"/>
    <w:rsid w:val="00C70743"/>
    <w:rsid w:val="00C729BB"/>
    <w:rsid w:val="00C762F2"/>
    <w:rsid w:val="00C76EC4"/>
    <w:rsid w:val="00C7718D"/>
    <w:rsid w:val="00C77973"/>
    <w:rsid w:val="00C81209"/>
    <w:rsid w:val="00C816B2"/>
    <w:rsid w:val="00C8199A"/>
    <w:rsid w:val="00C81B86"/>
    <w:rsid w:val="00C831AE"/>
    <w:rsid w:val="00C851B2"/>
    <w:rsid w:val="00C85C2E"/>
    <w:rsid w:val="00C85EF8"/>
    <w:rsid w:val="00C86752"/>
    <w:rsid w:val="00C87BE3"/>
    <w:rsid w:val="00C936CF"/>
    <w:rsid w:val="00C95116"/>
    <w:rsid w:val="00C9571A"/>
    <w:rsid w:val="00C9655C"/>
    <w:rsid w:val="00CA12BA"/>
    <w:rsid w:val="00CA2101"/>
    <w:rsid w:val="00CA2435"/>
    <w:rsid w:val="00CA2DCB"/>
    <w:rsid w:val="00CA55F4"/>
    <w:rsid w:val="00CA6ADA"/>
    <w:rsid w:val="00CB4AAE"/>
    <w:rsid w:val="00CB506F"/>
    <w:rsid w:val="00CB6BB1"/>
    <w:rsid w:val="00CC0DB1"/>
    <w:rsid w:val="00CC413F"/>
    <w:rsid w:val="00CC5FC9"/>
    <w:rsid w:val="00CD2F72"/>
    <w:rsid w:val="00CD4AEA"/>
    <w:rsid w:val="00CD64AA"/>
    <w:rsid w:val="00CE00B4"/>
    <w:rsid w:val="00CE067A"/>
    <w:rsid w:val="00CE125C"/>
    <w:rsid w:val="00CE2068"/>
    <w:rsid w:val="00CE38F0"/>
    <w:rsid w:val="00CF0EED"/>
    <w:rsid w:val="00CF467B"/>
    <w:rsid w:val="00CF503D"/>
    <w:rsid w:val="00CF54B8"/>
    <w:rsid w:val="00D01AAA"/>
    <w:rsid w:val="00D01C23"/>
    <w:rsid w:val="00D023AC"/>
    <w:rsid w:val="00D02945"/>
    <w:rsid w:val="00D104A8"/>
    <w:rsid w:val="00D11372"/>
    <w:rsid w:val="00D12204"/>
    <w:rsid w:val="00D12FA6"/>
    <w:rsid w:val="00D170A9"/>
    <w:rsid w:val="00D23971"/>
    <w:rsid w:val="00D245DC"/>
    <w:rsid w:val="00D24F51"/>
    <w:rsid w:val="00D25013"/>
    <w:rsid w:val="00D2738B"/>
    <w:rsid w:val="00D2746F"/>
    <w:rsid w:val="00D30CB8"/>
    <w:rsid w:val="00D3173F"/>
    <w:rsid w:val="00D31F76"/>
    <w:rsid w:val="00D33EFC"/>
    <w:rsid w:val="00D34E92"/>
    <w:rsid w:val="00D36B33"/>
    <w:rsid w:val="00D3753B"/>
    <w:rsid w:val="00D42C43"/>
    <w:rsid w:val="00D47F3A"/>
    <w:rsid w:val="00D52387"/>
    <w:rsid w:val="00D52A9D"/>
    <w:rsid w:val="00D53BEF"/>
    <w:rsid w:val="00D53C28"/>
    <w:rsid w:val="00D60857"/>
    <w:rsid w:val="00D61482"/>
    <w:rsid w:val="00D62B98"/>
    <w:rsid w:val="00D66B95"/>
    <w:rsid w:val="00D72A7A"/>
    <w:rsid w:val="00D74C90"/>
    <w:rsid w:val="00D7716B"/>
    <w:rsid w:val="00D8404C"/>
    <w:rsid w:val="00D84F13"/>
    <w:rsid w:val="00D903B9"/>
    <w:rsid w:val="00D91F34"/>
    <w:rsid w:val="00D92656"/>
    <w:rsid w:val="00D949DF"/>
    <w:rsid w:val="00D96FB0"/>
    <w:rsid w:val="00D97842"/>
    <w:rsid w:val="00D97EAA"/>
    <w:rsid w:val="00DA25B1"/>
    <w:rsid w:val="00DA299F"/>
    <w:rsid w:val="00DA71E9"/>
    <w:rsid w:val="00DB208C"/>
    <w:rsid w:val="00DB2178"/>
    <w:rsid w:val="00DB310D"/>
    <w:rsid w:val="00DB33EA"/>
    <w:rsid w:val="00DB4A71"/>
    <w:rsid w:val="00DB4C8C"/>
    <w:rsid w:val="00DB531D"/>
    <w:rsid w:val="00DB68F3"/>
    <w:rsid w:val="00DB6B5B"/>
    <w:rsid w:val="00DB6C31"/>
    <w:rsid w:val="00DB6C7A"/>
    <w:rsid w:val="00DC306B"/>
    <w:rsid w:val="00DC3969"/>
    <w:rsid w:val="00DC47D3"/>
    <w:rsid w:val="00DC61E5"/>
    <w:rsid w:val="00DC7D94"/>
    <w:rsid w:val="00DD0F18"/>
    <w:rsid w:val="00DD79CB"/>
    <w:rsid w:val="00DD7BF9"/>
    <w:rsid w:val="00DE0F45"/>
    <w:rsid w:val="00DE3800"/>
    <w:rsid w:val="00DE7173"/>
    <w:rsid w:val="00DE7463"/>
    <w:rsid w:val="00DF0C18"/>
    <w:rsid w:val="00DF157B"/>
    <w:rsid w:val="00DF2765"/>
    <w:rsid w:val="00DF3B35"/>
    <w:rsid w:val="00DF4F5C"/>
    <w:rsid w:val="00DF5D8E"/>
    <w:rsid w:val="00DF6D85"/>
    <w:rsid w:val="00E01560"/>
    <w:rsid w:val="00E02632"/>
    <w:rsid w:val="00E0308D"/>
    <w:rsid w:val="00E04125"/>
    <w:rsid w:val="00E04C9F"/>
    <w:rsid w:val="00E076E6"/>
    <w:rsid w:val="00E07EF4"/>
    <w:rsid w:val="00E1064F"/>
    <w:rsid w:val="00E11FD5"/>
    <w:rsid w:val="00E16035"/>
    <w:rsid w:val="00E16A16"/>
    <w:rsid w:val="00E210BA"/>
    <w:rsid w:val="00E21EC1"/>
    <w:rsid w:val="00E230E8"/>
    <w:rsid w:val="00E252D3"/>
    <w:rsid w:val="00E26F52"/>
    <w:rsid w:val="00E30B4B"/>
    <w:rsid w:val="00E31989"/>
    <w:rsid w:val="00E32900"/>
    <w:rsid w:val="00E33BE0"/>
    <w:rsid w:val="00E34335"/>
    <w:rsid w:val="00E34EDA"/>
    <w:rsid w:val="00E37397"/>
    <w:rsid w:val="00E4163C"/>
    <w:rsid w:val="00E41920"/>
    <w:rsid w:val="00E435C5"/>
    <w:rsid w:val="00E438C2"/>
    <w:rsid w:val="00E4476C"/>
    <w:rsid w:val="00E44ECC"/>
    <w:rsid w:val="00E47012"/>
    <w:rsid w:val="00E50D57"/>
    <w:rsid w:val="00E51686"/>
    <w:rsid w:val="00E52817"/>
    <w:rsid w:val="00E56853"/>
    <w:rsid w:val="00E62ACE"/>
    <w:rsid w:val="00E62CB9"/>
    <w:rsid w:val="00E63CE1"/>
    <w:rsid w:val="00E66F0A"/>
    <w:rsid w:val="00E67CC1"/>
    <w:rsid w:val="00E67D4E"/>
    <w:rsid w:val="00E70656"/>
    <w:rsid w:val="00E7262A"/>
    <w:rsid w:val="00E727B0"/>
    <w:rsid w:val="00E7397B"/>
    <w:rsid w:val="00E746E3"/>
    <w:rsid w:val="00E76F62"/>
    <w:rsid w:val="00E80C9E"/>
    <w:rsid w:val="00E83FB6"/>
    <w:rsid w:val="00E850C6"/>
    <w:rsid w:val="00E86DFE"/>
    <w:rsid w:val="00E8765C"/>
    <w:rsid w:val="00E901B6"/>
    <w:rsid w:val="00E90E78"/>
    <w:rsid w:val="00E91540"/>
    <w:rsid w:val="00E91E60"/>
    <w:rsid w:val="00E92956"/>
    <w:rsid w:val="00E93522"/>
    <w:rsid w:val="00E9435A"/>
    <w:rsid w:val="00E94B4E"/>
    <w:rsid w:val="00E9739D"/>
    <w:rsid w:val="00EA03BA"/>
    <w:rsid w:val="00EA051A"/>
    <w:rsid w:val="00EA1A6B"/>
    <w:rsid w:val="00EA3BEA"/>
    <w:rsid w:val="00EA437A"/>
    <w:rsid w:val="00EA4649"/>
    <w:rsid w:val="00EA59E1"/>
    <w:rsid w:val="00EA6217"/>
    <w:rsid w:val="00EA665B"/>
    <w:rsid w:val="00EB2160"/>
    <w:rsid w:val="00EB44B5"/>
    <w:rsid w:val="00EB4FAB"/>
    <w:rsid w:val="00EC160F"/>
    <w:rsid w:val="00EC3FFD"/>
    <w:rsid w:val="00EC47B5"/>
    <w:rsid w:val="00EC744F"/>
    <w:rsid w:val="00EC7A5D"/>
    <w:rsid w:val="00EC7C74"/>
    <w:rsid w:val="00ED0478"/>
    <w:rsid w:val="00ED0896"/>
    <w:rsid w:val="00ED3AC9"/>
    <w:rsid w:val="00ED3B09"/>
    <w:rsid w:val="00ED5D3F"/>
    <w:rsid w:val="00EE1474"/>
    <w:rsid w:val="00EE257B"/>
    <w:rsid w:val="00EE4E0F"/>
    <w:rsid w:val="00EE58BC"/>
    <w:rsid w:val="00EE6100"/>
    <w:rsid w:val="00EF14DB"/>
    <w:rsid w:val="00EF48FB"/>
    <w:rsid w:val="00EF5B9B"/>
    <w:rsid w:val="00EF5E84"/>
    <w:rsid w:val="00EF6D4C"/>
    <w:rsid w:val="00EF73CA"/>
    <w:rsid w:val="00EF7A45"/>
    <w:rsid w:val="00EF7C17"/>
    <w:rsid w:val="00F00E7D"/>
    <w:rsid w:val="00F00EB8"/>
    <w:rsid w:val="00F0105D"/>
    <w:rsid w:val="00F041F0"/>
    <w:rsid w:val="00F04E73"/>
    <w:rsid w:val="00F05598"/>
    <w:rsid w:val="00F07873"/>
    <w:rsid w:val="00F14FF1"/>
    <w:rsid w:val="00F175C1"/>
    <w:rsid w:val="00F22178"/>
    <w:rsid w:val="00F2461D"/>
    <w:rsid w:val="00F24C47"/>
    <w:rsid w:val="00F24E7F"/>
    <w:rsid w:val="00F2588A"/>
    <w:rsid w:val="00F25DAB"/>
    <w:rsid w:val="00F26320"/>
    <w:rsid w:val="00F3095E"/>
    <w:rsid w:val="00F30AE6"/>
    <w:rsid w:val="00F30BD5"/>
    <w:rsid w:val="00F31366"/>
    <w:rsid w:val="00F31D53"/>
    <w:rsid w:val="00F326F8"/>
    <w:rsid w:val="00F32761"/>
    <w:rsid w:val="00F32973"/>
    <w:rsid w:val="00F32A18"/>
    <w:rsid w:val="00F333C7"/>
    <w:rsid w:val="00F362AF"/>
    <w:rsid w:val="00F368D7"/>
    <w:rsid w:val="00F46E04"/>
    <w:rsid w:val="00F51818"/>
    <w:rsid w:val="00F51FA1"/>
    <w:rsid w:val="00F55520"/>
    <w:rsid w:val="00F562C8"/>
    <w:rsid w:val="00F5680C"/>
    <w:rsid w:val="00F6119D"/>
    <w:rsid w:val="00F6145F"/>
    <w:rsid w:val="00F6217D"/>
    <w:rsid w:val="00F66E43"/>
    <w:rsid w:val="00F71590"/>
    <w:rsid w:val="00F71979"/>
    <w:rsid w:val="00F71D4D"/>
    <w:rsid w:val="00F72715"/>
    <w:rsid w:val="00F74ED1"/>
    <w:rsid w:val="00F77231"/>
    <w:rsid w:val="00F831DA"/>
    <w:rsid w:val="00F83654"/>
    <w:rsid w:val="00F8452A"/>
    <w:rsid w:val="00F86A2B"/>
    <w:rsid w:val="00F9169E"/>
    <w:rsid w:val="00F92750"/>
    <w:rsid w:val="00F92D15"/>
    <w:rsid w:val="00F94DFC"/>
    <w:rsid w:val="00FA0244"/>
    <w:rsid w:val="00FA5027"/>
    <w:rsid w:val="00FA7603"/>
    <w:rsid w:val="00FB1690"/>
    <w:rsid w:val="00FB2B51"/>
    <w:rsid w:val="00FB2C65"/>
    <w:rsid w:val="00FB361F"/>
    <w:rsid w:val="00FB5D04"/>
    <w:rsid w:val="00FB6210"/>
    <w:rsid w:val="00FB6E2F"/>
    <w:rsid w:val="00FB7D9C"/>
    <w:rsid w:val="00FB7F0C"/>
    <w:rsid w:val="00FC05AE"/>
    <w:rsid w:val="00FC206D"/>
    <w:rsid w:val="00FC30D1"/>
    <w:rsid w:val="00FC5528"/>
    <w:rsid w:val="00FC73D7"/>
    <w:rsid w:val="00FD0119"/>
    <w:rsid w:val="00FD09ED"/>
    <w:rsid w:val="00FD3A57"/>
    <w:rsid w:val="00FD4E10"/>
    <w:rsid w:val="00FD697C"/>
    <w:rsid w:val="00FD7B25"/>
    <w:rsid w:val="00FE0AAE"/>
    <w:rsid w:val="00FE10FC"/>
    <w:rsid w:val="00FE3367"/>
    <w:rsid w:val="00FE646B"/>
    <w:rsid w:val="00FE7F3C"/>
    <w:rsid w:val="00FF0DB8"/>
    <w:rsid w:val="00FF4026"/>
    <w:rsid w:val="0104C439"/>
    <w:rsid w:val="01479BFE"/>
    <w:rsid w:val="01EA2B77"/>
    <w:rsid w:val="02260F89"/>
    <w:rsid w:val="026DDF39"/>
    <w:rsid w:val="026ED0C0"/>
    <w:rsid w:val="03584510"/>
    <w:rsid w:val="035902D5"/>
    <w:rsid w:val="03A13E45"/>
    <w:rsid w:val="042180A2"/>
    <w:rsid w:val="04A598FE"/>
    <w:rsid w:val="05CB2416"/>
    <w:rsid w:val="05F4E218"/>
    <w:rsid w:val="060329C6"/>
    <w:rsid w:val="0647FEBE"/>
    <w:rsid w:val="06E67164"/>
    <w:rsid w:val="0769FFDC"/>
    <w:rsid w:val="076F084A"/>
    <w:rsid w:val="077292E9"/>
    <w:rsid w:val="07A08422"/>
    <w:rsid w:val="07D086F8"/>
    <w:rsid w:val="084AF9BF"/>
    <w:rsid w:val="08A255C9"/>
    <w:rsid w:val="08A878A3"/>
    <w:rsid w:val="08F0F69F"/>
    <w:rsid w:val="09347180"/>
    <w:rsid w:val="09594E86"/>
    <w:rsid w:val="09799899"/>
    <w:rsid w:val="09C8DF0A"/>
    <w:rsid w:val="09F1F12E"/>
    <w:rsid w:val="0A287737"/>
    <w:rsid w:val="0A8EE7B5"/>
    <w:rsid w:val="0A9E7B2B"/>
    <w:rsid w:val="0B66AEB1"/>
    <w:rsid w:val="0B9DDE3F"/>
    <w:rsid w:val="0BC3A5E5"/>
    <w:rsid w:val="0C43E0CD"/>
    <w:rsid w:val="0C7FF419"/>
    <w:rsid w:val="0CAF0B73"/>
    <w:rsid w:val="0CD32A2B"/>
    <w:rsid w:val="0CFAC77D"/>
    <w:rsid w:val="0CFFE21B"/>
    <w:rsid w:val="0D50FB03"/>
    <w:rsid w:val="0DC0E4AE"/>
    <w:rsid w:val="0E0C7950"/>
    <w:rsid w:val="0E9D7A92"/>
    <w:rsid w:val="0EBB0E3D"/>
    <w:rsid w:val="0EE6E34A"/>
    <w:rsid w:val="100CA89D"/>
    <w:rsid w:val="11D90349"/>
    <w:rsid w:val="11ED1DB3"/>
    <w:rsid w:val="121C2727"/>
    <w:rsid w:val="12203E15"/>
    <w:rsid w:val="12798DEA"/>
    <w:rsid w:val="12927DCB"/>
    <w:rsid w:val="12C62C1D"/>
    <w:rsid w:val="13E292C6"/>
    <w:rsid w:val="140B58B8"/>
    <w:rsid w:val="14C582B4"/>
    <w:rsid w:val="15692431"/>
    <w:rsid w:val="158C7733"/>
    <w:rsid w:val="162F825B"/>
    <w:rsid w:val="1633489F"/>
    <w:rsid w:val="16AA99E3"/>
    <w:rsid w:val="174930A6"/>
    <w:rsid w:val="174CB2A4"/>
    <w:rsid w:val="17F1F64F"/>
    <w:rsid w:val="18772136"/>
    <w:rsid w:val="1920889F"/>
    <w:rsid w:val="19E57A98"/>
    <w:rsid w:val="19FC596F"/>
    <w:rsid w:val="1A2E5C49"/>
    <w:rsid w:val="1A66557F"/>
    <w:rsid w:val="1A95A19C"/>
    <w:rsid w:val="1ADA5058"/>
    <w:rsid w:val="1AEF9413"/>
    <w:rsid w:val="1AF021A6"/>
    <w:rsid w:val="1B173765"/>
    <w:rsid w:val="1B7D19D8"/>
    <w:rsid w:val="1BCDB15E"/>
    <w:rsid w:val="1C1D3742"/>
    <w:rsid w:val="1C3914E3"/>
    <w:rsid w:val="1C6ECF06"/>
    <w:rsid w:val="1C87ADC4"/>
    <w:rsid w:val="1CCBF434"/>
    <w:rsid w:val="1CF3375C"/>
    <w:rsid w:val="1CF3AC57"/>
    <w:rsid w:val="1D629B88"/>
    <w:rsid w:val="1DD3C60A"/>
    <w:rsid w:val="1E62ACD9"/>
    <w:rsid w:val="1EA6D655"/>
    <w:rsid w:val="1EC2FA9C"/>
    <w:rsid w:val="1F834AAB"/>
    <w:rsid w:val="20489D1E"/>
    <w:rsid w:val="205FEADE"/>
    <w:rsid w:val="2138989A"/>
    <w:rsid w:val="2179FAC1"/>
    <w:rsid w:val="21967015"/>
    <w:rsid w:val="21D1EF83"/>
    <w:rsid w:val="21F1A12B"/>
    <w:rsid w:val="222DC40A"/>
    <w:rsid w:val="2246C007"/>
    <w:rsid w:val="226F4CA6"/>
    <w:rsid w:val="234EFF8C"/>
    <w:rsid w:val="23588AFD"/>
    <w:rsid w:val="24237910"/>
    <w:rsid w:val="2439AF59"/>
    <w:rsid w:val="24A9F05F"/>
    <w:rsid w:val="24CB5E67"/>
    <w:rsid w:val="2501B4AE"/>
    <w:rsid w:val="25144DE9"/>
    <w:rsid w:val="255D99AE"/>
    <w:rsid w:val="25A03B88"/>
    <w:rsid w:val="25CCF626"/>
    <w:rsid w:val="25FD37DF"/>
    <w:rsid w:val="262811F3"/>
    <w:rsid w:val="2678E0A4"/>
    <w:rsid w:val="268D0E1C"/>
    <w:rsid w:val="26A8D976"/>
    <w:rsid w:val="26B16495"/>
    <w:rsid w:val="26CBC55C"/>
    <w:rsid w:val="276FE5B5"/>
    <w:rsid w:val="2796C640"/>
    <w:rsid w:val="27A63512"/>
    <w:rsid w:val="27A79BE9"/>
    <w:rsid w:val="27B544F9"/>
    <w:rsid w:val="28107B5A"/>
    <w:rsid w:val="28AAC8B3"/>
    <w:rsid w:val="28D755A2"/>
    <w:rsid w:val="28F1A310"/>
    <w:rsid w:val="2900BC77"/>
    <w:rsid w:val="295B6C32"/>
    <w:rsid w:val="295CB239"/>
    <w:rsid w:val="2960C8A0"/>
    <w:rsid w:val="29707AA3"/>
    <w:rsid w:val="2979380B"/>
    <w:rsid w:val="29DA95BA"/>
    <w:rsid w:val="29F3961F"/>
    <w:rsid w:val="2A144B44"/>
    <w:rsid w:val="2A78CD34"/>
    <w:rsid w:val="2B1449C7"/>
    <w:rsid w:val="2B6CFD3C"/>
    <w:rsid w:val="2BBE7C28"/>
    <w:rsid w:val="2BCCD60F"/>
    <w:rsid w:val="2BDCA194"/>
    <w:rsid w:val="2BFDC779"/>
    <w:rsid w:val="2C9287F6"/>
    <w:rsid w:val="2D459527"/>
    <w:rsid w:val="2E699530"/>
    <w:rsid w:val="2E9F2FD7"/>
    <w:rsid w:val="2EE9DFDE"/>
    <w:rsid w:val="2EFBD54F"/>
    <w:rsid w:val="2F05D9EC"/>
    <w:rsid w:val="2F2BC3FA"/>
    <w:rsid w:val="2F56EC94"/>
    <w:rsid w:val="2F9262DA"/>
    <w:rsid w:val="2F98B4DF"/>
    <w:rsid w:val="303D44A6"/>
    <w:rsid w:val="30B6401D"/>
    <w:rsid w:val="314D7DC8"/>
    <w:rsid w:val="31C02293"/>
    <w:rsid w:val="31C4863B"/>
    <w:rsid w:val="31E85066"/>
    <w:rsid w:val="3204FA1E"/>
    <w:rsid w:val="32C9FEBC"/>
    <w:rsid w:val="33809AAC"/>
    <w:rsid w:val="33909D0C"/>
    <w:rsid w:val="33FE381B"/>
    <w:rsid w:val="341D5BAF"/>
    <w:rsid w:val="3428107A"/>
    <w:rsid w:val="343A1C25"/>
    <w:rsid w:val="345B9062"/>
    <w:rsid w:val="34B08B47"/>
    <w:rsid w:val="34D9B0B4"/>
    <w:rsid w:val="34F90885"/>
    <w:rsid w:val="35DC60F1"/>
    <w:rsid w:val="368C83A2"/>
    <w:rsid w:val="369AD26A"/>
    <w:rsid w:val="36AC8CB0"/>
    <w:rsid w:val="37124FEA"/>
    <w:rsid w:val="376312BE"/>
    <w:rsid w:val="3764069A"/>
    <w:rsid w:val="377DA6EE"/>
    <w:rsid w:val="37DF454F"/>
    <w:rsid w:val="39181415"/>
    <w:rsid w:val="392C9292"/>
    <w:rsid w:val="3A0DF288"/>
    <w:rsid w:val="3A40120B"/>
    <w:rsid w:val="3A411189"/>
    <w:rsid w:val="3A742FE6"/>
    <w:rsid w:val="3AAAC290"/>
    <w:rsid w:val="3AB98143"/>
    <w:rsid w:val="3AEA5C96"/>
    <w:rsid w:val="3BDE3BB6"/>
    <w:rsid w:val="3C393DEA"/>
    <w:rsid w:val="3C9935F2"/>
    <w:rsid w:val="3CB250F4"/>
    <w:rsid w:val="3D074894"/>
    <w:rsid w:val="3D45D796"/>
    <w:rsid w:val="3D4A83B6"/>
    <w:rsid w:val="3D75CA8C"/>
    <w:rsid w:val="3E198B7A"/>
    <w:rsid w:val="3E280909"/>
    <w:rsid w:val="3EAFA3E3"/>
    <w:rsid w:val="3ECA78BD"/>
    <w:rsid w:val="3F3A512E"/>
    <w:rsid w:val="3FEB8B2A"/>
    <w:rsid w:val="405AE414"/>
    <w:rsid w:val="406E7A8C"/>
    <w:rsid w:val="40B905EF"/>
    <w:rsid w:val="41809FEF"/>
    <w:rsid w:val="419C1A35"/>
    <w:rsid w:val="41D162C1"/>
    <w:rsid w:val="420D6AA4"/>
    <w:rsid w:val="42E3DA79"/>
    <w:rsid w:val="43ADD8C0"/>
    <w:rsid w:val="43F8BD41"/>
    <w:rsid w:val="4470DACF"/>
    <w:rsid w:val="44B737EF"/>
    <w:rsid w:val="44B74293"/>
    <w:rsid w:val="44BDF87A"/>
    <w:rsid w:val="44D7288B"/>
    <w:rsid w:val="44F34464"/>
    <w:rsid w:val="46149A4E"/>
    <w:rsid w:val="463D6F9E"/>
    <w:rsid w:val="4726B1AA"/>
    <w:rsid w:val="4785FE15"/>
    <w:rsid w:val="481D70FC"/>
    <w:rsid w:val="48316A51"/>
    <w:rsid w:val="486981DE"/>
    <w:rsid w:val="486FF31C"/>
    <w:rsid w:val="4893321D"/>
    <w:rsid w:val="4900ED64"/>
    <w:rsid w:val="4970410C"/>
    <w:rsid w:val="4979480D"/>
    <w:rsid w:val="49839278"/>
    <w:rsid w:val="49C810B3"/>
    <w:rsid w:val="49E88572"/>
    <w:rsid w:val="4A0510BF"/>
    <w:rsid w:val="4A1888C7"/>
    <w:rsid w:val="4A7E0953"/>
    <w:rsid w:val="4AEF1CC7"/>
    <w:rsid w:val="4BA26BD2"/>
    <w:rsid w:val="4BB1F722"/>
    <w:rsid w:val="4BCA7CE1"/>
    <w:rsid w:val="4BCC8739"/>
    <w:rsid w:val="4BD89252"/>
    <w:rsid w:val="4BF7EEB1"/>
    <w:rsid w:val="4C037E8C"/>
    <w:rsid w:val="4C097534"/>
    <w:rsid w:val="4C13845A"/>
    <w:rsid w:val="4C8B71CD"/>
    <w:rsid w:val="4CFC8A47"/>
    <w:rsid w:val="4D0A449D"/>
    <w:rsid w:val="4D772256"/>
    <w:rsid w:val="4D9AD496"/>
    <w:rsid w:val="4DA50E6A"/>
    <w:rsid w:val="4DEA835D"/>
    <w:rsid w:val="4E37E61F"/>
    <w:rsid w:val="4E453BE2"/>
    <w:rsid w:val="4E66D9ED"/>
    <w:rsid w:val="4E8EB729"/>
    <w:rsid w:val="4F311463"/>
    <w:rsid w:val="4F3A773A"/>
    <w:rsid w:val="4F77ED6C"/>
    <w:rsid w:val="4FE6C99A"/>
    <w:rsid w:val="4FE914B4"/>
    <w:rsid w:val="508D052A"/>
    <w:rsid w:val="50EB3D8D"/>
    <w:rsid w:val="51548305"/>
    <w:rsid w:val="51B5F4E3"/>
    <w:rsid w:val="51B6E51B"/>
    <w:rsid w:val="52A50954"/>
    <w:rsid w:val="52BC3FEA"/>
    <w:rsid w:val="52F5A7F2"/>
    <w:rsid w:val="52F9622B"/>
    <w:rsid w:val="52F9EB67"/>
    <w:rsid w:val="5364B1ED"/>
    <w:rsid w:val="53C33BE2"/>
    <w:rsid w:val="53C43D38"/>
    <w:rsid w:val="5403D69C"/>
    <w:rsid w:val="541060F7"/>
    <w:rsid w:val="541774A2"/>
    <w:rsid w:val="54A7C6AA"/>
    <w:rsid w:val="54D1B505"/>
    <w:rsid w:val="5654E95D"/>
    <w:rsid w:val="56A47244"/>
    <w:rsid w:val="56AADC81"/>
    <w:rsid w:val="56FFF305"/>
    <w:rsid w:val="57233521"/>
    <w:rsid w:val="573B0F68"/>
    <w:rsid w:val="57624678"/>
    <w:rsid w:val="57E0E148"/>
    <w:rsid w:val="57EDA646"/>
    <w:rsid w:val="5814DA06"/>
    <w:rsid w:val="584EFD42"/>
    <w:rsid w:val="59175FAB"/>
    <w:rsid w:val="592732F2"/>
    <w:rsid w:val="5941DCD8"/>
    <w:rsid w:val="596CD0E7"/>
    <w:rsid w:val="598E6FB8"/>
    <w:rsid w:val="59AF8C72"/>
    <w:rsid w:val="5A9377BB"/>
    <w:rsid w:val="5A989568"/>
    <w:rsid w:val="5AFAD780"/>
    <w:rsid w:val="5B995E9D"/>
    <w:rsid w:val="5B9AF487"/>
    <w:rsid w:val="5C0DD553"/>
    <w:rsid w:val="5C45D291"/>
    <w:rsid w:val="5CD21E53"/>
    <w:rsid w:val="5D134701"/>
    <w:rsid w:val="5D7F48AF"/>
    <w:rsid w:val="5D97E12A"/>
    <w:rsid w:val="5DF44272"/>
    <w:rsid w:val="5E2B9716"/>
    <w:rsid w:val="5E2DE978"/>
    <w:rsid w:val="5E30D761"/>
    <w:rsid w:val="5E3C358F"/>
    <w:rsid w:val="5E503E63"/>
    <w:rsid w:val="5E58AED4"/>
    <w:rsid w:val="5E6F62FA"/>
    <w:rsid w:val="5E803F3C"/>
    <w:rsid w:val="5EA4B106"/>
    <w:rsid w:val="5F309B0F"/>
    <w:rsid w:val="5F963764"/>
    <w:rsid w:val="5FA65DFF"/>
    <w:rsid w:val="5FC5515B"/>
    <w:rsid w:val="5FED8A7B"/>
    <w:rsid w:val="6053377D"/>
    <w:rsid w:val="61265225"/>
    <w:rsid w:val="628CE64E"/>
    <w:rsid w:val="62922F2C"/>
    <w:rsid w:val="62B0B45E"/>
    <w:rsid w:val="62D2DBE0"/>
    <w:rsid w:val="62D74244"/>
    <w:rsid w:val="6321E1A2"/>
    <w:rsid w:val="63FB584F"/>
    <w:rsid w:val="64573D30"/>
    <w:rsid w:val="645818F3"/>
    <w:rsid w:val="6494C8C4"/>
    <w:rsid w:val="64DD8989"/>
    <w:rsid w:val="65548B38"/>
    <w:rsid w:val="65CF63DD"/>
    <w:rsid w:val="65D93EDD"/>
    <w:rsid w:val="6660A720"/>
    <w:rsid w:val="667F7B4B"/>
    <w:rsid w:val="671403FE"/>
    <w:rsid w:val="67353222"/>
    <w:rsid w:val="674B28A0"/>
    <w:rsid w:val="6793D759"/>
    <w:rsid w:val="67DC0B14"/>
    <w:rsid w:val="682A1DAD"/>
    <w:rsid w:val="68B31A62"/>
    <w:rsid w:val="68C76503"/>
    <w:rsid w:val="69332D00"/>
    <w:rsid w:val="69DC4C0D"/>
    <w:rsid w:val="69E06158"/>
    <w:rsid w:val="6A313A72"/>
    <w:rsid w:val="6A69F873"/>
    <w:rsid w:val="6A7F0D45"/>
    <w:rsid w:val="6AF38069"/>
    <w:rsid w:val="6BDFC1DD"/>
    <w:rsid w:val="6D139EE8"/>
    <w:rsid w:val="6D198840"/>
    <w:rsid w:val="6D1B52BD"/>
    <w:rsid w:val="6D63C047"/>
    <w:rsid w:val="6D746E02"/>
    <w:rsid w:val="6DDA2400"/>
    <w:rsid w:val="6DDAA584"/>
    <w:rsid w:val="6E006BC2"/>
    <w:rsid w:val="6E41AE11"/>
    <w:rsid w:val="6E51FDE0"/>
    <w:rsid w:val="6EBC93F3"/>
    <w:rsid w:val="6EF4FF12"/>
    <w:rsid w:val="6EF85963"/>
    <w:rsid w:val="6F2657F5"/>
    <w:rsid w:val="6FC6F78D"/>
    <w:rsid w:val="70008216"/>
    <w:rsid w:val="7059F619"/>
    <w:rsid w:val="706DF1C8"/>
    <w:rsid w:val="7079E122"/>
    <w:rsid w:val="70973E7F"/>
    <w:rsid w:val="7184FCF7"/>
    <w:rsid w:val="71D4A472"/>
    <w:rsid w:val="7221D6B2"/>
    <w:rsid w:val="723C51D8"/>
    <w:rsid w:val="729531E7"/>
    <w:rsid w:val="72DA867A"/>
    <w:rsid w:val="7331DA8D"/>
    <w:rsid w:val="738F0143"/>
    <w:rsid w:val="7390CB8E"/>
    <w:rsid w:val="73B221CD"/>
    <w:rsid w:val="73BA3C7E"/>
    <w:rsid w:val="74130A1C"/>
    <w:rsid w:val="74494905"/>
    <w:rsid w:val="746AF74F"/>
    <w:rsid w:val="75B3380D"/>
    <w:rsid w:val="765B3538"/>
    <w:rsid w:val="76E69249"/>
    <w:rsid w:val="7768B1C4"/>
    <w:rsid w:val="77CB0857"/>
    <w:rsid w:val="784399A0"/>
    <w:rsid w:val="786070C9"/>
    <w:rsid w:val="787B7CF7"/>
    <w:rsid w:val="78B8FF74"/>
    <w:rsid w:val="7A178CBB"/>
    <w:rsid w:val="7A297F42"/>
    <w:rsid w:val="7A50DD64"/>
    <w:rsid w:val="7A546B02"/>
    <w:rsid w:val="7A80D935"/>
    <w:rsid w:val="7A90E0A8"/>
    <w:rsid w:val="7C859545"/>
    <w:rsid w:val="7CA5F698"/>
    <w:rsid w:val="7CAE9E9F"/>
    <w:rsid w:val="7CC4BE0B"/>
    <w:rsid w:val="7CD58F3F"/>
    <w:rsid w:val="7D5315ED"/>
    <w:rsid w:val="7D803836"/>
    <w:rsid w:val="7E2B628A"/>
    <w:rsid w:val="7E576AE2"/>
    <w:rsid w:val="7E71400E"/>
    <w:rsid w:val="7EA0CF9F"/>
    <w:rsid w:val="7EA8121D"/>
    <w:rsid w:val="7EB27FF1"/>
    <w:rsid w:val="7ECCD4D1"/>
    <w:rsid w:val="7ED6C67F"/>
    <w:rsid w:val="7F1241BA"/>
    <w:rsid w:val="7F68616A"/>
    <w:rsid w:val="7F86A428"/>
    <w:rsid w:val="7FCB44BA"/>
    <w:rsid w:val="7FCDFAE0"/>
    <w:rsid w:val="7FDFFB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37C69E"/>
  <w15:chartTrackingRefBased/>
  <w15:docId w15:val="{07BA9E28-500A-4606-A48B-CA93DE7EC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2746F"/>
  </w:style>
  <w:style w:type="paragraph" w:styleId="Pealkiri1">
    <w:name w:val="heading 1"/>
    <w:basedOn w:val="Normaallaad"/>
    <w:next w:val="Normaallaad"/>
    <w:link w:val="Pealkiri1Mrk"/>
    <w:uiPriority w:val="9"/>
    <w:qFormat/>
    <w:rsid w:val="00EF5E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unhideWhenUsed/>
    <w:qFormat/>
    <w:rsid w:val="00EF5E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EF5E84"/>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EF5E84"/>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EF5E84"/>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EF5E84"/>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5E84"/>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5E84"/>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5E84"/>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5E84"/>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rsid w:val="00EF5E84"/>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rsid w:val="00EF5E84"/>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EF5E84"/>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EF5E84"/>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EF5E8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5E8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5E8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5E8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5E84"/>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5E8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5E8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5E8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5E84"/>
    <w:pPr>
      <w:spacing w:before="160"/>
      <w:jc w:val="center"/>
    </w:pPr>
    <w:rPr>
      <w:i/>
      <w:iCs/>
      <w:color w:val="404040" w:themeColor="text1" w:themeTint="BF"/>
    </w:rPr>
  </w:style>
  <w:style w:type="character" w:customStyle="1" w:styleId="TsitaatMrk">
    <w:name w:val="Tsitaat Märk"/>
    <w:basedOn w:val="Liguvaikefont"/>
    <w:link w:val="Tsitaat"/>
    <w:uiPriority w:val="29"/>
    <w:rsid w:val="00EF5E84"/>
    <w:rPr>
      <w:i/>
      <w:iCs/>
      <w:color w:val="404040" w:themeColor="text1" w:themeTint="BF"/>
    </w:rPr>
  </w:style>
  <w:style w:type="paragraph" w:styleId="Loendilik">
    <w:name w:val="List Paragraph"/>
    <w:basedOn w:val="Normaallaad"/>
    <w:uiPriority w:val="34"/>
    <w:qFormat/>
    <w:rsid w:val="00EF5E84"/>
    <w:pPr>
      <w:ind w:left="720"/>
      <w:contextualSpacing/>
    </w:pPr>
  </w:style>
  <w:style w:type="character" w:styleId="Selgeltmrgatavrhutus">
    <w:name w:val="Intense Emphasis"/>
    <w:basedOn w:val="Liguvaikefont"/>
    <w:uiPriority w:val="21"/>
    <w:qFormat/>
    <w:rsid w:val="00EF5E84"/>
    <w:rPr>
      <w:i/>
      <w:iCs/>
      <w:color w:val="2F5496" w:themeColor="accent1" w:themeShade="BF"/>
    </w:rPr>
  </w:style>
  <w:style w:type="paragraph" w:styleId="Selgeltmrgatavtsitaat">
    <w:name w:val="Intense Quote"/>
    <w:basedOn w:val="Normaallaad"/>
    <w:next w:val="Normaallaad"/>
    <w:link w:val="SelgeltmrgatavtsitaatMrk"/>
    <w:uiPriority w:val="30"/>
    <w:qFormat/>
    <w:rsid w:val="00EF5E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EF5E84"/>
    <w:rPr>
      <w:i/>
      <w:iCs/>
      <w:color w:val="2F5496" w:themeColor="accent1" w:themeShade="BF"/>
    </w:rPr>
  </w:style>
  <w:style w:type="character" w:styleId="Selgeltmrgatavviide">
    <w:name w:val="Intense Reference"/>
    <w:basedOn w:val="Liguvaikefont"/>
    <w:uiPriority w:val="32"/>
    <w:qFormat/>
    <w:rsid w:val="00EF5E84"/>
    <w:rPr>
      <w:b/>
      <w:bCs/>
      <w:smallCaps/>
      <w:color w:val="2F5496" w:themeColor="accent1" w:themeShade="BF"/>
      <w:spacing w:val="5"/>
    </w:rPr>
  </w:style>
  <w:style w:type="paragraph" w:customStyle="1" w:styleId="msonormal0">
    <w:name w:val="msonormal"/>
    <w:basedOn w:val="Normaallaad"/>
    <w:rsid w:val="00E51686"/>
    <w:pPr>
      <w:spacing w:before="100" w:beforeAutospacing="1" w:after="100" w:afterAutospacing="1"/>
    </w:pPr>
    <w:rPr>
      <w:rFonts w:ascii="Times New Roman" w:eastAsia="Times New Roman" w:hAnsi="Times New Roman" w:cs="Times New Roman"/>
      <w:kern w:val="0"/>
      <w:sz w:val="24"/>
      <w:szCs w:val="24"/>
      <w:lang w:eastAsia="et-EE"/>
    </w:rPr>
  </w:style>
  <w:style w:type="character" w:styleId="Tugev">
    <w:name w:val="Strong"/>
    <w:basedOn w:val="Liguvaikefont"/>
    <w:uiPriority w:val="22"/>
    <w:qFormat/>
    <w:rsid w:val="00E51686"/>
    <w:rPr>
      <w:b/>
      <w:bCs/>
    </w:rPr>
  </w:style>
  <w:style w:type="paragraph" w:styleId="Normaallaadveeb">
    <w:name w:val="Normal (Web)"/>
    <w:basedOn w:val="Normaallaad"/>
    <w:uiPriority w:val="99"/>
    <w:unhideWhenUsed/>
    <w:rsid w:val="00E51686"/>
    <w:pPr>
      <w:spacing w:before="100" w:beforeAutospacing="1" w:after="100" w:afterAutospacing="1"/>
    </w:pPr>
    <w:rPr>
      <w:rFonts w:ascii="Times New Roman" w:eastAsia="Times New Roman" w:hAnsi="Times New Roman" w:cs="Times New Roman"/>
      <w:kern w:val="0"/>
      <w:sz w:val="24"/>
      <w:szCs w:val="24"/>
      <w:lang w:eastAsia="et-EE"/>
    </w:rPr>
  </w:style>
  <w:style w:type="character" w:customStyle="1" w:styleId="mm">
    <w:name w:val="mm"/>
    <w:basedOn w:val="Liguvaikefont"/>
    <w:rsid w:val="00E51686"/>
  </w:style>
  <w:style w:type="character" w:styleId="Hperlink">
    <w:name w:val="Hyperlink"/>
    <w:basedOn w:val="Liguvaikefont"/>
    <w:uiPriority w:val="99"/>
    <w:unhideWhenUsed/>
    <w:rsid w:val="00E51686"/>
    <w:rPr>
      <w:color w:val="0000FF"/>
      <w:u w:val="single"/>
    </w:rPr>
  </w:style>
  <w:style w:type="character" w:styleId="Klastatudhperlink">
    <w:name w:val="FollowedHyperlink"/>
    <w:basedOn w:val="Liguvaikefont"/>
    <w:uiPriority w:val="99"/>
    <w:semiHidden/>
    <w:unhideWhenUsed/>
    <w:rsid w:val="00E51686"/>
    <w:rPr>
      <w:color w:val="800080"/>
      <w:u w:val="single"/>
    </w:rPr>
  </w:style>
  <w:style w:type="character" w:customStyle="1" w:styleId="tyhik">
    <w:name w:val="tyhik"/>
    <w:basedOn w:val="Liguvaikefont"/>
    <w:rsid w:val="00E51686"/>
  </w:style>
  <w:style w:type="paragraph" w:customStyle="1" w:styleId="paragraph">
    <w:name w:val="paragraph"/>
    <w:basedOn w:val="Normaallaad"/>
    <w:rsid w:val="00E51686"/>
    <w:pPr>
      <w:spacing w:before="100" w:beforeAutospacing="1" w:after="100" w:afterAutospacing="1"/>
    </w:pPr>
    <w:rPr>
      <w:rFonts w:ascii="Times New Roman" w:eastAsia="Times New Roman" w:hAnsi="Times New Roman" w:cs="Times New Roman"/>
      <w:kern w:val="0"/>
      <w:sz w:val="24"/>
      <w:szCs w:val="24"/>
      <w:lang w:eastAsia="et-EE"/>
    </w:rPr>
  </w:style>
  <w:style w:type="character" w:styleId="Lahendamatamainimine">
    <w:name w:val="Unresolved Mention"/>
    <w:basedOn w:val="Liguvaikefont"/>
    <w:uiPriority w:val="99"/>
    <w:semiHidden/>
    <w:unhideWhenUsed/>
    <w:rsid w:val="00E51686"/>
    <w:rPr>
      <w:color w:val="605E5C"/>
      <w:shd w:val="clear" w:color="auto" w:fill="E1DFDD"/>
    </w:rPr>
  </w:style>
  <w:style w:type="paragraph" w:styleId="Redaktsioon">
    <w:name w:val="Revision"/>
    <w:hidden/>
    <w:uiPriority w:val="99"/>
    <w:semiHidden/>
    <w:rsid w:val="00E51686"/>
  </w:style>
  <w:style w:type="character" w:styleId="Kommentaariviide">
    <w:name w:val="annotation reference"/>
    <w:basedOn w:val="Liguvaikefont"/>
    <w:uiPriority w:val="99"/>
    <w:semiHidden/>
    <w:unhideWhenUsed/>
    <w:rsid w:val="00E51686"/>
    <w:rPr>
      <w:sz w:val="16"/>
      <w:szCs w:val="16"/>
    </w:rPr>
  </w:style>
  <w:style w:type="paragraph" w:styleId="Kommentaaritekst">
    <w:name w:val="annotation text"/>
    <w:basedOn w:val="Normaallaad"/>
    <w:link w:val="KommentaaritekstMrk"/>
    <w:uiPriority w:val="99"/>
    <w:unhideWhenUsed/>
    <w:rsid w:val="00E51686"/>
    <w:rPr>
      <w:sz w:val="20"/>
      <w:szCs w:val="20"/>
    </w:rPr>
  </w:style>
  <w:style w:type="character" w:customStyle="1" w:styleId="KommentaaritekstMrk">
    <w:name w:val="Kommentaari tekst Märk"/>
    <w:basedOn w:val="Liguvaikefont"/>
    <w:link w:val="Kommentaaritekst"/>
    <w:uiPriority w:val="99"/>
    <w:rsid w:val="00E51686"/>
    <w:rPr>
      <w:sz w:val="20"/>
      <w:szCs w:val="20"/>
    </w:rPr>
  </w:style>
  <w:style w:type="paragraph" w:styleId="Kommentaariteema">
    <w:name w:val="annotation subject"/>
    <w:basedOn w:val="Kommentaaritekst"/>
    <w:next w:val="Kommentaaritekst"/>
    <w:link w:val="KommentaariteemaMrk"/>
    <w:uiPriority w:val="99"/>
    <w:semiHidden/>
    <w:unhideWhenUsed/>
    <w:rsid w:val="00E51686"/>
    <w:rPr>
      <w:b/>
      <w:bCs/>
    </w:rPr>
  </w:style>
  <w:style w:type="character" w:customStyle="1" w:styleId="KommentaariteemaMrk">
    <w:name w:val="Kommentaari teema Märk"/>
    <w:basedOn w:val="KommentaaritekstMrk"/>
    <w:link w:val="Kommentaariteema"/>
    <w:uiPriority w:val="99"/>
    <w:semiHidden/>
    <w:rsid w:val="00E51686"/>
    <w:rPr>
      <w:b/>
      <w:bCs/>
      <w:sz w:val="20"/>
      <w:szCs w:val="20"/>
    </w:rPr>
  </w:style>
  <w:style w:type="paragraph" w:styleId="Pis">
    <w:name w:val="header"/>
    <w:basedOn w:val="Normaallaad"/>
    <w:link w:val="PisMrk"/>
    <w:uiPriority w:val="99"/>
    <w:unhideWhenUsed/>
    <w:rsid w:val="002E2C10"/>
    <w:pPr>
      <w:tabs>
        <w:tab w:val="center" w:pos="4536"/>
        <w:tab w:val="right" w:pos="9072"/>
      </w:tabs>
    </w:pPr>
  </w:style>
  <w:style w:type="character" w:customStyle="1" w:styleId="PisMrk">
    <w:name w:val="Päis Märk"/>
    <w:basedOn w:val="Liguvaikefont"/>
    <w:link w:val="Pis"/>
    <w:uiPriority w:val="99"/>
    <w:rsid w:val="002E2C10"/>
  </w:style>
  <w:style w:type="paragraph" w:styleId="Jalus">
    <w:name w:val="footer"/>
    <w:basedOn w:val="Normaallaad"/>
    <w:link w:val="JalusMrk"/>
    <w:uiPriority w:val="99"/>
    <w:unhideWhenUsed/>
    <w:rsid w:val="002E2C10"/>
    <w:pPr>
      <w:tabs>
        <w:tab w:val="center" w:pos="4536"/>
        <w:tab w:val="right" w:pos="9072"/>
      </w:tabs>
    </w:pPr>
  </w:style>
  <w:style w:type="character" w:customStyle="1" w:styleId="JalusMrk">
    <w:name w:val="Jalus Märk"/>
    <w:basedOn w:val="Liguvaikefont"/>
    <w:link w:val="Jalus"/>
    <w:uiPriority w:val="99"/>
    <w:rsid w:val="002E2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7764">
      <w:bodyDiv w:val="1"/>
      <w:marLeft w:val="0"/>
      <w:marRight w:val="0"/>
      <w:marTop w:val="0"/>
      <w:marBottom w:val="0"/>
      <w:divBdr>
        <w:top w:val="none" w:sz="0" w:space="0" w:color="auto"/>
        <w:left w:val="none" w:sz="0" w:space="0" w:color="auto"/>
        <w:bottom w:val="none" w:sz="0" w:space="0" w:color="auto"/>
        <w:right w:val="none" w:sz="0" w:space="0" w:color="auto"/>
      </w:divBdr>
    </w:div>
    <w:div w:id="24139760">
      <w:bodyDiv w:val="1"/>
      <w:marLeft w:val="0"/>
      <w:marRight w:val="0"/>
      <w:marTop w:val="0"/>
      <w:marBottom w:val="0"/>
      <w:divBdr>
        <w:top w:val="none" w:sz="0" w:space="0" w:color="auto"/>
        <w:left w:val="none" w:sz="0" w:space="0" w:color="auto"/>
        <w:bottom w:val="none" w:sz="0" w:space="0" w:color="auto"/>
        <w:right w:val="none" w:sz="0" w:space="0" w:color="auto"/>
      </w:divBdr>
    </w:div>
    <w:div w:id="25645943">
      <w:bodyDiv w:val="1"/>
      <w:marLeft w:val="0"/>
      <w:marRight w:val="0"/>
      <w:marTop w:val="0"/>
      <w:marBottom w:val="0"/>
      <w:divBdr>
        <w:top w:val="none" w:sz="0" w:space="0" w:color="auto"/>
        <w:left w:val="none" w:sz="0" w:space="0" w:color="auto"/>
        <w:bottom w:val="none" w:sz="0" w:space="0" w:color="auto"/>
        <w:right w:val="none" w:sz="0" w:space="0" w:color="auto"/>
      </w:divBdr>
    </w:div>
    <w:div w:id="36122590">
      <w:bodyDiv w:val="1"/>
      <w:marLeft w:val="0"/>
      <w:marRight w:val="0"/>
      <w:marTop w:val="0"/>
      <w:marBottom w:val="0"/>
      <w:divBdr>
        <w:top w:val="none" w:sz="0" w:space="0" w:color="auto"/>
        <w:left w:val="none" w:sz="0" w:space="0" w:color="auto"/>
        <w:bottom w:val="none" w:sz="0" w:space="0" w:color="auto"/>
        <w:right w:val="none" w:sz="0" w:space="0" w:color="auto"/>
      </w:divBdr>
    </w:div>
    <w:div w:id="48961227">
      <w:bodyDiv w:val="1"/>
      <w:marLeft w:val="0"/>
      <w:marRight w:val="0"/>
      <w:marTop w:val="0"/>
      <w:marBottom w:val="0"/>
      <w:divBdr>
        <w:top w:val="none" w:sz="0" w:space="0" w:color="auto"/>
        <w:left w:val="none" w:sz="0" w:space="0" w:color="auto"/>
        <w:bottom w:val="none" w:sz="0" w:space="0" w:color="auto"/>
        <w:right w:val="none" w:sz="0" w:space="0" w:color="auto"/>
      </w:divBdr>
    </w:div>
    <w:div w:id="75519549">
      <w:bodyDiv w:val="1"/>
      <w:marLeft w:val="0"/>
      <w:marRight w:val="0"/>
      <w:marTop w:val="0"/>
      <w:marBottom w:val="0"/>
      <w:divBdr>
        <w:top w:val="none" w:sz="0" w:space="0" w:color="auto"/>
        <w:left w:val="none" w:sz="0" w:space="0" w:color="auto"/>
        <w:bottom w:val="none" w:sz="0" w:space="0" w:color="auto"/>
        <w:right w:val="none" w:sz="0" w:space="0" w:color="auto"/>
      </w:divBdr>
    </w:div>
    <w:div w:id="137841181">
      <w:bodyDiv w:val="1"/>
      <w:marLeft w:val="0"/>
      <w:marRight w:val="0"/>
      <w:marTop w:val="0"/>
      <w:marBottom w:val="0"/>
      <w:divBdr>
        <w:top w:val="none" w:sz="0" w:space="0" w:color="auto"/>
        <w:left w:val="none" w:sz="0" w:space="0" w:color="auto"/>
        <w:bottom w:val="none" w:sz="0" w:space="0" w:color="auto"/>
        <w:right w:val="none" w:sz="0" w:space="0" w:color="auto"/>
      </w:divBdr>
    </w:div>
    <w:div w:id="175458618">
      <w:bodyDiv w:val="1"/>
      <w:marLeft w:val="0"/>
      <w:marRight w:val="0"/>
      <w:marTop w:val="0"/>
      <w:marBottom w:val="0"/>
      <w:divBdr>
        <w:top w:val="none" w:sz="0" w:space="0" w:color="auto"/>
        <w:left w:val="none" w:sz="0" w:space="0" w:color="auto"/>
        <w:bottom w:val="none" w:sz="0" w:space="0" w:color="auto"/>
        <w:right w:val="none" w:sz="0" w:space="0" w:color="auto"/>
      </w:divBdr>
    </w:div>
    <w:div w:id="209079063">
      <w:bodyDiv w:val="1"/>
      <w:marLeft w:val="0"/>
      <w:marRight w:val="0"/>
      <w:marTop w:val="0"/>
      <w:marBottom w:val="0"/>
      <w:divBdr>
        <w:top w:val="none" w:sz="0" w:space="0" w:color="auto"/>
        <w:left w:val="none" w:sz="0" w:space="0" w:color="auto"/>
        <w:bottom w:val="none" w:sz="0" w:space="0" w:color="auto"/>
        <w:right w:val="none" w:sz="0" w:space="0" w:color="auto"/>
      </w:divBdr>
    </w:div>
    <w:div w:id="216625319">
      <w:bodyDiv w:val="1"/>
      <w:marLeft w:val="0"/>
      <w:marRight w:val="0"/>
      <w:marTop w:val="0"/>
      <w:marBottom w:val="0"/>
      <w:divBdr>
        <w:top w:val="none" w:sz="0" w:space="0" w:color="auto"/>
        <w:left w:val="none" w:sz="0" w:space="0" w:color="auto"/>
        <w:bottom w:val="none" w:sz="0" w:space="0" w:color="auto"/>
        <w:right w:val="none" w:sz="0" w:space="0" w:color="auto"/>
      </w:divBdr>
    </w:div>
    <w:div w:id="251476007">
      <w:bodyDiv w:val="1"/>
      <w:marLeft w:val="0"/>
      <w:marRight w:val="0"/>
      <w:marTop w:val="0"/>
      <w:marBottom w:val="0"/>
      <w:divBdr>
        <w:top w:val="none" w:sz="0" w:space="0" w:color="auto"/>
        <w:left w:val="none" w:sz="0" w:space="0" w:color="auto"/>
        <w:bottom w:val="none" w:sz="0" w:space="0" w:color="auto"/>
        <w:right w:val="none" w:sz="0" w:space="0" w:color="auto"/>
      </w:divBdr>
    </w:div>
    <w:div w:id="259800253">
      <w:bodyDiv w:val="1"/>
      <w:marLeft w:val="0"/>
      <w:marRight w:val="0"/>
      <w:marTop w:val="0"/>
      <w:marBottom w:val="0"/>
      <w:divBdr>
        <w:top w:val="none" w:sz="0" w:space="0" w:color="auto"/>
        <w:left w:val="none" w:sz="0" w:space="0" w:color="auto"/>
        <w:bottom w:val="none" w:sz="0" w:space="0" w:color="auto"/>
        <w:right w:val="none" w:sz="0" w:space="0" w:color="auto"/>
      </w:divBdr>
    </w:div>
    <w:div w:id="370032675">
      <w:bodyDiv w:val="1"/>
      <w:marLeft w:val="0"/>
      <w:marRight w:val="0"/>
      <w:marTop w:val="0"/>
      <w:marBottom w:val="0"/>
      <w:divBdr>
        <w:top w:val="none" w:sz="0" w:space="0" w:color="auto"/>
        <w:left w:val="none" w:sz="0" w:space="0" w:color="auto"/>
        <w:bottom w:val="none" w:sz="0" w:space="0" w:color="auto"/>
        <w:right w:val="none" w:sz="0" w:space="0" w:color="auto"/>
      </w:divBdr>
    </w:div>
    <w:div w:id="393621060">
      <w:bodyDiv w:val="1"/>
      <w:marLeft w:val="0"/>
      <w:marRight w:val="0"/>
      <w:marTop w:val="0"/>
      <w:marBottom w:val="0"/>
      <w:divBdr>
        <w:top w:val="none" w:sz="0" w:space="0" w:color="auto"/>
        <w:left w:val="none" w:sz="0" w:space="0" w:color="auto"/>
        <w:bottom w:val="none" w:sz="0" w:space="0" w:color="auto"/>
        <w:right w:val="none" w:sz="0" w:space="0" w:color="auto"/>
      </w:divBdr>
    </w:div>
    <w:div w:id="419765450">
      <w:bodyDiv w:val="1"/>
      <w:marLeft w:val="0"/>
      <w:marRight w:val="0"/>
      <w:marTop w:val="0"/>
      <w:marBottom w:val="0"/>
      <w:divBdr>
        <w:top w:val="none" w:sz="0" w:space="0" w:color="auto"/>
        <w:left w:val="none" w:sz="0" w:space="0" w:color="auto"/>
        <w:bottom w:val="none" w:sz="0" w:space="0" w:color="auto"/>
        <w:right w:val="none" w:sz="0" w:space="0" w:color="auto"/>
      </w:divBdr>
    </w:div>
    <w:div w:id="483281248">
      <w:bodyDiv w:val="1"/>
      <w:marLeft w:val="0"/>
      <w:marRight w:val="0"/>
      <w:marTop w:val="0"/>
      <w:marBottom w:val="0"/>
      <w:divBdr>
        <w:top w:val="none" w:sz="0" w:space="0" w:color="auto"/>
        <w:left w:val="none" w:sz="0" w:space="0" w:color="auto"/>
        <w:bottom w:val="none" w:sz="0" w:space="0" w:color="auto"/>
        <w:right w:val="none" w:sz="0" w:space="0" w:color="auto"/>
      </w:divBdr>
    </w:div>
    <w:div w:id="509218772">
      <w:bodyDiv w:val="1"/>
      <w:marLeft w:val="0"/>
      <w:marRight w:val="0"/>
      <w:marTop w:val="0"/>
      <w:marBottom w:val="0"/>
      <w:divBdr>
        <w:top w:val="none" w:sz="0" w:space="0" w:color="auto"/>
        <w:left w:val="none" w:sz="0" w:space="0" w:color="auto"/>
        <w:bottom w:val="none" w:sz="0" w:space="0" w:color="auto"/>
        <w:right w:val="none" w:sz="0" w:space="0" w:color="auto"/>
      </w:divBdr>
    </w:div>
    <w:div w:id="530850148">
      <w:bodyDiv w:val="1"/>
      <w:marLeft w:val="0"/>
      <w:marRight w:val="0"/>
      <w:marTop w:val="0"/>
      <w:marBottom w:val="0"/>
      <w:divBdr>
        <w:top w:val="none" w:sz="0" w:space="0" w:color="auto"/>
        <w:left w:val="none" w:sz="0" w:space="0" w:color="auto"/>
        <w:bottom w:val="none" w:sz="0" w:space="0" w:color="auto"/>
        <w:right w:val="none" w:sz="0" w:space="0" w:color="auto"/>
      </w:divBdr>
    </w:div>
    <w:div w:id="532620828">
      <w:bodyDiv w:val="1"/>
      <w:marLeft w:val="0"/>
      <w:marRight w:val="0"/>
      <w:marTop w:val="0"/>
      <w:marBottom w:val="0"/>
      <w:divBdr>
        <w:top w:val="none" w:sz="0" w:space="0" w:color="auto"/>
        <w:left w:val="none" w:sz="0" w:space="0" w:color="auto"/>
        <w:bottom w:val="none" w:sz="0" w:space="0" w:color="auto"/>
        <w:right w:val="none" w:sz="0" w:space="0" w:color="auto"/>
      </w:divBdr>
    </w:div>
    <w:div w:id="561911484">
      <w:bodyDiv w:val="1"/>
      <w:marLeft w:val="0"/>
      <w:marRight w:val="0"/>
      <w:marTop w:val="0"/>
      <w:marBottom w:val="0"/>
      <w:divBdr>
        <w:top w:val="none" w:sz="0" w:space="0" w:color="auto"/>
        <w:left w:val="none" w:sz="0" w:space="0" w:color="auto"/>
        <w:bottom w:val="none" w:sz="0" w:space="0" w:color="auto"/>
        <w:right w:val="none" w:sz="0" w:space="0" w:color="auto"/>
      </w:divBdr>
    </w:div>
    <w:div w:id="567808752">
      <w:bodyDiv w:val="1"/>
      <w:marLeft w:val="0"/>
      <w:marRight w:val="0"/>
      <w:marTop w:val="0"/>
      <w:marBottom w:val="0"/>
      <w:divBdr>
        <w:top w:val="none" w:sz="0" w:space="0" w:color="auto"/>
        <w:left w:val="none" w:sz="0" w:space="0" w:color="auto"/>
        <w:bottom w:val="none" w:sz="0" w:space="0" w:color="auto"/>
        <w:right w:val="none" w:sz="0" w:space="0" w:color="auto"/>
      </w:divBdr>
    </w:div>
    <w:div w:id="768893440">
      <w:bodyDiv w:val="1"/>
      <w:marLeft w:val="0"/>
      <w:marRight w:val="0"/>
      <w:marTop w:val="0"/>
      <w:marBottom w:val="0"/>
      <w:divBdr>
        <w:top w:val="none" w:sz="0" w:space="0" w:color="auto"/>
        <w:left w:val="none" w:sz="0" w:space="0" w:color="auto"/>
        <w:bottom w:val="none" w:sz="0" w:space="0" w:color="auto"/>
        <w:right w:val="none" w:sz="0" w:space="0" w:color="auto"/>
      </w:divBdr>
    </w:div>
    <w:div w:id="775249035">
      <w:bodyDiv w:val="1"/>
      <w:marLeft w:val="0"/>
      <w:marRight w:val="0"/>
      <w:marTop w:val="0"/>
      <w:marBottom w:val="0"/>
      <w:divBdr>
        <w:top w:val="none" w:sz="0" w:space="0" w:color="auto"/>
        <w:left w:val="none" w:sz="0" w:space="0" w:color="auto"/>
        <w:bottom w:val="none" w:sz="0" w:space="0" w:color="auto"/>
        <w:right w:val="none" w:sz="0" w:space="0" w:color="auto"/>
      </w:divBdr>
    </w:div>
    <w:div w:id="845284612">
      <w:bodyDiv w:val="1"/>
      <w:marLeft w:val="0"/>
      <w:marRight w:val="0"/>
      <w:marTop w:val="0"/>
      <w:marBottom w:val="0"/>
      <w:divBdr>
        <w:top w:val="none" w:sz="0" w:space="0" w:color="auto"/>
        <w:left w:val="none" w:sz="0" w:space="0" w:color="auto"/>
        <w:bottom w:val="none" w:sz="0" w:space="0" w:color="auto"/>
        <w:right w:val="none" w:sz="0" w:space="0" w:color="auto"/>
      </w:divBdr>
    </w:div>
    <w:div w:id="1013729653">
      <w:bodyDiv w:val="1"/>
      <w:marLeft w:val="0"/>
      <w:marRight w:val="0"/>
      <w:marTop w:val="0"/>
      <w:marBottom w:val="0"/>
      <w:divBdr>
        <w:top w:val="none" w:sz="0" w:space="0" w:color="auto"/>
        <w:left w:val="none" w:sz="0" w:space="0" w:color="auto"/>
        <w:bottom w:val="none" w:sz="0" w:space="0" w:color="auto"/>
        <w:right w:val="none" w:sz="0" w:space="0" w:color="auto"/>
      </w:divBdr>
    </w:div>
    <w:div w:id="1077629040">
      <w:bodyDiv w:val="1"/>
      <w:marLeft w:val="0"/>
      <w:marRight w:val="0"/>
      <w:marTop w:val="0"/>
      <w:marBottom w:val="0"/>
      <w:divBdr>
        <w:top w:val="none" w:sz="0" w:space="0" w:color="auto"/>
        <w:left w:val="none" w:sz="0" w:space="0" w:color="auto"/>
        <w:bottom w:val="none" w:sz="0" w:space="0" w:color="auto"/>
        <w:right w:val="none" w:sz="0" w:space="0" w:color="auto"/>
      </w:divBdr>
    </w:div>
    <w:div w:id="1105806686">
      <w:bodyDiv w:val="1"/>
      <w:marLeft w:val="0"/>
      <w:marRight w:val="0"/>
      <w:marTop w:val="0"/>
      <w:marBottom w:val="0"/>
      <w:divBdr>
        <w:top w:val="none" w:sz="0" w:space="0" w:color="auto"/>
        <w:left w:val="none" w:sz="0" w:space="0" w:color="auto"/>
        <w:bottom w:val="none" w:sz="0" w:space="0" w:color="auto"/>
        <w:right w:val="none" w:sz="0" w:space="0" w:color="auto"/>
      </w:divBdr>
    </w:div>
    <w:div w:id="1137409682">
      <w:bodyDiv w:val="1"/>
      <w:marLeft w:val="0"/>
      <w:marRight w:val="0"/>
      <w:marTop w:val="0"/>
      <w:marBottom w:val="0"/>
      <w:divBdr>
        <w:top w:val="none" w:sz="0" w:space="0" w:color="auto"/>
        <w:left w:val="none" w:sz="0" w:space="0" w:color="auto"/>
        <w:bottom w:val="none" w:sz="0" w:space="0" w:color="auto"/>
        <w:right w:val="none" w:sz="0" w:space="0" w:color="auto"/>
      </w:divBdr>
    </w:div>
    <w:div w:id="1141389947">
      <w:bodyDiv w:val="1"/>
      <w:marLeft w:val="0"/>
      <w:marRight w:val="0"/>
      <w:marTop w:val="0"/>
      <w:marBottom w:val="0"/>
      <w:divBdr>
        <w:top w:val="none" w:sz="0" w:space="0" w:color="auto"/>
        <w:left w:val="none" w:sz="0" w:space="0" w:color="auto"/>
        <w:bottom w:val="none" w:sz="0" w:space="0" w:color="auto"/>
        <w:right w:val="none" w:sz="0" w:space="0" w:color="auto"/>
      </w:divBdr>
    </w:div>
    <w:div w:id="1172257623">
      <w:bodyDiv w:val="1"/>
      <w:marLeft w:val="0"/>
      <w:marRight w:val="0"/>
      <w:marTop w:val="0"/>
      <w:marBottom w:val="0"/>
      <w:divBdr>
        <w:top w:val="none" w:sz="0" w:space="0" w:color="auto"/>
        <w:left w:val="none" w:sz="0" w:space="0" w:color="auto"/>
        <w:bottom w:val="none" w:sz="0" w:space="0" w:color="auto"/>
        <w:right w:val="none" w:sz="0" w:space="0" w:color="auto"/>
      </w:divBdr>
    </w:div>
    <w:div w:id="1256597248">
      <w:bodyDiv w:val="1"/>
      <w:marLeft w:val="0"/>
      <w:marRight w:val="0"/>
      <w:marTop w:val="0"/>
      <w:marBottom w:val="0"/>
      <w:divBdr>
        <w:top w:val="none" w:sz="0" w:space="0" w:color="auto"/>
        <w:left w:val="none" w:sz="0" w:space="0" w:color="auto"/>
        <w:bottom w:val="none" w:sz="0" w:space="0" w:color="auto"/>
        <w:right w:val="none" w:sz="0" w:space="0" w:color="auto"/>
      </w:divBdr>
    </w:div>
    <w:div w:id="1279605813">
      <w:bodyDiv w:val="1"/>
      <w:marLeft w:val="0"/>
      <w:marRight w:val="0"/>
      <w:marTop w:val="0"/>
      <w:marBottom w:val="0"/>
      <w:divBdr>
        <w:top w:val="none" w:sz="0" w:space="0" w:color="auto"/>
        <w:left w:val="none" w:sz="0" w:space="0" w:color="auto"/>
        <w:bottom w:val="none" w:sz="0" w:space="0" w:color="auto"/>
        <w:right w:val="none" w:sz="0" w:space="0" w:color="auto"/>
      </w:divBdr>
    </w:div>
    <w:div w:id="1285311093">
      <w:bodyDiv w:val="1"/>
      <w:marLeft w:val="0"/>
      <w:marRight w:val="0"/>
      <w:marTop w:val="0"/>
      <w:marBottom w:val="0"/>
      <w:divBdr>
        <w:top w:val="none" w:sz="0" w:space="0" w:color="auto"/>
        <w:left w:val="none" w:sz="0" w:space="0" w:color="auto"/>
        <w:bottom w:val="none" w:sz="0" w:space="0" w:color="auto"/>
        <w:right w:val="none" w:sz="0" w:space="0" w:color="auto"/>
      </w:divBdr>
    </w:div>
    <w:div w:id="1323507016">
      <w:bodyDiv w:val="1"/>
      <w:marLeft w:val="0"/>
      <w:marRight w:val="0"/>
      <w:marTop w:val="0"/>
      <w:marBottom w:val="0"/>
      <w:divBdr>
        <w:top w:val="none" w:sz="0" w:space="0" w:color="auto"/>
        <w:left w:val="none" w:sz="0" w:space="0" w:color="auto"/>
        <w:bottom w:val="none" w:sz="0" w:space="0" w:color="auto"/>
        <w:right w:val="none" w:sz="0" w:space="0" w:color="auto"/>
      </w:divBdr>
    </w:div>
    <w:div w:id="1367103452">
      <w:bodyDiv w:val="1"/>
      <w:marLeft w:val="0"/>
      <w:marRight w:val="0"/>
      <w:marTop w:val="0"/>
      <w:marBottom w:val="0"/>
      <w:divBdr>
        <w:top w:val="none" w:sz="0" w:space="0" w:color="auto"/>
        <w:left w:val="none" w:sz="0" w:space="0" w:color="auto"/>
        <w:bottom w:val="none" w:sz="0" w:space="0" w:color="auto"/>
        <w:right w:val="none" w:sz="0" w:space="0" w:color="auto"/>
      </w:divBdr>
    </w:div>
    <w:div w:id="1505436007">
      <w:bodyDiv w:val="1"/>
      <w:marLeft w:val="0"/>
      <w:marRight w:val="0"/>
      <w:marTop w:val="0"/>
      <w:marBottom w:val="0"/>
      <w:divBdr>
        <w:top w:val="none" w:sz="0" w:space="0" w:color="auto"/>
        <w:left w:val="none" w:sz="0" w:space="0" w:color="auto"/>
        <w:bottom w:val="none" w:sz="0" w:space="0" w:color="auto"/>
        <w:right w:val="none" w:sz="0" w:space="0" w:color="auto"/>
      </w:divBdr>
    </w:div>
    <w:div w:id="1532380236">
      <w:bodyDiv w:val="1"/>
      <w:marLeft w:val="0"/>
      <w:marRight w:val="0"/>
      <w:marTop w:val="0"/>
      <w:marBottom w:val="0"/>
      <w:divBdr>
        <w:top w:val="none" w:sz="0" w:space="0" w:color="auto"/>
        <w:left w:val="none" w:sz="0" w:space="0" w:color="auto"/>
        <w:bottom w:val="none" w:sz="0" w:space="0" w:color="auto"/>
        <w:right w:val="none" w:sz="0" w:space="0" w:color="auto"/>
      </w:divBdr>
    </w:div>
    <w:div w:id="1547715285">
      <w:bodyDiv w:val="1"/>
      <w:marLeft w:val="0"/>
      <w:marRight w:val="0"/>
      <w:marTop w:val="0"/>
      <w:marBottom w:val="0"/>
      <w:divBdr>
        <w:top w:val="none" w:sz="0" w:space="0" w:color="auto"/>
        <w:left w:val="none" w:sz="0" w:space="0" w:color="auto"/>
        <w:bottom w:val="none" w:sz="0" w:space="0" w:color="auto"/>
        <w:right w:val="none" w:sz="0" w:space="0" w:color="auto"/>
      </w:divBdr>
    </w:div>
    <w:div w:id="1619725448">
      <w:bodyDiv w:val="1"/>
      <w:marLeft w:val="0"/>
      <w:marRight w:val="0"/>
      <w:marTop w:val="0"/>
      <w:marBottom w:val="0"/>
      <w:divBdr>
        <w:top w:val="none" w:sz="0" w:space="0" w:color="auto"/>
        <w:left w:val="none" w:sz="0" w:space="0" w:color="auto"/>
        <w:bottom w:val="none" w:sz="0" w:space="0" w:color="auto"/>
        <w:right w:val="none" w:sz="0" w:space="0" w:color="auto"/>
      </w:divBdr>
    </w:div>
    <w:div w:id="1768227537">
      <w:bodyDiv w:val="1"/>
      <w:marLeft w:val="0"/>
      <w:marRight w:val="0"/>
      <w:marTop w:val="0"/>
      <w:marBottom w:val="0"/>
      <w:divBdr>
        <w:top w:val="none" w:sz="0" w:space="0" w:color="auto"/>
        <w:left w:val="none" w:sz="0" w:space="0" w:color="auto"/>
        <w:bottom w:val="none" w:sz="0" w:space="0" w:color="auto"/>
        <w:right w:val="none" w:sz="0" w:space="0" w:color="auto"/>
      </w:divBdr>
    </w:div>
    <w:div w:id="1769808138">
      <w:bodyDiv w:val="1"/>
      <w:marLeft w:val="0"/>
      <w:marRight w:val="0"/>
      <w:marTop w:val="0"/>
      <w:marBottom w:val="0"/>
      <w:divBdr>
        <w:top w:val="none" w:sz="0" w:space="0" w:color="auto"/>
        <w:left w:val="none" w:sz="0" w:space="0" w:color="auto"/>
        <w:bottom w:val="none" w:sz="0" w:space="0" w:color="auto"/>
        <w:right w:val="none" w:sz="0" w:space="0" w:color="auto"/>
      </w:divBdr>
    </w:div>
    <w:div w:id="1849522663">
      <w:bodyDiv w:val="1"/>
      <w:marLeft w:val="0"/>
      <w:marRight w:val="0"/>
      <w:marTop w:val="0"/>
      <w:marBottom w:val="0"/>
      <w:divBdr>
        <w:top w:val="none" w:sz="0" w:space="0" w:color="auto"/>
        <w:left w:val="none" w:sz="0" w:space="0" w:color="auto"/>
        <w:bottom w:val="none" w:sz="0" w:space="0" w:color="auto"/>
        <w:right w:val="none" w:sz="0" w:space="0" w:color="auto"/>
      </w:divBdr>
    </w:div>
    <w:div w:id="1944994892">
      <w:bodyDiv w:val="1"/>
      <w:marLeft w:val="0"/>
      <w:marRight w:val="0"/>
      <w:marTop w:val="0"/>
      <w:marBottom w:val="0"/>
      <w:divBdr>
        <w:top w:val="none" w:sz="0" w:space="0" w:color="auto"/>
        <w:left w:val="none" w:sz="0" w:space="0" w:color="auto"/>
        <w:bottom w:val="none" w:sz="0" w:space="0" w:color="auto"/>
        <w:right w:val="none" w:sz="0" w:space="0" w:color="auto"/>
      </w:divBdr>
    </w:div>
    <w:div w:id="1949583869">
      <w:bodyDiv w:val="1"/>
      <w:marLeft w:val="0"/>
      <w:marRight w:val="0"/>
      <w:marTop w:val="0"/>
      <w:marBottom w:val="0"/>
      <w:divBdr>
        <w:top w:val="none" w:sz="0" w:space="0" w:color="auto"/>
        <w:left w:val="none" w:sz="0" w:space="0" w:color="auto"/>
        <w:bottom w:val="none" w:sz="0" w:space="0" w:color="auto"/>
        <w:right w:val="none" w:sz="0" w:space="0" w:color="auto"/>
      </w:divBdr>
    </w:div>
    <w:div w:id="1953171729">
      <w:bodyDiv w:val="1"/>
      <w:marLeft w:val="0"/>
      <w:marRight w:val="0"/>
      <w:marTop w:val="0"/>
      <w:marBottom w:val="0"/>
      <w:divBdr>
        <w:top w:val="none" w:sz="0" w:space="0" w:color="auto"/>
        <w:left w:val="none" w:sz="0" w:space="0" w:color="auto"/>
        <w:bottom w:val="none" w:sz="0" w:space="0" w:color="auto"/>
        <w:right w:val="none" w:sz="0" w:space="0" w:color="auto"/>
      </w:divBdr>
    </w:div>
    <w:div w:id="1954896045">
      <w:bodyDiv w:val="1"/>
      <w:marLeft w:val="0"/>
      <w:marRight w:val="0"/>
      <w:marTop w:val="0"/>
      <w:marBottom w:val="0"/>
      <w:divBdr>
        <w:top w:val="none" w:sz="0" w:space="0" w:color="auto"/>
        <w:left w:val="none" w:sz="0" w:space="0" w:color="auto"/>
        <w:bottom w:val="none" w:sz="0" w:space="0" w:color="auto"/>
        <w:right w:val="none" w:sz="0" w:space="0" w:color="auto"/>
      </w:divBdr>
    </w:div>
    <w:div w:id="1958484854">
      <w:bodyDiv w:val="1"/>
      <w:marLeft w:val="0"/>
      <w:marRight w:val="0"/>
      <w:marTop w:val="0"/>
      <w:marBottom w:val="0"/>
      <w:divBdr>
        <w:top w:val="none" w:sz="0" w:space="0" w:color="auto"/>
        <w:left w:val="none" w:sz="0" w:space="0" w:color="auto"/>
        <w:bottom w:val="none" w:sz="0" w:space="0" w:color="auto"/>
        <w:right w:val="none" w:sz="0" w:space="0" w:color="auto"/>
      </w:divBdr>
    </w:div>
    <w:div w:id="1964382509">
      <w:bodyDiv w:val="1"/>
      <w:marLeft w:val="0"/>
      <w:marRight w:val="0"/>
      <w:marTop w:val="0"/>
      <w:marBottom w:val="0"/>
      <w:divBdr>
        <w:top w:val="none" w:sz="0" w:space="0" w:color="auto"/>
        <w:left w:val="none" w:sz="0" w:space="0" w:color="auto"/>
        <w:bottom w:val="none" w:sz="0" w:space="0" w:color="auto"/>
        <w:right w:val="none" w:sz="0" w:space="0" w:color="auto"/>
      </w:divBdr>
    </w:div>
    <w:div w:id="1994479756">
      <w:bodyDiv w:val="1"/>
      <w:marLeft w:val="0"/>
      <w:marRight w:val="0"/>
      <w:marTop w:val="0"/>
      <w:marBottom w:val="0"/>
      <w:divBdr>
        <w:top w:val="none" w:sz="0" w:space="0" w:color="auto"/>
        <w:left w:val="none" w:sz="0" w:space="0" w:color="auto"/>
        <w:bottom w:val="none" w:sz="0" w:space="0" w:color="auto"/>
        <w:right w:val="none" w:sz="0" w:space="0" w:color="auto"/>
      </w:divBdr>
    </w:div>
    <w:div w:id="2032949605">
      <w:bodyDiv w:val="1"/>
      <w:marLeft w:val="0"/>
      <w:marRight w:val="0"/>
      <w:marTop w:val="0"/>
      <w:marBottom w:val="0"/>
      <w:divBdr>
        <w:top w:val="none" w:sz="0" w:space="0" w:color="auto"/>
        <w:left w:val="none" w:sz="0" w:space="0" w:color="auto"/>
        <w:bottom w:val="none" w:sz="0" w:space="0" w:color="auto"/>
        <w:right w:val="none" w:sz="0" w:space="0" w:color="auto"/>
      </w:divBdr>
    </w:div>
    <w:div w:id="2066178698">
      <w:bodyDiv w:val="1"/>
      <w:marLeft w:val="0"/>
      <w:marRight w:val="0"/>
      <w:marTop w:val="0"/>
      <w:marBottom w:val="0"/>
      <w:divBdr>
        <w:top w:val="none" w:sz="0" w:space="0" w:color="auto"/>
        <w:left w:val="none" w:sz="0" w:space="0" w:color="auto"/>
        <w:bottom w:val="none" w:sz="0" w:space="0" w:color="auto"/>
        <w:right w:val="none" w:sz="0" w:space="0" w:color="auto"/>
      </w:divBdr>
    </w:div>
    <w:div w:id="207423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0A095-027A-40AE-8EDA-5C9AA71B325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D6E99D11-ECB5-45C1-80E1-C484DCE88914}">
  <ds:schemaRefs>
    <ds:schemaRef ds:uri="http://schemas.microsoft.com/sharepoint/v3/contenttype/forms"/>
  </ds:schemaRefs>
</ds:datastoreItem>
</file>

<file path=customXml/itemProps3.xml><?xml version="1.0" encoding="utf-8"?>
<ds:datastoreItem xmlns:ds="http://schemas.openxmlformats.org/officeDocument/2006/customXml" ds:itemID="{FE3C47E2-C1AF-4F27-AD3A-73BDBA0F6D87}"/>
</file>

<file path=customXml/itemProps4.xml><?xml version="1.0" encoding="utf-8"?>
<ds:datastoreItem xmlns:ds="http://schemas.openxmlformats.org/officeDocument/2006/customXml" ds:itemID="{39811871-13C5-4CA2-9D8D-B2572AE2D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63</Pages>
  <Words>24940</Words>
  <Characters>144658</Characters>
  <Application>Microsoft Office Word</Application>
  <DocSecurity>0</DocSecurity>
  <Lines>1205</Lines>
  <Paragraphs>338</Paragraphs>
  <ScaleCrop>false</ScaleCrop>
  <Company/>
  <LinksUpToDate>false</LinksUpToDate>
  <CharactersWithSpaces>169260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Kärt Voor - JUSTDIGI</cp:lastModifiedBy>
  <cp:revision>21</cp:revision>
  <dcterms:created xsi:type="dcterms:W3CDTF">2025-07-11T14:51:00Z</dcterms:created>
  <dcterms:modified xsi:type="dcterms:W3CDTF">2025-09-16T11:21:00Z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2025-07-11T14:51:42Z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b7952faa-6179-4068-9623-dd6575b5e309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